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9625" w14:textId="77777777" w:rsidR="00D515AA" w:rsidRPr="00AB7239" w:rsidRDefault="00D515AA" w:rsidP="00D66B0A">
      <w:pPr>
        <w:rPr>
          <w:szCs w:val="24"/>
        </w:rPr>
      </w:pPr>
    </w:p>
    <w:p w14:paraId="3D76EE12" w14:textId="7B054EEA" w:rsidR="009874C3" w:rsidRPr="00AB7239" w:rsidRDefault="00B3273B" w:rsidP="009C6660">
      <w:pPr>
        <w:jc w:val="right"/>
        <w:rPr>
          <w:szCs w:val="24"/>
        </w:rPr>
      </w:pPr>
      <w:r>
        <w:rPr>
          <w:szCs w:val="24"/>
        </w:rPr>
        <w:t>10</w:t>
      </w:r>
      <w:r w:rsidR="00D87210" w:rsidRPr="00AB7239">
        <w:rPr>
          <w:szCs w:val="24"/>
        </w:rPr>
        <w:t>.0</w:t>
      </w:r>
      <w:r w:rsidR="003819EA">
        <w:rPr>
          <w:szCs w:val="24"/>
        </w:rPr>
        <w:t>9</w:t>
      </w:r>
      <w:r w:rsidR="00D87210" w:rsidRPr="00AB7239">
        <w:rPr>
          <w:szCs w:val="24"/>
        </w:rPr>
        <w:t>.2024</w:t>
      </w:r>
    </w:p>
    <w:p w14:paraId="16980035" w14:textId="13C6A45B" w:rsidR="00D515AA" w:rsidRPr="00AB7239" w:rsidRDefault="009874C3" w:rsidP="000B5606">
      <w:pPr>
        <w:jc w:val="center"/>
        <w:rPr>
          <w:b/>
          <w:sz w:val="32"/>
        </w:rPr>
      </w:pPr>
      <w:r w:rsidRPr="00AB7239">
        <w:rPr>
          <w:b/>
          <w:sz w:val="32"/>
          <w:szCs w:val="32"/>
        </w:rPr>
        <w:t>E</w:t>
      </w:r>
      <w:r w:rsidR="00E3117D" w:rsidRPr="00AB7239">
        <w:rPr>
          <w:b/>
          <w:sz w:val="32"/>
          <w:szCs w:val="32"/>
        </w:rPr>
        <w:t xml:space="preserve">lektrituruseaduse </w:t>
      </w:r>
      <w:r w:rsidR="007C1F62" w:rsidRPr="00AB7239">
        <w:rPr>
          <w:b/>
          <w:sz w:val="32"/>
          <w:szCs w:val="32"/>
        </w:rPr>
        <w:t xml:space="preserve">muutmise </w:t>
      </w:r>
      <w:r w:rsidR="00E3117D" w:rsidRPr="00AB7239">
        <w:rPr>
          <w:b/>
          <w:sz w:val="32"/>
        </w:rPr>
        <w:t xml:space="preserve">eelnõu </w:t>
      </w:r>
      <w:r w:rsidRPr="00AB7239">
        <w:rPr>
          <w:b/>
          <w:sz w:val="32"/>
        </w:rPr>
        <w:t>seletuskiri</w:t>
      </w:r>
    </w:p>
    <w:p w14:paraId="604CB8A9" w14:textId="77777777" w:rsidR="00D515AA" w:rsidRPr="00AB7239" w:rsidRDefault="00D515AA" w:rsidP="00D66B0A"/>
    <w:p w14:paraId="7A550934" w14:textId="77777777" w:rsidR="00D515AA" w:rsidRPr="00AB7239" w:rsidRDefault="00E3117D" w:rsidP="00D66B0A">
      <w:pPr>
        <w:rPr>
          <w:b/>
        </w:rPr>
      </w:pPr>
      <w:r w:rsidRPr="00AB7239">
        <w:rPr>
          <w:b/>
        </w:rPr>
        <w:t>1. Sissejuhatus</w:t>
      </w:r>
    </w:p>
    <w:p w14:paraId="2B4EF99E" w14:textId="77777777" w:rsidR="00D515AA" w:rsidRPr="00AB7239" w:rsidRDefault="00D515AA" w:rsidP="00D66B0A"/>
    <w:p w14:paraId="0FCAE144" w14:textId="77777777" w:rsidR="00D515AA" w:rsidRPr="00AB7239" w:rsidRDefault="00E3117D" w:rsidP="00D66B0A">
      <w:pPr>
        <w:numPr>
          <w:ilvl w:val="1"/>
          <w:numId w:val="2"/>
        </w:numPr>
        <w:outlineLvl w:val="0"/>
        <w:rPr>
          <w:b/>
        </w:rPr>
      </w:pPr>
      <w:r w:rsidRPr="00AB7239">
        <w:rPr>
          <w:b/>
        </w:rPr>
        <w:t>Sisukokkuvõte</w:t>
      </w:r>
    </w:p>
    <w:p w14:paraId="7530B063" w14:textId="35AF4192" w:rsidR="008936D5" w:rsidRPr="00AB7239" w:rsidRDefault="00E3117D" w:rsidP="00D66B0A">
      <w:pPr>
        <w:pStyle w:val="Normaallaadveeb"/>
        <w:shd w:val="clear" w:color="auto" w:fill="FFFFFF"/>
        <w:jc w:val="both"/>
        <w:rPr>
          <w:bCs/>
          <w:lang w:val="et-EE"/>
        </w:rPr>
      </w:pPr>
      <w:r w:rsidRPr="00AB7239">
        <w:rPr>
          <w:bCs/>
          <w:lang w:val="et-EE"/>
        </w:rPr>
        <w:t xml:space="preserve">Seaduse eelnõuga võetakse üle </w:t>
      </w:r>
      <w:r w:rsidR="005F46DF" w:rsidRPr="00AB7239">
        <w:rPr>
          <w:bCs/>
          <w:lang w:val="et-EE"/>
        </w:rPr>
        <w:t xml:space="preserve">Euroopa </w:t>
      </w:r>
      <w:r w:rsidR="00D66B0A" w:rsidRPr="00AB7239">
        <w:rPr>
          <w:bCs/>
          <w:lang w:val="et-EE"/>
        </w:rPr>
        <w:t>P</w:t>
      </w:r>
      <w:r w:rsidR="005F46DF" w:rsidRPr="00AB7239">
        <w:rPr>
          <w:bCs/>
          <w:lang w:val="et-EE"/>
        </w:rPr>
        <w:t>arlamendi ja nõukogu direktiiv (EL) 2019/944</w:t>
      </w:r>
      <w:r w:rsidR="00D12F5E" w:rsidRPr="00AB7239">
        <w:rPr>
          <w:vertAlign w:val="superscript"/>
          <w:lang w:val="et-EE"/>
        </w:rPr>
        <w:footnoteReference w:id="2"/>
      </w:r>
      <w:r w:rsidR="005F46DF" w:rsidRPr="00AB7239">
        <w:rPr>
          <w:bCs/>
          <w:lang w:val="et-EE"/>
        </w:rPr>
        <w:t xml:space="preserve"> elektrienergia siseturu ühiste normide kohta</w:t>
      </w:r>
      <w:r w:rsidR="007C1F62" w:rsidRPr="00AB7239">
        <w:rPr>
          <w:bCs/>
          <w:lang w:val="et-EE"/>
        </w:rPr>
        <w:t xml:space="preserve"> ja</w:t>
      </w:r>
      <w:r w:rsidR="005F46DF" w:rsidRPr="00AB7239">
        <w:rPr>
          <w:bCs/>
          <w:lang w:val="et-EE"/>
        </w:rPr>
        <w:t xml:space="preserve"> millega muudetakse direktiivi 2012/27/EL.</w:t>
      </w:r>
    </w:p>
    <w:p w14:paraId="55E36FD2" w14:textId="4CBEF641" w:rsidR="00D12F5E" w:rsidRPr="00AB7239" w:rsidRDefault="00D12F5E" w:rsidP="00B126F0">
      <w:pPr>
        <w:pStyle w:val="Snum"/>
      </w:pPr>
      <w:r w:rsidRPr="00AB7239">
        <w:t xml:space="preserve">18. oktoobril 2023 esitas Euroopa Komisjon Euroopa Liidu toimimise lepingu artikli 258 kohaselt Eesti Vabariigile </w:t>
      </w:r>
      <w:bookmarkStart w:id="0" w:name="_Hlk158333019"/>
      <w:r w:rsidRPr="00AB7239">
        <w:t>põhjendatud arvamuse rikkumismenetluses nr (2021)0033</w:t>
      </w:r>
      <w:bookmarkEnd w:id="0"/>
      <w:r w:rsidRPr="00AB7239">
        <w:t>.  Komisjoni hinnangul ei ole Eesti riigisisesesse õigusesse üle võtnud direktiivi (EL) 2019/944. Direktiivi ülevõtmise tähtpäev oli 31. detsembril 2020. Kuigi Eesti on komisjoni teavitanud direktiivi täielikust ülevõtmisest, leiab komisjon, et Eesti ei ole siiani võtnud kõiki vajalikke meetmeid, et tagada direktiivi täielik ülevõtmine riigisisesesse õigusesse</w:t>
      </w:r>
      <w:r w:rsidR="007C1F62" w:rsidRPr="00AB7239">
        <w:t>,</w:t>
      </w:r>
      <w:r w:rsidRPr="00AB7239">
        <w:t xml:space="preserve"> ega sellistest meetmetest teatanud. Seetõttu leiab komisjon, et Eesti ei ole täitnud direktiivist tulenevaid nõudeid. </w:t>
      </w:r>
      <w:r w:rsidR="007C1F62" w:rsidRPr="00AB7239">
        <w:t xml:space="preserve">Siinse </w:t>
      </w:r>
      <w:r w:rsidRPr="00AB7239">
        <w:t xml:space="preserve">seaduseelnõuga kõrvaldatakse puudused, milles Eesti </w:t>
      </w:r>
      <w:r w:rsidR="007C1F62" w:rsidRPr="00AB7239">
        <w:t xml:space="preserve">komisjoni </w:t>
      </w:r>
      <w:r w:rsidRPr="00AB7239">
        <w:t>hinnanguga nõustub.</w:t>
      </w:r>
    </w:p>
    <w:p w14:paraId="56BFFA92" w14:textId="77777777" w:rsidR="00D12F5E" w:rsidRPr="00AB7239" w:rsidRDefault="00D12F5E" w:rsidP="00B126F0">
      <w:pPr>
        <w:pStyle w:val="Snum"/>
      </w:pPr>
    </w:p>
    <w:p w14:paraId="7E6771E1" w14:textId="27D9B480" w:rsidR="00D12F5E" w:rsidRPr="00AB7239" w:rsidRDefault="007C1F62" w:rsidP="00B126F0">
      <w:pPr>
        <w:pStyle w:val="Snum"/>
      </w:pPr>
      <w:r w:rsidRPr="00AB7239">
        <w:t xml:space="preserve">Direktiivist </w:t>
      </w:r>
      <w:r w:rsidR="00D12F5E" w:rsidRPr="00AB7239">
        <w:t xml:space="preserve">(EL) 2019/944 </w:t>
      </w:r>
      <w:r w:rsidRPr="00AB7239">
        <w:t xml:space="preserve">lähtudes </w:t>
      </w:r>
      <w:r w:rsidR="00D12F5E" w:rsidRPr="00AB7239">
        <w:t xml:space="preserve">tehakse </w:t>
      </w:r>
      <w:r w:rsidRPr="00AB7239">
        <w:t xml:space="preserve">täpsustused </w:t>
      </w:r>
      <w:r w:rsidR="001D35C5">
        <w:t>elektrituruseaduse (</w:t>
      </w:r>
      <w:r w:rsidR="00D12F5E" w:rsidRPr="00AB7239">
        <w:t>ELTS</w:t>
      </w:r>
      <w:r w:rsidR="001D35C5">
        <w:t>)</w:t>
      </w:r>
      <w:r w:rsidR="00D12F5E" w:rsidRPr="00AB7239">
        <w:t xml:space="preserve"> tarbimiskajas osalemise ja elektrisalvestuse reeglistikku.</w:t>
      </w:r>
    </w:p>
    <w:p w14:paraId="67EBB921" w14:textId="58569129" w:rsidR="008936D5" w:rsidRDefault="008936D5" w:rsidP="00D66B0A">
      <w:pPr>
        <w:pStyle w:val="Normaallaadveeb"/>
        <w:shd w:val="clear" w:color="auto" w:fill="FFFFFF"/>
        <w:jc w:val="both"/>
        <w:rPr>
          <w:bCs/>
          <w:lang w:val="et-EE"/>
        </w:rPr>
      </w:pPr>
      <w:r w:rsidRPr="00AB7239">
        <w:rPr>
          <w:bCs/>
          <w:lang w:val="et-EE"/>
        </w:rPr>
        <w:t>Elektrienergia siseturu</w:t>
      </w:r>
      <w:r w:rsidR="00D66B0A" w:rsidRPr="00AB7239">
        <w:rPr>
          <w:bCs/>
          <w:lang w:val="et-EE"/>
        </w:rPr>
        <w:t xml:space="preserve"> ühiste normide</w:t>
      </w:r>
      <w:r w:rsidRPr="00AB7239">
        <w:rPr>
          <w:bCs/>
          <w:lang w:val="et-EE"/>
        </w:rPr>
        <w:t xml:space="preserve"> eesmärk on pakkuda piiriülese</w:t>
      </w:r>
      <w:r w:rsidR="007C1F62" w:rsidRPr="00AB7239">
        <w:rPr>
          <w:bCs/>
          <w:lang w:val="et-EE"/>
        </w:rPr>
        <w:t>le</w:t>
      </w:r>
      <w:r w:rsidRPr="00AB7239">
        <w:rPr>
          <w:bCs/>
          <w:lang w:val="et-EE"/>
        </w:rPr>
        <w:t xml:space="preserve"> konkurentsile avatud elektriturgude organiseerimisega kõigile liidu tarbijatele – nii kodanikele kui ka ettevõtjatele – tõelist valikuvõimalust, uusi ettevõtlusvõimalusi, konkurentsivõimelisi hindu, tõhusaid investeerimissignaale ja </w:t>
      </w:r>
      <w:r w:rsidR="001D35C5">
        <w:rPr>
          <w:bCs/>
          <w:lang w:val="et-EE"/>
        </w:rPr>
        <w:t>par</w:t>
      </w:r>
      <w:r w:rsidR="001D35C5" w:rsidRPr="00AB7239">
        <w:rPr>
          <w:bCs/>
          <w:lang w:val="et-EE"/>
        </w:rPr>
        <w:t xml:space="preserve">emaid </w:t>
      </w:r>
      <w:r w:rsidRPr="00AB7239">
        <w:rPr>
          <w:bCs/>
          <w:lang w:val="et-EE"/>
        </w:rPr>
        <w:t>teenindusstandardeid ning toetada varustuskindlust ja säästlikkust.</w:t>
      </w:r>
    </w:p>
    <w:p w14:paraId="167520E5" w14:textId="3F6668CF" w:rsidR="00F876D5" w:rsidRDefault="00F876D5" w:rsidP="00D66B0A">
      <w:pPr>
        <w:pStyle w:val="Normaallaadveeb"/>
        <w:shd w:val="clear" w:color="auto" w:fill="FFFFFF"/>
        <w:jc w:val="both"/>
        <w:rPr>
          <w:bCs/>
          <w:lang w:val="et-EE"/>
        </w:rPr>
      </w:pPr>
      <w:r>
        <w:rPr>
          <w:bCs/>
          <w:lang w:val="et-EE"/>
        </w:rPr>
        <w:t>Selleks</w:t>
      </w:r>
      <w:del w:id="1" w:author="Inge Mehide" w:date="2024-09-20T10:50:00Z">
        <w:r w:rsidDel="0018417B">
          <w:rPr>
            <w:bCs/>
            <w:lang w:val="et-EE"/>
          </w:rPr>
          <w:delText>,</w:delText>
        </w:r>
      </w:del>
      <w:r>
        <w:rPr>
          <w:bCs/>
          <w:lang w:val="et-EE"/>
        </w:rPr>
        <w:t xml:space="preserve"> et tagada direktiivi Eesti riigisisesesse õigusesse ülevõtmine, edendada investeeringuid elektrisalvestu</w:t>
      </w:r>
      <w:ins w:id="2" w:author="Inge Mehide" w:date="2024-09-20T10:51:00Z">
        <w:r w:rsidR="0018417B">
          <w:rPr>
            <w:bCs/>
            <w:lang w:val="et-EE"/>
          </w:rPr>
          <w:t>s</w:t>
        </w:r>
      </w:ins>
      <w:r>
        <w:rPr>
          <w:bCs/>
          <w:lang w:val="et-EE"/>
        </w:rPr>
        <w:t xml:space="preserve">se ja võtta kasutusele tarbimiskaja potentsiaal, täiendatakse </w:t>
      </w:r>
      <w:proofErr w:type="spellStart"/>
      <w:r>
        <w:rPr>
          <w:bCs/>
          <w:lang w:val="et-EE"/>
        </w:rPr>
        <w:t>ELTS-i</w:t>
      </w:r>
      <w:proofErr w:type="spellEnd"/>
      <w:r>
        <w:rPr>
          <w:bCs/>
          <w:lang w:val="et-EE"/>
        </w:rPr>
        <w:t xml:space="preserve"> sätetega, millega vähendatakse elektrisalvestuse opereerimise kulusid </w:t>
      </w:r>
      <w:del w:id="3" w:author="Inge Mehide" w:date="2024-09-20T10:51:00Z">
        <w:r w:rsidDel="0018417B">
          <w:rPr>
            <w:bCs/>
            <w:lang w:val="et-EE"/>
          </w:rPr>
          <w:delText xml:space="preserve">läbi </w:delText>
        </w:r>
      </w:del>
      <w:proofErr w:type="spellStart"/>
      <w:r>
        <w:rPr>
          <w:bCs/>
          <w:lang w:val="et-EE"/>
        </w:rPr>
        <w:t>topeltmaksustamise</w:t>
      </w:r>
      <w:proofErr w:type="spellEnd"/>
      <w:r>
        <w:rPr>
          <w:bCs/>
          <w:lang w:val="et-EE"/>
        </w:rPr>
        <w:t xml:space="preserve"> kaotamise</w:t>
      </w:r>
      <w:ins w:id="4" w:author="Inge Mehide" w:date="2024-09-20T10:51:00Z">
        <w:r w:rsidR="0018417B">
          <w:rPr>
            <w:bCs/>
            <w:lang w:val="et-EE"/>
          </w:rPr>
          <w:t xml:space="preserve"> kaudu</w:t>
        </w:r>
      </w:ins>
      <w:r>
        <w:rPr>
          <w:bCs/>
          <w:lang w:val="et-EE"/>
        </w:rPr>
        <w:t>, täpsustatakse tarbimiskaja õiguslikku raamistikku, täpsustata</w:t>
      </w:r>
      <w:del w:id="5" w:author="Inge Mehide" w:date="2024-09-20T10:51:00Z">
        <w:r w:rsidDel="0018417B">
          <w:rPr>
            <w:bCs/>
            <w:lang w:val="et-EE"/>
          </w:rPr>
          <w:delText>t</w:delText>
        </w:r>
      </w:del>
      <w:r>
        <w:rPr>
          <w:bCs/>
          <w:lang w:val="et-EE"/>
        </w:rPr>
        <w:t>kse elekt</w:t>
      </w:r>
      <w:r w:rsidR="000F7CA8">
        <w:rPr>
          <w:bCs/>
          <w:lang w:val="et-EE"/>
        </w:rPr>
        <w:t>r</w:t>
      </w:r>
      <w:r>
        <w:rPr>
          <w:bCs/>
          <w:lang w:val="et-EE"/>
        </w:rPr>
        <w:t xml:space="preserve">iarvete nõudeid ja </w:t>
      </w:r>
      <w:r w:rsidR="000F7CA8">
        <w:rPr>
          <w:bCs/>
          <w:lang w:val="et-EE"/>
        </w:rPr>
        <w:t xml:space="preserve">võetakse lõpptarbijate juures kasutusele </w:t>
      </w:r>
      <w:r w:rsidR="00FD63FD">
        <w:rPr>
          <w:bCs/>
          <w:lang w:val="et-EE"/>
        </w:rPr>
        <w:t>bilansi</w:t>
      </w:r>
      <w:r w:rsidR="00730E10">
        <w:rPr>
          <w:bCs/>
          <w:lang w:val="et-EE"/>
        </w:rPr>
        <w:t>perioodi</w:t>
      </w:r>
      <w:r w:rsidR="001C18EE">
        <w:rPr>
          <w:bCs/>
          <w:lang w:val="et-EE"/>
        </w:rPr>
        <w:t>l</w:t>
      </w:r>
      <w:r w:rsidR="00730E10">
        <w:rPr>
          <w:bCs/>
          <w:lang w:val="et-EE"/>
        </w:rPr>
        <w:t xml:space="preserve"> </w:t>
      </w:r>
      <w:r w:rsidR="000F7CA8">
        <w:rPr>
          <w:bCs/>
          <w:lang w:val="et-EE"/>
        </w:rPr>
        <w:t>netomõõtmise põhimõte.</w:t>
      </w:r>
    </w:p>
    <w:p w14:paraId="2E304E05" w14:textId="560A674A" w:rsidR="000F7CA8" w:rsidRPr="00AB7239" w:rsidRDefault="000F7CA8" w:rsidP="00D66B0A">
      <w:pPr>
        <w:pStyle w:val="Normaallaadveeb"/>
        <w:shd w:val="clear" w:color="auto" w:fill="FFFFFF"/>
        <w:jc w:val="both"/>
        <w:rPr>
          <w:bCs/>
          <w:lang w:val="et-EE"/>
        </w:rPr>
      </w:pPr>
      <w:r>
        <w:rPr>
          <w:bCs/>
          <w:lang w:val="et-EE"/>
        </w:rPr>
        <w:t>Eelnõu peamise</w:t>
      </w:r>
      <w:del w:id="6" w:author="Inge Mehide" w:date="2024-09-25T15:46:00Z">
        <w:r w:rsidDel="00CB5B45">
          <w:rPr>
            <w:bCs/>
            <w:lang w:val="et-EE"/>
          </w:rPr>
          <w:delText>d</w:delText>
        </w:r>
      </w:del>
      <w:r>
        <w:rPr>
          <w:bCs/>
          <w:lang w:val="et-EE"/>
        </w:rPr>
        <w:t xml:space="preserve"> mõju</w:t>
      </w:r>
      <w:ins w:id="7" w:author="Inge Mehide" w:date="2024-09-25T15:46:00Z">
        <w:r w:rsidR="00CB5B45">
          <w:rPr>
            <w:bCs/>
            <w:lang w:val="et-EE"/>
          </w:rPr>
          <w:t>na</w:t>
        </w:r>
      </w:ins>
      <w:del w:id="8" w:author="Inge Mehide" w:date="2024-09-25T15:46:00Z">
        <w:r w:rsidDel="00CB5B45">
          <w:rPr>
            <w:bCs/>
            <w:lang w:val="et-EE"/>
          </w:rPr>
          <w:delText>d</w:delText>
        </w:r>
      </w:del>
      <w:ins w:id="9" w:author="Inge Mehide" w:date="2024-09-25T15:46:00Z">
        <w:r w:rsidR="00CB5B45">
          <w:rPr>
            <w:bCs/>
            <w:lang w:val="et-EE"/>
          </w:rPr>
          <w:t xml:space="preserve"> võetakse kasutusele</w:t>
        </w:r>
      </w:ins>
      <w:del w:id="10" w:author="Inge Mehide" w:date="2024-09-25T15:46:00Z">
        <w:r w:rsidDel="00CB5B45">
          <w:rPr>
            <w:bCs/>
            <w:lang w:val="et-EE"/>
          </w:rPr>
          <w:delText xml:space="preserve"> on</w:delText>
        </w:r>
      </w:del>
      <w:r>
        <w:rPr>
          <w:bCs/>
          <w:lang w:val="et-EE"/>
        </w:rPr>
        <w:t xml:space="preserve"> elektrisalvestus</w:t>
      </w:r>
      <w:del w:id="11" w:author="Inge Mehide" w:date="2024-09-25T15:46:00Z">
        <w:r w:rsidDel="00CB5B45">
          <w:rPr>
            <w:bCs/>
            <w:lang w:val="et-EE"/>
          </w:rPr>
          <w:delText>e</w:delText>
        </w:r>
      </w:del>
      <w:r>
        <w:rPr>
          <w:bCs/>
          <w:lang w:val="et-EE"/>
        </w:rPr>
        <w:t xml:space="preserve"> ja tarbimiskaja</w:t>
      </w:r>
      <w:del w:id="12" w:author="Inge Mehide" w:date="2024-09-25T15:46:00Z">
        <w:r w:rsidDel="00CB5B45">
          <w:rPr>
            <w:bCs/>
            <w:lang w:val="et-EE"/>
          </w:rPr>
          <w:delText xml:space="preserve"> kasu</w:delText>
        </w:r>
      </w:del>
      <w:del w:id="13" w:author="Inge Mehide" w:date="2024-09-25T15:47:00Z">
        <w:r w:rsidDel="00CB5B45">
          <w:rPr>
            <w:bCs/>
            <w:lang w:val="et-EE"/>
          </w:rPr>
          <w:delText>tusele võtmine</w:delText>
        </w:r>
      </w:del>
      <w:r>
        <w:rPr>
          <w:bCs/>
          <w:lang w:val="et-EE"/>
        </w:rPr>
        <w:t xml:space="preserve">, </w:t>
      </w:r>
      <w:del w:id="14" w:author="Inge Mehide" w:date="2024-09-25T15:49:00Z">
        <w:r w:rsidDel="00CB5B45">
          <w:rPr>
            <w:bCs/>
            <w:lang w:val="et-EE"/>
          </w:rPr>
          <w:delText>tänu millele</w:delText>
        </w:r>
      </w:del>
      <w:ins w:id="15" w:author="Inge Mehide" w:date="2024-09-25T15:49:00Z">
        <w:r w:rsidR="00CB5B45">
          <w:rPr>
            <w:bCs/>
            <w:lang w:val="et-EE"/>
          </w:rPr>
          <w:t>mi</w:t>
        </w:r>
      </w:ins>
      <w:ins w:id="16" w:author="Inge Mehide" w:date="2024-09-25T15:54:00Z">
        <w:r w:rsidR="00C70D53">
          <w:rPr>
            <w:bCs/>
            <w:lang w:val="et-EE"/>
          </w:rPr>
          <w:t>lle t</w:t>
        </w:r>
      </w:ins>
      <w:ins w:id="17" w:author="Inge Mehide" w:date="2024-09-25T15:55:00Z">
        <w:r w:rsidR="00C70D53">
          <w:rPr>
            <w:bCs/>
            <w:lang w:val="et-EE"/>
          </w:rPr>
          <w:t>ulemusel</w:t>
        </w:r>
      </w:ins>
      <w:r>
        <w:rPr>
          <w:bCs/>
          <w:lang w:val="et-EE"/>
        </w:rPr>
        <w:t xml:space="preserve"> muutub </w:t>
      </w:r>
      <w:del w:id="18" w:author="Inge Mehide" w:date="2024-09-20T10:53:00Z">
        <w:r w:rsidDel="0018417B">
          <w:rPr>
            <w:bCs/>
            <w:lang w:val="et-EE"/>
          </w:rPr>
          <w:delText xml:space="preserve">tarbijatele </w:delText>
        </w:r>
      </w:del>
      <w:r>
        <w:rPr>
          <w:bCs/>
          <w:lang w:val="et-EE"/>
        </w:rPr>
        <w:t>elektri</w:t>
      </w:r>
      <w:ins w:id="19" w:author="Inge Mehide" w:date="2024-09-20T10:56:00Z">
        <w:r w:rsidR="0018417B">
          <w:rPr>
            <w:bCs/>
            <w:lang w:val="et-EE"/>
          </w:rPr>
          <w:t xml:space="preserve"> </w:t>
        </w:r>
      </w:ins>
      <w:r>
        <w:rPr>
          <w:bCs/>
          <w:lang w:val="et-EE"/>
        </w:rPr>
        <w:t xml:space="preserve">hind </w:t>
      </w:r>
      <w:ins w:id="20" w:author="Inge Mehide" w:date="2024-09-20T10:53:00Z">
        <w:r w:rsidR="0018417B">
          <w:rPr>
            <w:bCs/>
            <w:lang w:val="et-EE"/>
          </w:rPr>
          <w:t xml:space="preserve">tarbijatele </w:t>
        </w:r>
      </w:ins>
      <w:r>
        <w:rPr>
          <w:bCs/>
          <w:lang w:val="et-EE"/>
        </w:rPr>
        <w:t xml:space="preserve">soodsamaks ja vähenevad ka elektrisüsteemiga seotud kulutused. Elektrisalvestuse ja tarbimiskaja </w:t>
      </w:r>
      <w:r w:rsidR="004924BD">
        <w:rPr>
          <w:bCs/>
          <w:lang w:val="et-EE"/>
        </w:rPr>
        <w:t>turu elavnemine</w:t>
      </w:r>
      <w:r>
        <w:rPr>
          <w:bCs/>
          <w:lang w:val="et-EE"/>
        </w:rPr>
        <w:t xml:space="preserve"> võimaldab</w:t>
      </w:r>
      <w:r w:rsidR="004924BD">
        <w:rPr>
          <w:bCs/>
          <w:lang w:val="et-EE"/>
        </w:rPr>
        <w:t xml:space="preserve"> võrguettevõtjatel </w:t>
      </w:r>
      <w:commentRangeStart w:id="21"/>
      <w:del w:id="22" w:author="Inge Mehide" w:date="2024-09-20T11:05:00Z">
        <w:r w:rsidR="004924BD" w:rsidDel="00962585">
          <w:rPr>
            <w:bCs/>
            <w:lang w:val="et-EE"/>
          </w:rPr>
          <w:delText xml:space="preserve">hakata hankima </w:delText>
        </w:r>
      </w:del>
      <w:del w:id="23" w:author="Inge Mehide" w:date="2024-09-25T15:52:00Z">
        <w:r w:rsidR="004924BD" w:rsidDel="00CB5B45">
          <w:rPr>
            <w:bCs/>
            <w:lang w:val="et-EE"/>
          </w:rPr>
          <w:delText xml:space="preserve">paindlikkust </w:delText>
        </w:r>
        <w:commentRangeEnd w:id="21"/>
        <w:r w:rsidR="00962585" w:rsidDel="00CB5B45">
          <w:rPr>
            <w:rStyle w:val="Kommentaariviide"/>
            <w:rFonts w:asciiTheme="minorHAnsi" w:eastAsiaTheme="minorHAnsi" w:hAnsiTheme="minorHAnsi" w:cstheme="minorBidi"/>
            <w:lang w:val="et-EE" w:eastAsia="en-US"/>
          </w:rPr>
          <w:commentReference w:id="21"/>
        </w:r>
        <w:r w:rsidR="004924BD" w:rsidDel="00CB5B45">
          <w:rPr>
            <w:bCs/>
            <w:lang w:val="et-EE"/>
          </w:rPr>
          <w:delText>alternatiivina</w:delText>
        </w:r>
      </w:del>
      <w:del w:id="24" w:author="Inge Mehide" w:date="2024-09-26T09:38:00Z">
        <w:r w:rsidR="004924BD" w:rsidDel="008D1EA5">
          <w:rPr>
            <w:bCs/>
            <w:lang w:val="et-EE"/>
          </w:rPr>
          <w:delText xml:space="preserve"> </w:delText>
        </w:r>
      </w:del>
      <w:ins w:id="25" w:author="Inge Mehide" w:date="2024-09-26T09:36:00Z">
        <w:r w:rsidR="008D1EA5">
          <w:rPr>
            <w:bCs/>
            <w:lang w:val="et-EE"/>
          </w:rPr>
          <w:t>leida</w:t>
        </w:r>
      </w:ins>
      <w:ins w:id="26" w:author="Inge Mehide" w:date="2024-09-25T15:54:00Z">
        <w:r w:rsidR="00C70D53">
          <w:rPr>
            <w:bCs/>
            <w:lang w:val="et-EE"/>
          </w:rPr>
          <w:t xml:space="preserve"> </w:t>
        </w:r>
      </w:ins>
      <w:r w:rsidR="004924BD">
        <w:rPr>
          <w:bCs/>
          <w:lang w:val="et-EE"/>
        </w:rPr>
        <w:t>võr</w:t>
      </w:r>
      <w:ins w:id="27" w:author="Inge Mehide" w:date="2024-09-25T15:53:00Z">
        <w:r w:rsidR="00CB5B45">
          <w:rPr>
            <w:bCs/>
            <w:lang w:val="et-EE"/>
          </w:rPr>
          <w:t xml:space="preserve">ku </w:t>
        </w:r>
      </w:ins>
      <w:del w:id="28" w:author="Inge Mehide" w:date="2024-09-25T15:53:00Z">
        <w:r w:rsidR="004924BD" w:rsidDel="00CB5B45">
          <w:rPr>
            <w:bCs/>
            <w:lang w:val="et-EE"/>
          </w:rPr>
          <w:delText>gu</w:delText>
        </w:r>
      </w:del>
      <w:r w:rsidR="004924BD">
        <w:rPr>
          <w:bCs/>
          <w:lang w:val="et-EE"/>
        </w:rPr>
        <w:t>investeeri</w:t>
      </w:r>
      <w:ins w:id="29" w:author="Inge Mehide" w:date="2024-09-25T15:53:00Z">
        <w:r w:rsidR="00CB5B45">
          <w:rPr>
            <w:bCs/>
            <w:lang w:val="et-EE"/>
          </w:rPr>
          <w:t xml:space="preserve">mise </w:t>
        </w:r>
      </w:ins>
      <w:del w:id="30" w:author="Inge Mehide" w:date="2024-09-25T15:53:00Z">
        <w:r w:rsidR="004924BD" w:rsidDel="00CB5B45">
          <w:rPr>
            <w:bCs/>
            <w:lang w:val="et-EE"/>
          </w:rPr>
          <w:delText>ngute</w:delText>
        </w:r>
        <w:r w:rsidR="00756473" w:rsidDel="00CB5B45">
          <w:rPr>
            <w:bCs/>
            <w:lang w:val="et-EE"/>
          </w:rPr>
          <w:delText>le</w:delText>
        </w:r>
      </w:del>
      <w:ins w:id="31" w:author="Inge Mehide" w:date="2024-09-25T15:52:00Z">
        <w:r w:rsidR="00CB5B45">
          <w:rPr>
            <w:bCs/>
            <w:lang w:val="et-EE"/>
          </w:rPr>
          <w:t>alternatiivina</w:t>
        </w:r>
        <w:r w:rsidR="00CB5B45" w:rsidRPr="00CB5B45">
          <w:rPr>
            <w:bCs/>
            <w:lang w:val="et-EE"/>
          </w:rPr>
          <w:t xml:space="preserve"> </w:t>
        </w:r>
        <w:r w:rsidR="00CB5B45">
          <w:rPr>
            <w:bCs/>
            <w:lang w:val="et-EE"/>
          </w:rPr>
          <w:t>paindlik</w:t>
        </w:r>
      </w:ins>
      <w:ins w:id="32" w:author="Inge Mehide" w:date="2024-09-26T09:36:00Z">
        <w:r w:rsidR="008D1EA5">
          <w:rPr>
            <w:bCs/>
            <w:lang w:val="et-EE"/>
          </w:rPr>
          <w:t>ke lahendusi</w:t>
        </w:r>
      </w:ins>
      <w:r w:rsidR="004924BD">
        <w:rPr>
          <w:bCs/>
          <w:lang w:val="et-EE"/>
        </w:rPr>
        <w:t xml:space="preserve">, </w:t>
      </w:r>
      <w:del w:id="33" w:author="Inge Mehide" w:date="2024-09-20T11:02:00Z">
        <w:r w:rsidR="004924BD" w:rsidDel="00962585">
          <w:rPr>
            <w:bCs/>
            <w:lang w:val="et-EE"/>
          </w:rPr>
          <w:delText xml:space="preserve">misläbi </w:delText>
        </w:r>
      </w:del>
      <w:ins w:id="34" w:author="Inge Mehide" w:date="2024-09-20T11:02:00Z">
        <w:r w:rsidR="00962585">
          <w:rPr>
            <w:bCs/>
            <w:lang w:val="et-EE"/>
          </w:rPr>
          <w:t xml:space="preserve">millega </w:t>
        </w:r>
      </w:ins>
      <w:r w:rsidR="004924BD">
        <w:rPr>
          <w:bCs/>
          <w:lang w:val="et-EE"/>
        </w:rPr>
        <w:t xml:space="preserve">vähenevad ka </w:t>
      </w:r>
      <w:del w:id="35" w:author="Inge Mehide" w:date="2024-09-20T11:02:00Z">
        <w:r w:rsidR="004924BD" w:rsidDel="00962585">
          <w:rPr>
            <w:bCs/>
            <w:lang w:val="et-EE"/>
          </w:rPr>
          <w:delText xml:space="preserve">kulud </w:delText>
        </w:r>
      </w:del>
      <w:r w:rsidR="004924BD">
        <w:rPr>
          <w:bCs/>
          <w:lang w:val="et-EE"/>
        </w:rPr>
        <w:t>võrgu ülal</w:t>
      </w:r>
      <w:ins w:id="36" w:author="Inge Mehide" w:date="2024-09-25T15:55:00Z">
        <w:r w:rsidR="00C70D53">
          <w:rPr>
            <w:bCs/>
            <w:lang w:val="et-EE"/>
          </w:rPr>
          <w:t>pidamise</w:t>
        </w:r>
      </w:ins>
      <w:r w:rsidR="004924BD">
        <w:rPr>
          <w:bCs/>
          <w:lang w:val="et-EE"/>
        </w:rPr>
        <w:t xml:space="preserve"> </w:t>
      </w:r>
      <w:del w:id="37" w:author="Inge Mehide" w:date="2024-09-25T15:56:00Z">
        <w:r w:rsidR="004924BD" w:rsidDel="00C70D53">
          <w:rPr>
            <w:bCs/>
            <w:lang w:val="et-EE"/>
          </w:rPr>
          <w:delText>hoidmise</w:delText>
        </w:r>
      </w:del>
      <w:del w:id="38" w:author="Inge Mehide" w:date="2024-09-20T11:02:00Z">
        <w:r w:rsidR="004924BD" w:rsidDel="00962585">
          <w:rPr>
            <w:bCs/>
            <w:lang w:val="et-EE"/>
          </w:rPr>
          <w:delText>le</w:delText>
        </w:r>
      </w:del>
      <w:ins w:id="39" w:author="Inge Mehide" w:date="2024-09-20T11:02:00Z">
        <w:r w:rsidR="00962585">
          <w:rPr>
            <w:bCs/>
            <w:lang w:val="et-EE"/>
          </w:rPr>
          <w:t>kulud</w:t>
        </w:r>
      </w:ins>
      <w:r w:rsidR="004924BD">
        <w:rPr>
          <w:bCs/>
          <w:lang w:val="et-EE"/>
        </w:rPr>
        <w:t xml:space="preserve">. Tarbijate õiguste ja arvetega seotud muudatused </w:t>
      </w:r>
      <w:del w:id="40" w:author="Inge Mehide" w:date="2024-09-20T11:05:00Z">
        <w:r w:rsidR="004924BD" w:rsidDel="00962585">
          <w:rPr>
            <w:bCs/>
            <w:lang w:val="et-EE"/>
          </w:rPr>
          <w:delText xml:space="preserve">teostatakse </w:delText>
        </w:r>
      </w:del>
      <w:ins w:id="41" w:author="Inge Mehide" w:date="2024-09-20T11:05:00Z">
        <w:r w:rsidR="00962585">
          <w:rPr>
            <w:bCs/>
            <w:lang w:val="et-EE"/>
          </w:rPr>
          <w:t xml:space="preserve">tehakse </w:t>
        </w:r>
      </w:ins>
      <w:r w:rsidR="004924BD">
        <w:rPr>
          <w:bCs/>
          <w:lang w:val="et-EE"/>
        </w:rPr>
        <w:t xml:space="preserve">selleks, et võtta riigisisesesse õigusesse üle direktiiv (EL) 2019/944, </w:t>
      </w:r>
      <w:del w:id="42" w:author="Inge Mehide" w:date="2024-09-25T15:57:00Z">
        <w:r w:rsidR="004924BD" w:rsidDel="00C70D53">
          <w:rPr>
            <w:bCs/>
            <w:lang w:val="et-EE"/>
          </w:rPr>
          <w:delText xml:space="preserve">ega </w:delText>
        </w:r>
      </w:del>
      <w:ins w:id="43" w:author="Inge Mehide" w:date="2024-09-25T15:57:00Z">
        <w:r w:rsidR="00C70D53">
          <w:rPr>
            <w:bCs/>
            <w:lang w:val="et-EE"/>
          </w:rPr>
          <w:t xml:space="preserve">need ei </w:t>
        </w:r>
      </w:ins>
      <w:r w:rsidR="004924BD">
        <w:rPr>
          <w:bCs/>
          <w:lang w:val="et-EE"/>
        </w:rPr>
        <w:t>too</w:t>
      </w:r>
      <w:ins w:id="44" w:author="Inge Mehide" w:date="2024-09-25T15:57:00Z">
        <w:r w:rsidR="00C70D53">
          <w:rPr>
            <w:bCs/>
            <w:lang w:val="et-EE"/>
          </w:rPr>
          <w:t xml:space="preserve"> kaasa</w:t>
        </w:r>
      </w:ins>
      <w:r w:rsidR="004924BD">
        <w:rPr>
          <w:bCs/>
          <w:lang w:val="et-EE"/>
        </w:rPr>
        <w:t xml:space="preserve"> muid</w:t>
      </w:r>
      <w:del w:id="45" w:author="Inge Mehide" w:date="2024-09-25T15:58:00Z">
        <w:r w:rsidR="004924BD" w:rsidDel="00C70D53">
          <w:rPr>
            <w:bCs/>
            <w:lang w:val="et-EE"/>
          </w:rPr>
          <w:delText>u</w:delText>
        </w:r>
      </w:del>
      <w:r w:rsidR="004924BD">
        <w:rPr>
          <w:bCs/>
          <w:lang w:val="et-EE"/>
        </w:rPr>
        <w:t xml:space="preserve"> olulisi mõjusid ja muudatusi</w:t>
      </w:r>
      <w:del w:id="46" w:author="Inge Mehide" w:date="2024-09-25T15:57:00Z">
        <w:r w:rsidR="004924BD" w:rsidDel="00C70D53">
          <w:rPr>
            <w:bCs/>
            <w:lang w:val="et-EE"/>
          </w:rPr>
          <w:delText xml:space="preserve"> kaasa</w:delText>
        </w:r>
      </w:del>
      <w:r w:rsidR="004924BD">
        <w:rPr>
          <w:bCs/>
          <w:lang w:val="et-EE"/>
        </w:rPr>
        <w:t xml:space="preserve">, kuna juba </w:t>
      </w:r>
      <w:del w:id="47" w:author="Inge Mehide" w:date="2024-09-25T15:58:00Z">
        <w:r w:rsidR="004924BD" w:rsidDel="00C70D53">
          <w:rPr>
            <w:bCs/>
            <w:lang w:val="et-EE"/>
          </w:rPr>
          <w:delText xml:space="preserve">täna </w:delText>
        </w:r>
      </w:del>
      <w:ins w:id="48" w:author="Inge Mehide" w:date="2024-09-25T15:58:00Z">
        <w:r w:rsidR="00C70D53">
          <w:rPr>
            <w:bCs/>
            <w:lang w:val="et-EE"/>
          </w:rPr>
          <w:t xml:space="preserve">praegu </w:t>
        </w:r>
      </w:ins>
      <w:r w:rsidR="004924BD">
        <w:rPr>
          <w:bCs/>
          <w:lang w:val="et-EE"/>
        </w:rPr>
        <w:t xml:space="preserve">saavad tarbijad sõlmida </w:t>
      </w:r>
      <w:r w:rsidR="00B126F0" w:rsidRPr="00B55036">
        <w:rPr>
          <w:lang w:val="et-EE"/>
        </w:rPr>
        <w:t>dünaamilise elektrihinnaga lepingu</w:t>
      </w:r>
      <w:r w:rsidR="00B126F0">
        <w:rPr>
          <w:lang w:val="et-EE"/>
        </w:rPr>
        <w:t>id</w:t>
      </w:r>
      <w:r w:rsidR="00B126F0">
        <w:rPr>
          <w:bCs/>
          <w:lang w:val="et-EE"/>
        </w:rPr>
        <w:t xml:space="preserve"> </w:t>
      </w:r>
      <w:r w:rsidR="004924BD">
        <w:rPr>
          <w:bCs/>
          <w:lang w:val="et-EE"/>
        </w:rPr>
        <w:t xml:space="preserve">ning tarbijate elektriarved </w:t>
      </w:r>
      <w:ins w:id="49" w:author="Inge Mehide" w:date="2024-09-25T16:11:00Z">
        <w:r w:rsidR="00D95C51">
          <w:rPr>
            <w:bCs/>
            <w:lang w:val="et-EE"/>
          </w:rPr>
          <w:t xml:space="preserve">juba </w:t>
        </w:r>
      </w:ins>
      <w:r w:rsidR="004924BD">
        <w:rPr>
          <w:bCs/>
          <w:lang w:val="et-EE"/>
        </w:rPr>
        <w:t xml:space="preserve">sisaldavad </w:t>
      </w:r>
      <w:del w:id="50" w:author="Inge Mehide" w:date="2024-09-25T16:11:00Z">
        <w:r w:rsidR="004924BD" w:rsidDel="00D95C51">
          <w:rPr>
            <w:bCs/>
            <w:lang w:val="et-EE"/>
          </w:rPr>
          <w:delText xml:space="preserve">juba </w:delText>
        </w:r>
      </w:del>
      <w:del w:id="51" w:author="Inge Mehide" w:date="2024-09-25T15:58:00Z">
        <w:r w:rsidR="004924BD" w:rsidDel="00C70D53">
          <w:rPr>
            <w:bCs/>
            <w:lang w:val="et-EE"/>
          </w:rPr>
          <w:delText xml:space="preserve">täna </w:delText>
        </w:r>
      </w:del>
      <w:r w:rsidR="004924BD">
        <w:rPr>
          <w:bCs/>
          <w:lang w:val="et-EE"/>
        </w:rPr>
        <w:t xml:space="preserve">piisavalt täpset informatsiooni. Positiivset mõju </w:t>
      </w:r>
      <w:r w:rsidR="00756473">
        <w:rPr>
          <w:bCs/>
          <w:lang w:val="et-EE"/>
        </w:rPr>
        <w:t>avaldab</w:t>
      </w:r>
      <w:r w:rsidR="004924BD">
        <w:rPr>
          <w:bCs/>
          <w:lang w:val="et-EE"/>
        </w:rPr>
        <w:t xml:space="preserve"> muudatus, mille </w:t>
      </w:r>
      <w:r w:rsidR="004924BD">
        <w:rPr>
          <w:bCs/>
          <w:lang w:val="et-EE"/>
        </w:rPr>
        <w:lastRenderedPageBreak/>
        <w:t xml:space="preserve">kohaselt </w:t>
      </w:r>
      <w:del w:id="52" w:author="Inge Mehide" w:date="2024-09-25T16:12:00Z">
        <w:r w:rsidR="004924BD" w:rsidDel="00D95C51">
          <w:rPr>
            <w:bCs/>
            <w:lang w:val="et-EE"/>
          </w:rPr>
          <w:delText xml:space="preserve">võrguettevõtja </w:delText>
        </w:r>
      </w:del>
      <w:r w:rsidR="004924BD">
        <w:rPr>
          <w:bCs/>
          <w:lang w:val="et-EE"/>
        </w:rPr>
        <w:t>peab</w:t>
      </w:r>
      <w:ins w:id="53" w:author="Inge Mehide" w:date="2024-09-25T16:12:00Z">
        <w:r w:rsidR="00D95C51" w:rsidRPr="00D95C51">
          <w:rPr>
            <w:bCs/>
            <w:lang w:val="et-EE"/>
          </w:rPr>
          <w:t xml:space="preserve"> </w:t>
        </w:r>
        <w:r w:rsidR="00D95C51">
          <w:rPr>
            <w:bCs/>
            <w:lang w:val="et-EE"/>
          </w:rPr>
          <w:t>võrguettevõtja</w:t>
        </w:r>
      </w:ins>
      <w:r w:rsidR="004924BD">
        <w:rPr>
          <w:bCs/>
          <w:lang w:val="et-EE"/>
        </w:rPr>
        <w:t xml:space="preserve"> </w:t>
      </w:r>
      <w:del w:id="54" w:author="Inge Mehide" w:date="2024-09-25T16:12:00Z">
        <w:r w:rsidR="004924BD" w:rsidDel="00D95C51">
          <w:rPr>
            <w:bCs/>
            <w:lang w:val="et-EE"/>
          </w:rPr>
          <w:delText xml:space="preserve">tarbijale </w:delText>
        </w:r>
      </w:del>
      <w:r w:rsidR="004924BD">
        <w:rPr>
          <w:bCs/>
          <w:lang w:val="et-EE"/>
        </w:rPr>
        <w:t>esitama</w:t>
      </w:r>
      <w:ins w:id="55" w:author="Inge Mehide" w:date="2024-09-25T16:12:00Z">
        <w:r w:rsidR="00D95C51" w:rsidRPr="00D95C51">
          <w:rPr>
            <w:bCs/>
            <w:lang w:val="et-EE"/>
          </w:rPr>
          <w:t xml:space="preserve"> </w:t>
        </w:r>
        <w:r w:rsidR="00D95C51">
          <w:rPr>
            <w:bCs/>
            <w:lang w:val="et-EE"/>
          </w:rPr>
          <w:t>tarbijale</w:t>
        </w:r>
      </w:ins>
      <w:r w:rsidR="004924BD">
        <w:rPr>
          <w:bCs/>
          <w:lang w:val="et-EE"/>
        </w:rPr>
        <w:t xml:space="preserve"> </w:t>
      </w:r>
      <w:del w:id="56" w:author="Inge Mehide" w:date="2024-09-25T16:12:00Z">
        <w:r w:rsidR="004924BD" w:rsidDel="00D95C51">
          <w:rPr>
            <w:bCs/>
            <w:lang w:val="et-EE"/>
          </w:rPr>
          <w:delText xml:space="preserve">tarbija </w:delText>
        </w:r>
      </w:del>
      <w:ins w:id="57" w:author="Inge Mehide" w:date="2024-09-25T16:12:00Z">
        <w:r w:rsidR="00D95C51">
          <w:rPr>
            <w:bCs/>
            <w:lang w:val="et-EE"/>
          </w:rPr>
          <w:t xml:space="preserve">tema </w:t>
        </w:r>
      </w:ins>
      <w:r w:rsidR="004924BD">
        <w:rPr>
          <w:bCs/>
          <w:lang w:val="et-EE"/>
        </w:rPr>
        <w:t>võlgnevuse korral info, mis võimaldab tarbijal võlgnevusega hakkama saada.</w:t>
      </w:r>
      <w:r w:rsidR="00756473">
        <w:rPr>
          <w:bCs/>
          <w:lang w:val="et-EE"/>
        </w:rPr>
        <w:t xml:space="preserve"> Tarbija teadlikkust parandavad ka sätted, mis loetlevad minimaalse informatsiooni, mida elektrimüüja peab </w:t>
      </w:r>
      <w:del w:id="58" w:author="Inge Mehide" w:date="2024-09-25T16:13:00Z">
        <w:r w:rsidR="00756473" w:rsidDel="00D95C51">
          <w:rPr>
            <w:bCs/>
            <w:lang w:val="et-EE"/>
          </w:rPr>
          <w:delText xml:space="preserve">kuvama </w:delText>
        </w:r>
      </w:del>
      <w:r w:rsidR="00756473">
        <w:rPr>
          <w:bCs/>
          <w:lang w:val="et-EE"/>
        </w:rPr>
        <w:t>elektriarvel</w:t>
      </w:r>
      <w:ins w:id="59" w:author="Inge Mehide" w:date="2024-09-25T16:13:00Z">
        <w:r w:rsidR="00D95C51" w:rsidRPr="00D95C51">
          <w:rPr>
            <w:bCs/>
            <w:lang w:val="et-EE"/>
          </w:rPr>
          <w:t xml:space="preserve"> </w:t>
        </w:r>
      </w:ins>
      <w:ins w:id="60" w:author="Inge Mehide" w:date="2024-09-27T18:15:00Z">
        <w:r w:rsidR="00A22769">
          <w:rPr>
            <w:bCs/>
            <w:lang w:val="et-EE"/>
          </w:rPr>
          <w:t>esitama</w:t>
        </w:r>
      </w:ins>
      <w:r w:rsidR="00756473">
        <w:rPr>
          <w:bCs/>
          <w:lang w:val="et-EE"/>
        </w:rPr>
        <w:t>.</w:t>
      </w:r>
      <w:r w:rsidR="004924BD">
        <w:rPr>
          <w:bCs/>
          <w:lang w:val="et-EE"/>
        </w:rPr>
        <w:t xml:space="preserve"> </w:t>
      </w:r>
      <w:r w:rsidR="00FD63FD">
        <w:rPr>
          <w:bCs/>
          <w:lang w:val="et-EE"/>
        </w:rPr>
        <w:t>Bilansi</w:t>
      </w:r>
      <w:r w:rsidR="00730E10">
        <w:rPr>
          <w:bCs/>
          <w:lang w:val="et-EE"/>
        </w:rPr>
        <w:t>perioodi</w:t>
      </w:r>
      <w:r w:rsidR="001C18EE">
        <w:rPr>
          <w:bCs/>
          <w:lang w:val="et-EE"/>
        </w:rPr>
        <w:t>l</w:t>
      </w:r>
      <w:r w:rsidR="00730E10">
        <w:rPr>
          <w:bCs/>
          <w:lang w:val="et-EE"/>
        </w:rPr>
        <w:t xml:space="preserve"> n</w:t>
      </w:r>
      <w:r w:rsidR="004924BD">
        <w:rPr>
          <w:bCs/>
          <w:lang w:val="et-EE"/>
        </w:rPr>
        <w:t xml:space="preserve">etomõõtmise kasutusele võtmine muudab senise arvelduse </w:t>
      </w:r>
      <w:r w:rsidR="00756473">
        <w:rPr>
          <w:bCs/>
          <w:lang w:val="et-EE"/>
        </w:rPr>
        <w:t xml:space="preserve">taastuvelektrit tootva </w:t>
      </w:r>
      <w:r w:rsidR="004924BD">
        <w:rPr>
          <w:bCs/>
          <w:lang w:val="et-EE"/>
        </w:rPr>
        <w:t>tarbija jaoks õiglasemaks ja päikesepaneelide paigaldamise kasumlikumaks.</w:t>
      </w:r>
    </w:p>
    <w:p w14:paraId="592A07DF" w14:textId="77777777" w:rsidR="00D515AA" w:rsidRPr="00AB7239" w:rsidRDefault="00E3117D" w:rsidP="00D66B0A">
      <w:pPr>
        <w:rPr>
          <w:b/>
        </w:rPr>
      </w:pPr>
      <w:r w:rsidRPr="00AB7239">
        <w:rPr>
          <w:b/>
        </w:rPr>
        <w:t>1.2. Eelnõu ettevalmistaja</w:t>
      </w:r>
    </w:p>
    <w:p w14:paraId="3C7CCA88" w14:textId="0BC75F80" w:rsidR="00233C3D" w:rsidRPr="00AB7239" w:rsidRDefault="00E3117D" w:rsidP="00D66B0A">
      <w:pPr>
        <w:pStyle w:val="Kehatekst"/>
        <w:rPr>
          <w:rFonts w:eastAsia="Calibri"/>
        </w:rPr>
      </w:pPr>
      <w:r w:rsidRPr="00AB7239">
        <w:t xml:space="preserve">Eelnõu ja seletuskirja on ette valmistanud </w:t>
      </w:r>
      <w:r w:rsidR="00D12F5E" w:rsidRPr="00AB7239">
        <w:rPr>
          <w:rFonts w:eastAsia="Calibri"/>
        </w:rPr>
        <w:t>Kliimaministeeriumi</w:t>
      </w:r>
      <w:r w:rsidR="00233C3D" w:rsidRPr="00AB7239">
        <w:rPr>
          <w:rFonts w:eastAsia="Calibri"/>
        </w:rPr>
        <w:t xml:space="preserve"> energeetikaosakonna ekspert </w:t>
      </w:r>
      <w:r w:rsidR="00D12F5E" w:rsidRPr="00AB7239">
        <w:t xml:space="preserve">Tauno </w:t>
      </w:r>
      <w:proofErr w:type="spellStart"/>
      <w:r w:rsidR="00D12F5E" w:rsidRPr="00AB7239">
        <w:t>Hilimon</w:t>
      </w:r>
      <w:proofErr w:type="spellEnd"/>
      <w:r w:rsidRPr="00AB7239">
        <w:t xml:space="preserve"> </w:t>
      </w:r>
      <w:r w:rsidR="00233C3D" w:rsidRPr="00AB7239">
        <w:rPr>
          <w:rFonts w:eastAsia="Calibri"/>
        </w:rPr>
        <w:t>(</w:t>
      </w:r>
      <w:hyperlink r:id="rId13" w:history="1">
        <w:r w:rsidR="00D12F5E" w:rsidRPr="00AB7239">
          <w:rPr>
            <w:rStyle w:val="Hperlink"/>
          </w:rPr>
          <w:t>tauno.hilimon@kliimaministeerium.ee</w:t>
        </w:r>
      </w:hyperlink>
      <w:r w:rsidR="00233C3D" w:rsidRPr="00AB7239">
        <w:rPr>
          <w:rFonts w:eastAsia="Calibri"/>
        </w:rPr>
        <w:t xml:space="preserve">, </w:t>
      </w:r>
      <w:r w:rsidR="00D12F5E" w:rsidRPr="00AB7239">
        <w:rPr>
          <w:rFonts w:eastAsia="Calibri"/>
        </w:rPr>
        <w:t>625</w:t>
      </w:r>
      <w:r w:rsidR="007C1F62" w:rsidRPr="00AB7239">
        <w:rPr>
          <w:rFonts w:eastAsia="Calibri"/>
        </w:rPr>
        <w:t xml:space="preserve"> </w:t>
      </w:r>
      <w:r w:rsidR="00D12F5E" w:rsidRPr="00AB7239">
        <w:rPr>
          <w:rFonts w:eastAsia="Calibri"/>
        </w:rPr>
        <w:t>6476</w:t>
      </w:r>
      <w:r w:rsidR="00233C3D" w:rsidRPr="00AB7239">
        <w:rPr>
          <w:rFonts w:eastAsia="Calibri"/>
        </w:rPr>
        <w:t>)</w:t>
      </w:r>
      <w:r w:rsidR="00D66B0A" w:rsidRPr="00AB7239">
        <w:rPr>
          <w:rFonts w:eastAsia="Calibri"/>
        </w:rPr>
        <w:t xml:space="preserve">. </w:t>
      </w:r>
      <w:r w:rsidR="00233C3D" w:rsidRPr="00AB7239">
        <w:rPr>
          <w:rFonts w:eastAsia="Calibri"/>
        </w:rPr>
        <w:t>Eelnõu ja seletuskirja juriidilist kvaliteeti kontrollis</w:t>
      </w:r>
      <w:r w:rsidR="00DA15A6">
        <w:rPr>
          <w:rFonts w:eastAsia="Calibri"/>
        </w:rPr>
        <w:t>id</w:t>
      </w:r>
      <w:r w:rsidR="00233C3D" w:rsidRPr="00AB7239">
        <w:rPr>
          <w:rFonts w:eastAsia="Calibri"/>
        </w:rPr>
        <w:t xml:space="preserve"> </w:t>
      </w:r>
      <w:r w:rsidR="00D12F5E" w:rsidRPr="00AB7239">
        <w:rPr>
          <w:rFonts w:eastAsia="Calibri"/>
        </w:rPr>
        <w:t>Kliimaministeeriumi</w:t>
      </w:r>
      <w:r w:rsidR="00233C3D" w:rsidRPr="00AB7239">
        <w:rPr>
          <w:rFonts w:eastAsia="Calibri"/>
        </w:rPr>
        <w:t xml:space="preserve"> õigusosakonna </w:t>
      </w:r>
      <w:r w:rsidR="00D26620" w:rsidRPr="00AB7239">
        <w:rPr>
          <w:rFonts w:eastAsia="Calibri"/>
        </w:rPr>
        <w:t>nõunik</w:t>
      </w:r>
      <w:r w:rsidR="00DA15A6">
        <w:rPr>
          <w:rFonts w:eastAsia="Calibri"/>
        </w:rPr>
        <w:t>ud</w:t>
      </w:r>
      <w:r w:rsidR="00D26620" w:rsidRPr="00AB7239">
        <w:rPr>
          <w:rFonts w:eastAsia="Calibri"/>
        </w:rPr>
        <w:t xml:space="preserve"> Helen </w:t>
      </w:r>
      <w:proofErr w:type="spellStart"/>
      <w:r w:rsidR="00D26620" w:rsidRPr="00AB7239">
        <w:rPr>
          <w:rFonts w:eastAsia="Calibri"/>
        </w:rPr>
        <w:t>Holtsman</w:t>
      </w:r>
      <w:proofErr w:type="spellEnd"/>
      <w:r w:rsidR="00CC2FC0" w:rsidRPr="00AB7239">
        <w:rPr>
          <w:rFonts w:eastAsia="Calibri"/>
        </w:rPr>
        <w:t xml:space="preserve"> (</w:t>
      </w:r>
      <w:hyperlink r:id="rId14" w:history="1">
        <w:r w:rsidR="00DA15A6" w:rsidRPr="00C26EAC">
          <w:rPr>
            <w:rStyle w:val="Hperlink"/>
            <w:rFonts w:eastAsia="Calibri"/>
          </w:rPr>
          <w:t>helen.holtsman@kliimaministeerium.ee</w:t>
        </w:r>
      </w:hyperlink>
      <w:r w:rsidR="00CC2FC0" w:rsidRPr="00AB7239">
        <w:rPr>
          <w:rFonts w:eastAsia="Calibri"/>
        </w:rPr>
        <w:t>)</w:t>
      </w:r>
      <w:r w:rsidR="00DA15A6">
        <w:rPr>
          <w:rFonts w:eastAsia="Calibri"/>
        </w:rPr>
        <w:t xml:space="preserve"> ja Anna-Liisa </w:t>
      </w:r>
      <w:proofErr w:type="spellStart"/>
      <w:r w:rsidR="00DA15A6">
        <w:rPr>
          <w:rFonts w:eastAsia="Calibri"/>
        </w:rPr>
        <w:t>Kotsjuba</w:t>
      </w:r>
      <w:proofErr w:type="spellEnd"/>
      <w:r w:rsidR="00DA15A6">
        <w:rPr>
          <w:rFonts w:eastAsia="Calibri"/>
        </w:rPr>
        <w:t xml:space="preserve"> (anna-liisa.kotsjuba@kliimaministeerium.ee)</w:t>
      </w:r>
      <w:r w:rsidR="00CC2FC0" w:rsidRPr="00AB7239">
        <w:rPr>
          <w:rFonts w:eastAsia="Calibri"/>
        </w:rPr>
        <w:t>.</w:t>
      </w:r>
      <w:r w:rsidR="00706FAA" w:rsidRPr="00AB7239">
        <w:rPr>
          <w:rFonts w:eastAsia="Calibri"/>
        </w:rPr>
        <w:t xml:space="preserve"> Keeletoimetaja</w:t>
      </w:r>
      <w:ins w:id="61" w:author="Inge Mehide" w:date="2024-09-30T10:30:00Z">
        <w:r w:rsidR="00903FC1">
          <w:rPr>
            <w:rFonts w:eastAsia="Calibri"/>
          </w:rPr>
          <w:t>d</w:t>
        </w:r>
      </w:ins>
      <w:r w:rsidR="00706FAA" w:rsidRPr="00AB7239">
        <w:rPr>
          <w:rFonts w:eastAsia="Calibri"/>
        </w:rPr>
        <w:t xml:space="preserve"> oli</w:t>
      </w:r>
      <w:ins w:id="62" w:author="Inge Mehide" w:date="2024-09-30T10:30:00Z">
        <w:r w:rsidR="00903FC1">
          <w:rPr>
            <w:rFonts w:eastAsia="Calibri"/>
          </w:rPr>
          <w:t>d</w:t>
        </w:r>
      </w:ins>
      <w:r w:rsidR="00706FAA" w:rsidRPr="00AB7239">
        <w:rPr>
          <w:rFonts w:eastAsia="Calibri"/>
        </w:rPr>
        <w:t xml:space="preserve"> Justiitsministeeriumi õigusloome korralduse talituse toimetaja</w:t>
      </w:r>
      <w:ins w:id="63" w:author="Inge Mehide" w:date="2024-09-30T10:30:00Z">
        <w:r w:rsidR="00903FC1">
          <w:rPr>
            <w:rFonts w:eastAsia="Calibri"/>
          </w:rPr>
          <w:t>d</w:t>
        </w:r>
      </w:ins>
      <w:r w:rsidR="007C1F62" w:rsidRPr="00AB7239">
        <w:rPr>
          <w:rFonts w:eastAsia="Calibri"/>
        </w:rPr>
        <w:t xml:space="preserve"> Mari Koik (</w:t>
      </w:r>
      <w:ins w:id="64" w:author="Inge Mehide" w:date="2024-09-30T10:30:00Z">
        <w:r w:rsidR="00903FC1">
          <w:rPr>
            <w:rFonts w:eastAsia="Calibri"/>
          </w:rPr>
          <w:fldChar w:fldCharType="begin"/>
        </w:r>
        <w:r w:rsidR="00903FC1">
          <w:rPr>
            <w:rFonts w:eastAsia="Calibri"/>
          </w:rPr>
          <w:instrText>HYPERLINK "mailto:</w:instrText>
        </w:r>
      </w:ins>
      <w:r w:rsidR="00903FC1" w:rsidRPr="00AB7239">
        <w:rPr>
          <w:rFonts w:eastAsia="Calibri"/>
        </w:rPr>
        <w:instrText>mari.koik@just.ee</w:instrText>
      </w:r>
      <w:ins w:id="65" w:author="Inge Mehide" w:date="2024-09-30T10:30:00Z">
        <w:r w:rsidR="00903FC1">
          <w:rPr>
            <w:rFonts w:eastAsia="Calibri"/>
          </w:rPr>
          <w:instrText>"</w:instrText>
        </w:r>
        <w:r w:rsidR="00903FC1">
          <w:rPr>
            <w:rFonts w:eastAsia="Calibri"/>
          </w:rPr>
        </w:r>
        <w:r w:rsidR="00903FC1">
          <w:rPr>
            <w:rFonts w:eastAsia="Calibri"/>
          </w:rPr>
          <w:fldChar w:fldCharType="separate"/>
        </w:r>
      </w:ins>
      <w:r w:rsidR="00903FC1" w:rsidRPr="005E5AE2">
        <w:rPr>
          <w:rStyle w:val="Hperlink"/>
          <w:rFonts w:eastAsia="Calibri"/>
        </w:rPr>
        <w:t>mari.koik@just.ee</w:t>
      </w:r>
      <w:ins w:id="66" w:author="Inge Mehide" w:date="2024-09-30T10:30:00Z">
        <w:r w:rsidR="00903FC1">
          <w:rPr>
            <w:rFonts w:eastAsia="Calibri"/>
          </w:rPr>
          <w:fldChar w:fldCharType="end"/>
        </w:r>
      </w:ins>
      <w:r w:rsidR="007C1F62" w:rsidRPr="00AB7239">
        <w:rPr>
          <w:rFonts w:eastAsia="Calibri"/>
        </w:rPr>
        <w:t>)</w:t>
      </w:r>
      <w:ins w:id="67" w:author="Inge Mehide" w:date="2024-09-30T10:30:00Z">
        <w:r w:rsidR="00903FC1">
          <w:rPr>
            <w:rFonts w:eastAsia="Calibri"/>
          </w:rPr>
          <w:t xml:space="preserve"> ja Inge Mehide (inge</w:t>
        </w:r>
      </w:ins>
      <w:ins w:id="68" w:author="Inge Mehide" w:date="2024-09-30T10:31:00Z">
        <w:r w:rsidR="00903FC1">
          <w:rPr>
            <w:rFonts w:eastAsia="Calibri"/>
          </w:rPr>
          <w:t>.mehide@just.ee)</w:t>
        </w:r>
      </w:ins>
      <w:r w:rsidR="007C1F62" w:rsidRPr="00AB7239">
        <w:rPr>
          <w:rFonts w:eastAsia="Calibri"/>
        </w:rPr>
        <w:t>.</w:t>
      </w:r>
      <w:r w:rsidR="00706FAA" w:rsidRPr="00AB7239">
        <w:rPr>
          <w:rFonts w:eastAsia="Calibri"/>
        </w:rPr>
        <w:t xml:space="preserve"> </w:t>
      </w:r>
    </w:p>
    <w:p w14:paraId="1A72990D" w14:textId="77777777" w:rsidR="00D515AA" w:rsidRPr="00AB7239" w:rsidRDefault="00E3117D" w:rsidP="00D66B0A">
      <w:pPr>
        <w:outlineLvl w:val="0"/>
        <w:rPr>
          <w:b/>
        </w:rPr>
      </w:pPr>
      <w:r w:rsidRPr="00AB7239">
        <w:rPr>
          <w:b/>
        </w:rPr>
        <w:t>1.3. Märkused</w:t>
      </w:r>
    </w:p>
    <w:p w14:paraId="714E43D2" w14:textId="3117F4AE" w:rsidR="000436D9" w:rsidRPr="00AB7239" w:rsidRDefault="00E3117D" w:rsidP="009A071D">
      <w:pPr>
        <w:pStyle w:val="Kehatekst"/>
      </w:pPr>
      <w:r w:rsidRPr="00AB7239">
        <w:t xml:space="preserve">Eelnõu </w:t>
      </w:r>
      <w:r w:rsidR="000436D9" w:rsidRPr="00AB7239">
        <w:t>ei ole</w:t>
      </w:r>
      <w:r w:rsidRPr="00AB7239">
        <w:t xml:space="preserve"> seotud ühegi muu menetluses oleva eelnõu</w:t>
      </w:r>
      <w:r w:rsidR="000436D9" w:rsidRPr="00AB7239">
        <w:t>ga. Eelnõu on seotud</w:t>
      </w:r>
      <w:r w:rsidR="001532FD" w:rsidRPr="00AB7239">
        <w:t xml:space="preserve"> Vabariigi Valitsuse tegevusprogrammi</w:t>
      </w:r>
      <w:r w:rsidR="000436D9" w:rsidRPr="00AB7239">
        <w:t xml:space="preserve"> 2023</w:t>
      </w:r>
      <w:r w:rsidR="008B733D" w:rsidRPr="00AB7239">
        <w:t>–</w:t>
      </w:r>
      <w:r w:rsidR="000436D9" w:rsidRPr="00AB7239">
        <w:t>2027</w:t>
      </w:r>
      <w:r w:rsidR="000436D9" w:rsidRPr="00AB7239">
        <w:rPr>
          <w:rStyle w:val="Allmrkuseviide"/>
        </w:rPr>
        <w:footnoteReference w:id="3"/>
      </w:r>
      <w:r w:rsidR="000436D9" w:rsidRPr="00AB7239">
        <w:t xml:space="preserve"> </w:t>
      </w:r>
      <w:r w:rsidR="00EF3C2C">
        <w:t xml:space="preserve">(VVTP) </w:t>
      </w:r>
      <w:r w:rsidR="000436D9" w:rsidRPr="00AB7239">
        <w:t>punkti</w:t>
      </w:r>
      <w:del w:id="72" w:author="Inge Mehide" w:date="2024-09-25T16:15:00Z">
        <w:r w:rsidR="009A071D" w:rsidDel="0075227D">
          <w:delText>de</w:delText>
        </w:r>
      </w:del>
      <w:r w:rsidR="000436D9" w:rsidRPr="00AB7239">
        <w:t xml:space="preserve">ga </w:t>
      </w:r>
      <w:r w:rsidR="009A071D">
        <w:t>6.1.2, mille kohaselt töötatakse selle nimel, et tarbimise juhtimise kompenseerimine toimuks elektriturul</w:t>
      </w:r>
      <w:ins w:id="73" w:author="Inge Mehide" w:date="2024-09-25T16:14:00Z">
        <w:r w:rsidR="0075227D">
          <w:t>,</w:t>
        </w:r>
      </w:ins>
      <w:r w:rsidR="009A071D">
        <w:t xml:space="preserve"> ja </w:t>
      </w:r>
      <w:ins w:id="74" w:author="Inge Mehide" w:date="2024-09-25T16:15:00Z">
        <w:r w:rsidR="0075227D">
          <w:t xml:space="preserve">punktiga </w:t>
        </w:r>
      </w:ins>
      <w:r w:rsidR="000436D9" w:rsidRPr="00AB7239">
        <w:t xml:space="preserve">6.1.8, mille kohaselt pööratakse </w:t>
      </w:r>
      <w:r w:rsidR="00AC26F0">
        <w:t xml:space="preserve">taastuvenergeetikale ja </w:t>
      </w:r>
      <w:del w:id="75" w:author="Inge Mehide" w:date="2024-09-25T16:16:00Z">
        <w:r w:rsidR="000436D9" w:rsidRPr="00AB7239" w:rsidDel="0075227D">
          <w:delText xml:space="preserve">suuremat tähelepanu </w:delText>
        </w:r>
      </w:del>
      <w:r w:rsidR="000436D9" w:rsidRPr="00AB7239">
        <w:t>salvestusvõimsuse rajamisele</w:t>
      </w:r>
      <w:ins w:id="76" w:author="Inge Mehide" w:date="2024-09-25T16:16:00Z">
        <w:r w:rsidR="0075227D" w:rsidRPr="0075227D">
          <w:t xml:space="preserve"> </w:t>
        </w:r>
        <w:r w:rsidR="0075227D" w:rsidRPr="00AB7239">
          <w:t>suuremat tähelepanu</w:t>
        </w:r>
      </w:ins>
      <w:r w:rsidR="000436D9" w:rsidRPr="00AB7239">
        <w:t>.</w:t>
      </w:r>
    </w:p>
    <w:p w14:paraId="396652CD" w14:textId="042745C9" w:rsidR="00D515AA" w:rsidRPr="00AB7239" w:rsidRDefault="00E3117D" w:rsidP="000436D9">
      <w:pPr>
        <w:pStyle w:val="Kehatekst"/>
      </w:pPr>
      <w:r w:rsidRPr="00AB7239">
        <w:t>Eelnõuga võetakse üle Euroopa Parlamendi ja nõukogu direktiiv</w:t>
      </w:r>
      <w:r w:rsidR="00233C3D" w:rsidRPr="00AB7239">
        <w:t xml:space="preserve"> </w:t>
      </w:r>
      <w:r w:rsidR="00233C3D" w:rsidRPr="00AB7239">
        <w:rPr>
          <w:bCs/>
        </w:rPr>
        <w:t xml:space="preserve">(EL) 2019/944 </w:t>
      </w:r>
      <w:r w:rsidR="008B733D" w:rsidRPr="00AB7239">
        <w:rPr>
          <w:bCs/>
        </w:rPr>
        <w:t>(</w:t>
      </w:r>
      <w:r w:rsidRPr="00AB7239">
        <w:rPr>
          <w:bCs/>
        </w:rPr>
        <w:t xml:space="preserve">elektrienergia siseturu </w:t>
      </w:r>
      <w:proofErr w:type="spellStart"/>
      <w:r w:rsidRPr="00AB7239">
        <w:rPr>
          <w:bCs/>
        </w:rPr>
        <w:t>ü</w:t>
      </w:r>
      <w:r w:rsidRPr="00AB7239">
        <w:t>hiseeskirjade</w:t>
      </w:r>
      <w:proofErr w:type="spellEnd"/>
      <w:r w:rsidRPr="00AB7239">
        <w:t xml:space="preserve"> kohta</w:t>
      </w:r>
      <w:r w:rsidR="008B733D" w:rsidRPr="00AB7239">
        <w:t>)</w:t>
      </w:r>
      <w:r w:rsidR="00233C3D" w:rsidRPr="00AB7239">
        <w:t xml:space="preserve"> ning </w:t>
      </w:r>
      <w:r w:rsidRPr="00AB7239">
        <w:t xml:space="preserve">muudetakse elektrituruseaduse </w:t>
      </w:r>
      <w:r w:rsidR="009841B9" w:rsidRPr="00AB7239">
        <w:t>1</w:t>
      </w:r>
      <w:r w:rsidRPr="00AB7239">
        <w:t xml:space="preserve">. </w:t>
      </w:r>
      <w:r w:rsidR="009841B9" w:rsidRPr="00AB7239">
        <w:t>jaanuari</w:t>
      </w:r>
      <w:r w:rsidRPr="00AB7239">
        <w:t xml:space="preserve"> 20</w:t>
      </w:r>
      <w:r w:rsidR="009841B9" w:rsidRPr="00AB7239">
        <w:t>24</w:t>
      </w:r>
      <w:r w:rsidRPr="00AB7239">
        <w:t>. a redaktsiooni (</w:t>
      </w:r>
      <w:r w:rsidR="009841B9" w:rsidRPr="00AB7239">
        <w:t xml:space="preserve">RT I, 30.06.2023, </w:t>
      </w:r>
      <w:r w:rsidR="002318E5">
        <w:t>6</w:t>
      </w:r>
      <w:r w:rsidRPr="00AB7239">
        <w:t>)</w:t>
      </w:r>
      <w:r w:rsidR="000436D9" w:rsidRPr="00AB7239">
        <w:t>. Muudatus on seotud rikkumismenetlusega nr (2021)0033.</w:t>
      </w:r>
    </w:p>
    <w:p w14:paraId="25835C77" w14:textId="6C5E9921" w:rsidR="00233C3D" w:rsidRPr="00AB7239" w:rsidRDefault="008B733D" w:rsidP="00D66B0A">
      <w:pPr>
        <w:rPr>
          <w:rFonts w:eastAsia="Calibri" w:cs="Times New Roman"/>
          <w:szCs w:val="24"/>
        </w:rPr>
      </w:pPr>
      <w:r w:rsidRPr="00AB7239">
        <w:rPr>
          <w:rFonts w:eastAsia="Calibri" w:cs="Times New Roman"/>
          <w:szCs w:val="24"/>
        </w:rPr>
        <w:t>Enne eelnõu ei koostatud väljatöötamiskavatsust t</w:t>
      </w:r>
      <w:r w:rsidR="00233C3D" w:rsidRPr="00AB7239">
        <w:rPr>
          <w:rFonts w:eastAsia="Calibri" w:cs="Times New Roman"/>
          <w:szCs w:val="24"/>
        </w:rPr>
        <w:t>uginedes Vabariigi Valitsuse 22.12.2011</w:t>
      </w:r>
      <w:r w:rsidRPr="00AB7239">
        <w:rPr>
          <w:rFonts w:eastAsia="Calibri" w:cs="Times New Roman"/>
          <w:szCs w:val="24"/>
        </w:rPr>
        <w:t>. a</w:t>
      </w:r>
      <w:r w:rsidR="00233C3D" w:rsidRPr="00AB7239">
        <w:rPr>
          <w:rFonts w:eastAsia="Calibri" w:cs="Times New Roman"/>
          <w:szCs w:val="24"/>
        </w:rPr>
        <w:t xml:space="preserve"> määruse nr 180 „Hea õigusloome ja normitehnika eeskiri“ § 2 lõi</w:t>
      </w:r>
      <w:r w:rsidRPr="00AB7239">
        <w:rPr>
          <w:rFonts w:eastAsia="Calibri" w:cs="Times New Roman"/>
          <w:szCs w:val="24"/>
        </w:rPr>
        <w:t>k</w:t>
      </w:r>
      <w:r w:rsidR="00233C3D" w:rsidRPr="00AB7239">
        <w:rPr>
          <w:rFonts w:eastAsia="Calibri" w:cs="Times New Roman"/>
          <w:szCs w:val="24"/>
        </w:rPr>
        <w:t>e 2 punktile 2, mis sätestab, et seaduseelnõu väljatöötamiskavatsus ei ole nõutav, kui eelnõu käsitleb Euroopa Liidu õiguse rakendamist</w:t>
      </w:r>
      <w:r w:rsidR="006A302F" w:rsidRPr="00AB7239">
        <w:rPr>
          <w:rFonts w:eastAsia="Calibri" w:cs="Times New Roman"/>
          <w:szCs w:val="24"/>
        </w:rPr>
        <w:t>.</w:t>
      </w:r>
      <w:r w:rsidR="00EC61BB" w:rsidRPr="00AB7239">
        <w:rPr>
          <w:rFonts w:eastAsia="Calibri" w:cs="Times New Roman"/>
          <w:szCs w:val="24"/>
        </w:rPr>
        <w:t xml:space="preserve"> Elektrisalvestuse edendamisega seotud sätted on seotud Euroopa Liidu õiguse rakendamisega, kuid on lisaks ka kiireloomulised tulenevalt Baltikumi sünkron</w:t>
      </w:r>
      <w:ins w:id="77" w:author="Inge Mehide" w:date="2024-09-25T15:34:00Z">
        <w:r w:rsidR="00DC0E6A">
          <w:rPr>
            <w:rFonts w:eastAsia="Calibri" w:cs="Times New Roman"/>
            <w:szCs w:val="24"/>
          </w:rPr>
          <w:t>i</w:t>
        </w:r>
      </w:ins>
      <w:r w:rsidR="00EC61BB" w:rsidRPr="00AB7239">
        <w:rPr>
          <w:rFonts w:eastAsia="Calibri" w:cs="Times New Roman"/>
          <w:szCs w:val="24"/>
        </w:rPr>
        <w:t>seerimise</w:t>
      </w:r>
      <w:ins w:id="78" w:author="Inge Mehide" w:date="2024-09-25T15:34:00Z">
        <w:r w:rsidR="00DC0E6A">
          <w:rPr>
            <w:rFonts w:eastAsia="Calibri" w:cs="Times New Roman"/>
            <w:szCs w:val="24"/>
          </w:rPr>
          <w:t>s</w:t>
        </w:r>
      </w:ins>
      <w:r w:rsidR="00EC61BB" w:rsidRPr="00AB7239">
        <w:rPr>
          <w:rFonts w:eastAsia="Calibri" w:cs="Times New Roman"/>
          <w:szCs w:val="24"/>
        </w:rPr>
        <w:t xml:space="preserve">t Kesk-Euroopa sünkroonalaga 2025. aasta alguses. Muudatus toob kaasa täiendavad investeeringud salvestusseadmetesse, mis omakorda aitab </w:t>
      </w:r>
      <w:r w:rsidR="005E2014" w:rsidRPr="00AB7239">
        <w:rPr>
          <w:rFonts w:eastAsia="Calibri" w:cs="Times New Roman"/>
          <w:szCs w:val="24"/>
        </w:rPr>
        <w:t>sünkroniseerimisel Eesti ja Baltikumi energiajulgeolekut tagada.</w:t>
      </w:r>
    </w:p>
    <w:p w14:paraId="3B7EFA7A" w14:textId="77777777" w:rsidR="00D515AA" w:rsidRPr="00AB7239" w:rsidRDefault="00E3117D" w:rsidP="00D66B0A">
      <w:pPr>
        <w:pStyle w:val="Kehatekst"/>
      </w:pPr>
      <w:r w:rsidRPr="00AB7239">
        <w:t>Eelnõu vastuvõtmiseks on vaja Riigikogu poolthäälte enamust.</w:t>
      </w:r>
    </w:p>
    <w:p w14:paraId="115BEB79" w14:textId="77777777" w:rsidR="00D515AA" w:rsidRPr="00AB7239" w:rsidRDefault="00E3117D" w:rsidP="00D66B0A">
      <w:pPr>
        <w:rPr>
          <w:b/>
        </w:rPr>
      </w:pPr>
      <w:r w:rsidRPr="00AB7239">
        <w:rPr>
          <w:b/>
        </w:rPr>
        <w:t>2. Seaduse eesmärk</w:t>
      </w:r>
    </w:p>
    <w:p w14:paraId="0E652992" w14:textId="6E0197F9" w:rsidR="007F7DD2" w:rsidRPr="00AB7239" w:rsidRDefault="008B733D" w:rsidP="00D66B0A">
      <w:pPr>
        <w:pStyle w:val="Kehatekst"/>
        <w:rPr>
          <w:bCs/>
        </w:rPr>
      </w:pPr>
      <w:r w:rsidRPr="00AB7239">
        <w:t>S</w:t>
      </w:r>
      <w:r w:rsidR="00570F89" w:rsidRPr="00AB7239">
        <w:t>eaduseelnõu</w:t>
      </w:r>
      <w:r w:rsidR="00E3117D" w:rsidRPr="00AB7239">
        <w:t xml:space="preserve"> eesmärk on võtta üle </w:t>
      </w:r>
      <w:r w:rsidR="00E3117D" w:rsidRPr="00AB7239">
        <w:rPr>
          <w:bCs/>
        </w:rPr>
        <w:t>Euroopa Parlamendi ja nõukogu direktiivi</w:t>
      </w:r>
      <w:r w:rsidRPr="00AB7239">
        <w:rPr>
          <w:bCs/>
        </w:rPr>
        <w:t>s</w:t>
      </w:r>
      <w:r w:rsidR="007F7DD2" w:rsidRPr="00AB7239">
        <w:rPr>
          <w:bCs/>
        </w:rPr>
        <w:t xml:space="preserve"> (EL) 2019/944 tehtud muudatused</w:t>
      </w:r>
      <w:r w:rsidR="003159C7" w:rsidRPr="00AB7239">
        <w:rPr>
          <w:bCs/>
        </w:rPr>
        <w:t xml:space="preserve"> ja kõrvaldada puudused, milles Eesti nõustub Euroopa Komisjoni põhjendatud arvamusega rikkumismenetluses nr (2021)0033</w:t>
      </w:r>
      <w:r w:rsidR="007F7DD2" w:rsidRPr="00AB7239">
        <w:rPr>
          <w:bCs/>
        </w:rPr>
        <w:t>.</w:t>
      </w:r>
    </w:p>
    <w:p w14:paraId="493980B0" w14:textId="50D4527C" w:rsidR="00D66B0A" w:rsidRPr="00AB7239" w:rsidRDefault="003159C7" w:rsidP="003159C7">
      <w:pPr>
        <w:pStyle w:val="Kehatekst"/>
      </w:pPr>
      <w:bookmarkStart w:id="79" w:name="_Hlk159950357"/>
      <w:r w:rsidRPr="00AB7239">
        <w:rPr>
          <w:bCs/>
        </w:rPr>
        <w:t>Rikkumismene</w:t>
      </w:r>
      <w:del w:id="80" w:author="Inge Mehide" w:date="2024-09-25T16:21:00Z">
        <w:r w:rsidRPr="00AB7239" w:rsidDel="0075227D">
          <w:rPr>
            <w:bCs/>
          </w:rPr>
          <w:delText>l</w:delText>
        </w:r>
      </w:del>
      <w:r w:rsidRPr="00AB7239">
        <w:rPr>
          <w:bCs/>
        </w:rPr>
        <w:t>t</w:t>
      </w:r>
      <w:ins w:id="81" w:author="Inge Mehide" w:date="2024-09-25T16:21:00Z">
        <w:r w:rsidR="0075227D">
          <w:rPr>
            <w:bCs/>
          </w:rPr>
          <w:t>l</w:t>
        </w:r>
      </w:ins>
      <w:r w:rsidRPr="00AB7239">
        <w:rPr>
          <w:bCs/>
        </w:rPr>
        <w:t xml:space="preserve">usest nr (2021)0033 </w:t>
      </w:r>
      <w:del w:id="82" w:author="Inge Mehide" w:date="2024-09-25T16:22:00Z">
        <w:r w:rsidR="00EF3C2C" w:rsidDel="0075227D">
          <w:rPr>
            <w:bCs/>
          </w:rPr>
          <w:delText xml:space="preserve">ja </w:delText>
        </w:r>
      </w:del>
      <w:ins w:id="83" w:author="Inge Mehide" w:date="2024-09-25T16:22:00Z">
        <w:r w:rsidR="0075227D">
          <w:rPr>
            <w:bCs/>
          </w:rPr>
          <w:t xml:space="preserve">ning </w:t>
        </w:r>
      </w:ins>
      <w:r w:rsidR="00EF3C2C">
        <w:rPr>
          <w:bCs/>
        </w:rPr>
        <w:t xml:space="preserve">VVTP punktidest 6.1.2 </w:t>
      </w:r>
      <w:del w:id="84" w:author="Inge Mehide" w:date="2024-09-25T16:22:00Z">
        <w:r w:rsidR="00EF3C2C" w:rsidDel="0075227D">
          <w:rPr>
            <w:bCs/>
          </w:rPr>
          <w:delText xml:space="preserve">ning </w:delText>
        </w:r>
      </w:del>
      <w:ins w:id="85" w:author="Inge Mehide" w:date="2024-09-25T16:22:00Z">
        <w:r w:rsidR="0075227D">
          <w:rPr>
            <w:bCs/>
          </w:rPr>
          <w:t xml:space="preserve">ja </w:t>
        </w:r>
      </w:ins>
      <w:r w:rsidR="00EF3C2C">
        <w:rPr>
          <w:bCs/>
        </w:rPr>
        <w:t xml:space="preserve">6.1.8 </w:t>
      </w:r>
      <w:r w:rsidRPr="00AB7239">
        <w:rPr>
          <w:bCs/>
        </w:rPr>
        <w:t xml:space="preserve">tulenevalt </w:t>
      </w:r>
      <w:r w:rsidR="00D66B0A" w:rsidRPr="00AB7239">
        <w:t>lisatakse eelnõuga elektrituruseadus</w:t>
      </w:r>
      <w:r w:rsidR="008B733D" w:rsidRPr="00AB7239">
        <w:t>s</w:t>
      </w:r>
      <w:r w:rsidR="00D66B0A" w:rsidRPr="00AB7239">
        <w:t>e järgmised printsiibid:</w:t>
      </w:r>
    </w:p>
    <w:p w14:paraId="3E0AC9A9" w14:textId="22C675F8" w:rsidR="00D66B0A" w:rsidRDefault="00766359" w:rsidP="00D66B0A">
      <w:pPr>
        <w:pStyle w:val="Kehatekst"/>
        <w:numPr>
          <w:ilvl w:val="0"/>
          <w:numId w:val="3"/>
        </w:numPr>
      </w:pPr>
      <w:ins w:id="86" w:author="Inge Mehide" w:date="2024-09-25T16:40:00Z">
        <w:r>
          <w:t xml:space="preserve">sätestatakse </w:t>
        </w:r>
      </w:ins>
      <w:r w:rsidR="008B733D" w:rsidRPr="00AB7239">
        <w:t xml:space="preserve">tarbija </w:t>
      </w:r>
      <w:r w:rsidR="003159C7" w:rsidRPr="00AB7239">
        <w:t xml:space="preserve">õigus sõlmida </w:t>
      </w:r>
      <w:r w:rsidR="00B126F0">
        <w:t>dünaamilise elektrihinnaga</w:t>
      </w:r>
      <w:r w:rsidR="00B126F0" w:rsidRPr="00A045C4">
        <w:t xml:space="preserve"> </w:t>
      </w:r>
      <w:r w:rsidR="00FC31E4">
        <w:t xml:space="preserve">ja </w:t>
      </w:r>
      <w:r w:rsidR="009A5C40">
        <w:rPr>
          <w:rFonts w:eastAsia="Times New Roman"/>
          <w:color w:val="000000"/>
          <w:bdr w:val="none" w:sz="0" w:space="0" w:color="auto" w:frame="1"/>
          <w:lang w:eastAsia="et-EE"/>
        </w:rPr>
        <w:t>t</w:t>
      </w:r>
      <w:r w:rsidR="009A5C40" w:rsidRPr="00D279D6">
        <w:rPr>
          <w:rFonts w:eastAsia="Times New Roman"/>
          <w:color w:val="000000"/>
          <w:bdr w:val="none" w:sz="0" w:space="0" w:color="auto" w:frame="1"/>
          <w:lang w:eastAsia="et-EE"/>
        </w:rPr>
        <w:t>ähtajali</w:t>
      </w:r>
      <w:r w:rsidR="009A5C40">
        <w:rPr>
          <w:rFonts w:eastAsia="Times New Roman"/>
          <w:color w:val="000000"/>
          <w:bdr w:val="none" w:sz="0" w:space="0" w:color="auto" w:frame="1"/>
          <w:lang w:eastAsia="et-EE"/>
        </w:rPr>
        <w:t>se</w:t>
      </w:r>
      <w:r w:rsidR="009A5C40" w:rsidRPr="00D279D6">
        <w:rPr>
          <w:rFonts w:eastAsia="Times New Roman"/>
          <w:color w:val="000000"/>
          <w:bdr w:val="none" w:sz="0" w:space="0" w:color="auto" w:frame="1"/>
          <w:lang w:eastAsia="et-EE"/>
        </w:rPr>
        <w:t xml:space="preserve"> fikseeritud elektrihinnaga </w:t>
      </w:r>
      <w:r w:rsidR="009A5C40">
        <w:rPr>
          <w:rFonts w:eastAsia="Times New Roman"/>
          <w:color w:val="000000"/>
          <w:bdr w:val="none" w:sz="0" w:space="0" w:color="auto" w:frame="1"/>
          <w:lang w:eastAsia="et-EE"/>
        </w:rPr>
        <w:t>lepinguid</w:t>
      </w:r>
      <w:r w:rsidR="003159C7" w:rsidRPr="00AB7239">
        <w:t xml:space="preserve">, saada selge kokkuvõte lepingulistest tingimustest ja soovi </w:t>
      </w:r>
      <w:r w:rsidR="003159C7" w:rsidRPr="00AB7239">
        <w:lastRenderedPageBreak/>
        <w:t>korral selgitused, kuidas temale esitatud arve on koostatud</w:t>
      </w:r>
      <w:r w:rsidR="00965A09" w:rsidRPr="00AB7239">
        <w:t>;</w:t>
      </w:r>
    </w:p>
    <w:p w14:paraId="281927FE" w14:textId="081B92AE" w:rsidR="00EF3C2C" w:rsidRDefault="00766359" w:rsidP="00D66B0A">
      <w:pPr>
        <w:pStyle w:val="Kehatekst"/>
        <w:numPr>
          <w:ilvl w:val="0"/>
          <w:numId w:val="3"/>
        </w:numPr>
      </w:pPr>
      <w:ins w:id="87" w:author="Inge Mehide" w:date="2024-09-25T16:41:00Z">
        <w:r>
          <w:t xml:space="preserve">sätestatakse </w:t>
        </w:r>
      </w:ins>
      <w:ins w:id="88" w:author="Inge Mehide" w:date="2024-09-25T16:42:00Z">
        <w:r>
          <w:t xml:space="preserve">võrguettevõtja kohustus anda </w:t>
        </w:r>
      </w:ins>
      <w:r w:rsidR="00EF3C2C">
        <w:t>tarbija</w:t>
      </w:r>
      <w:ins w:id="89" w:author="Inge Mehide" w:date="2024-09-25T16:42:00Z">
        <w:r>
          <w:t>le</w:t>
        </w:r>
      </w:ins>
      <w:r w:rsidR="00EF3C2C">
        <w:t xml:space="preserve">, kellel on tekkinud võlgnevused ja keda ohustab elektrivõrgust </w:t>
      </w:r>
      <w:proofErr w:type="spellStart"/>
      <w:r w:rsidR="00EF3C2C">
        <w:t>lahti</w:t>
      </w:r>
      <w:del w:id="90" w:author="Inge Mehide" w:date="2024-09-25T16:28:00Z">
        <w:r w:rsidR="00EF3C2C" w:rsidDel="00EA718E">
          <w:delText xml:space="preserve"> </w:delText>
        </w:r>
      </w:del>
      <w:r w:rsidR="00EF3C2C">
        <w:t>ühendamine</w:t>
      </w:r>
      <w:proofErr w:type="spellEnd"/>
      <w:r w:rsidR="00EF3C2C">
        <w:t xml:space="preserve">, </w:t>
      </w:r>
      <w:del w:id="91" w:author="Inge Mehide" w:date="2024-09-25T16:42:00Z">
        <w:r w:rsidR="00EF3C2C" w:rsidDel="00766359">
          <w:delText xml:space="preserve">saab </w:delText>
        </w:r>
      </w:del>
      <w:r w:rsidR="00EF3C2C">
        <w:t xml:space="preserve">edaspidi </w:t>
      </w:r>
      <w:del w:id="92" w:author="Inge Mehide" w:date="2024-09-25T16:42:00Z">
        <w:r w:rsidR="00EF3C2C" w:rsidDel="00766359">
          <w:delText xml:space="preserve">võrguettevõtjalt täiendavat </w:delText>
        </w:r>
      </w:del>
      <w:r w:rsidR="00EF3C2C">
        <w:t xml:space="preserve">infot selle kohta, kuidas võlgnevusest vabaneda ja elektrivõrgust </w:t>
      </w:r>
      <w:proofErr w:type="spellStart"/>
      <w:r w:rsidR="00EF3C2C">
        <w:t>lahti</w:t>
      </w:r>
      <w:del w:id="93" w:author="Inge Mehide" w:date="2024-09-25T16:28:00Z">
        <w:r w:rsidR="00EF3C2C" w:rsidDel="00EA718E">
          <w:delText xml:space="preserve"> </w:delText>
        </w:r>
      </w:del>
      <w:r w:rsidR="00EF3C2C">
        <w:t>ühendamist</w:t>
      </w:r>
      <w:proofErr w:type="spellEnd"/>
      <w:r w:rsidR="00EF3C2C">
        <w:t xml:space="preserve"> vältida;</w:t>
      </w:r>
    </w:p>
    <w:p w14:paraId="7B1F03C2" w14:textId="2A17EBFC" w:rsidR="00EF3C2C" w:rsidRPr="00AB7239" w:rsidRDefault="00766359" w:rsidP="00D66B0A">
      <w:pPr>
        <w:pStyle w:val="Kehatekst"/>
        <w:numPr>
          <w:ilvl w:val="0"/>
          <w:numId w:val="3"/>
        </w:numPr>
      </w:pPr>
      <w:ins w:id="94" w:author="Inge Mehide" w:date="2024-09-25T16:37:00Z">
        <w:r>
          <w:t xml:space="preserve">võetakse </w:t>
        </w:r>
      </w:ins>
      <w:ins w:id="95" w:author="Inge Mehide" w:date="2024-09-25T16:34:00Z">
        <w:r>
          <w:t xml:space="preserve">tarbijatele arvete esitamisel </w:t>
        </w:r>
      </w:ins>
      <w:ins w:id="96" w:author="Inge Mehide" w:date="2024-09-25T16:37:00Z">
        <w:r>
          <w:t xml:space="preserve">kasutusele </w:t>
        </w:r>
      </w:ins>
      <w:r w:rsidR="00FD63FD">
        <w:t>bilansi</w:t>
      </w:r>
      <w:r w:rsidR="00EF3C2C">
        <w:t>perioodi</w:t>
      </w:r>
      <w:r w:rsidR="00FD63FD">
        <w:t>l</w:t>
      </w:r>
      <w:r w:rsidR="00EF3C2C">
        <w:t xml:space="preserve"> netomõõtmise põhimõt</w:t>
      </w:r>
      <w:del w:id="97" w:author="Inge Mehide" w:date="2024-09-25T16:34:00Z">
        <w:r w:rsidR="00EF3C2C" w:rsidDel="00766359">
          <w:delText>t</w:delText>
        </w:r>
      </w:del>
      <w:r w:rsidR="00EF3C2C">
        <w:t>e</w:t>
      </w:r>
      <w:del w:id="98" w:author="Inge Mehide" w:date="2024-09-25T16:34:00Z">
        <w:r w:rsidR="00EF3C2C" w:rsidDel="00766359">
          <w:delText xml:space="preserve"> kasutusele võtmine tarbijatele arvete esitamisel</w:delText>
        </w:r>
      </w:del>
      <w:r w:rsidR="00EF3C2C">
        <w:t>;</w:t>
      </w:r>
    </w:p>
    <w:p w14:paraId="483105F1" w14:textId="4CEE98A1" w:rsidR="00965A09" w:rsidRPr="00AB7239" w:rsidRDefault="00766359" w:rsidP="003159C7">
      <w:pPr>
        <w:pStyle w:val="Kehatekst"/>
        <w:numPr>
          <w:ilvl w:val="0"/>
          <w:numId w:val="3"/>
        </w:numPr>
      </w:pPr>
      <w:ins w:id="99" w:author="Inge Mehide" w:date="2024-09-25T16:35:00Z">
        <w:r>
          <w:t xml:space="preserve">täiendatakse </w:t>
        </w:r>
      </w:ins>
      <w:r w:rsidR="008B733D" w:rsidRPr="00AB7239">
        <w:t xml:space="preserve">agregeerimise </w:t>
      </w:r>
      <w:r w:rsidR="00965A09" w:rsidRPr="00AB7239">
        <w:t>ja tarbimiskaja regulatsioon</w:t>
      </w:r>
      <w:r w:rsidR="003159C7" w:rsidRPr="00AB7239">
        <w:t xml:space="preserve">i </w:t>
      </w:r>
      <w:del w:id="100" w:author="Inge Mehide" w:date="2024-09-25T16:35:00Z">
        <w:r w:rsidR="003159C7" w:rsidRPr="00AB7239" w:rsidDel="00766359">
          <w:delText>täiendused</w:delText>
        </w:r>
        <w:r w:rsidR="00965A09" w:rsidRPr="00AB7239" w:rsidDel="00766359">
          <w:delText xml:space="preserve"> </w:delText>
        </w:r>
      </w:del>
      <w:r w:rsidR="00965A09" w:rsidRPr="00AB7239">
        <w:t xml:space="preserve">suurendamaks </w:t>
      </w:r>
      <w:r w:rsidR="003159C7" w:rsidRPr="00AB7239">
        <w:t xml:space="preserve">tarbimise </w:t>
      </w:r>
      <w:r w:rsidR="00965A09" w:rsidRPr="00AB7239">
        <w:t>paindlikkust;</w:t>
      </w:r>
    </w:p>
    <w:p w14:paraId="1BBDBF7A" w14:textId="02E0016E" w:rsidR="00965A09" w:rsidRPr="00AB7239" w:rsidRDefault="00766359" w:rsidP="00D66B0A">
      <w:pPr>
        <w:pStyle w:val="Kehatekst"/>
        <w:numPr>
          <w:ilvl w:val="0"/>
          <w:numId w:val="3"/>
        </w:numPr>
      </w:pPr>
      <w:ins w:id="101" w:author="Inge Mehide" w:date="2024-09-25T16:35:00Z">
        <w:r>
          <w:t xml:space="preserve">kaotatakse </w:t>
        </w:r>
      </w:ins>
      <w:r w:rsidR="008B733D" w:rsidRPr="00AB7239">
        <w:t xml:space="preserve">elektrisalvestuse </w:t>
      </w:r>
      <w:del w:id="102" w:author="Inge Mehide" w:date="2024-09-25T16:35:00Z">
        <w:r w:rsidR="001D35C5" w:rsidRPr="00AB7239" w:rsidDel="00766359">
          <w:delText>topelt</w:delText>
        </w:r>
        <w:r w:rsidR="001D35C5" w:rsidDel="00766359">
          <w:delText>maks</w:delText>
        </w:r>
        <w:r w:rsidR="001D35C5" w:rsidRPr="00AB7239" w:rsidDel="00766359">
          <w:delText xml:space="preserve">ustamise </w:delText>
        </w:r>
      </w:del>
      <w:proofErr w:type="spellStart"/>
      <w:ins w:id="103" w:author="Inge Mehide" w:date="2024-09-25T16:35:00Z">
        <w:r w:rsidRPr="00AB7239">
          <w:t>topelt</w:t>
        </w:r>
        <w:r>
          <w:t>maks</w:t>
        </w:r>
        <w:r w:rsidRPr="00AB7239">
          <w:t>ustami</w:t>
        </w:r>
        <w:r>
          <w:t>n</w:t>
        </w:r>
        <w:r w:rsidRPr="00AB7239">
          <w:t>e</w:t>
        </w:r>
        <w:proofErr w:type="spellEnd"/>
        <w:r w:rsidRPr="00AB7239">
          <w:t xml:space="preserve"> </w:t>
        </w:r>
      </w:ins>
      <w:del w:id="104" w:author="Inge Mehide" w:date="2024-09-25T16:35:00Z">
        <w:r w:rsidR="00D34F3C" w:rsidRPr="00AB7239" w:rsidDel="00766359">
          <w:delText>kaotamine</w:delText>
        </w:r>
        <w:r w:rsidR="00862403" w:rsidRPr="00AB7239" w:rsidDel="00766359">
          <w:delText xml:space="preserve"> </w:delText>
        </w:r>
      </w:del>
      <w:r w:rsidR="00862403" w:rsidRPr="00AB7239">
        <w:t xml:space="preserve">ja sel eesmärgil </w:t>
      </w:r>
      <w:ins w:id="105" w:author="Inge Mehide" w:date="2024-09-25T16:36:00Z">
        <w:r>
          <w:t xml:space="preserve">rajatakse </w:t>
        </w:r>
      </w:ins>
      <w:r w:rsidR="00862403" w:rsidRPr="00AB7239">
        <w:t>salvest</w:t>
      </w:r>
      <w:ins w:id="106" w:author="Inge Mehide" w:date="2024-09-25T16:37:00Z">
        <w:r>
          <w:t>amiseks</w:t>
        </w:r>
      </w:ins>
      <w:del w:id="107" w:author="Inge Mehide" w:date="2024-09-25T16:37:00Z">
        <w:r w:rsidR="00862403" w:rsidRPr="00AB7239" w:rsidDel="00766359">
          <w:delText>usele</w:delText>
        </w:r>
      </w:del>
      <w:r w:rsidR="00862403" w:rsidRPr="00AB7239">
        <w:t xml:space="preserve"> eraldi mõõtepunkt</w:t>
      </w:r>
      <w:del w:id="108" w:author="Inge Mehide" w:date="2024-09-25T16:36:00Z">
        <w:r w:rsidR="00862403" w:rsidRPr="00AB7239" w:rsidDel="00766359">
          <w:delText>i rajamine</w:delText>
        </w:r>
      </w:del>
      <w:r w:rsidR="00EF3C2C">
        <w:t>.</w:t>
      </w:r>
    </w:p>
    <w:bookmarkEnd w:id="79"/>
    <w:p w14:paraId="333E3AFA" w14:textId="306A1757" w:rsidR="000D7585" w:rsidRPr="00AB7239" w:rsidRDefault="000D7585" w:rsidP="00D66B0A">
      <w:pPr>
        <w:pStyle w:val="Kehatekst"/>
      </w:pPr>
      <w:r w:rsidRPr="00AB7239">
        <w:t>Euroopa Liidus toimib ühtsete reeglite alus</w:t>
      </w:r>
      <w:del w:id="109" w:author="Inge Mehide" w:date="2024-09-30T09:09:00Z">
        <w:r w:rsidRPr="00AB7239" w:rsidDel="008A3500">
          <w:delText>t</w:delText>
        </w:r>
      </w:del>
      <w:r w:rsidRPr="00AB7239">
        <w:t>el avatud elektriturg</w:t>
      </w:r>
      <w:ins w:id="110" w:author="Inge Mehide" w:date="2024-09-30T09:12:00Z">
        <w:r w:rsidR="008A3500">
          <w:t>, mis on korraldatud järgmiste turumehhanismide kaudu</w:t>
        </w:r>
      </w:ins>
      <w:del w:id="111" w:author="Inge Mehide" w:date="2024-09-30T09:12:00Z">
        <w:r w:rsidRPr="00AB7239" w:rsidDel="008A3500">
          <w:delText>.</w:delText>
        </w:r>
        <w:r w:rsidR="00C04E04" w:rsidRPr="00AB7239" w:rsidDel="008A3500">
          <w:delText xml:space="preserve"> Elektrituru saab jaotada </w:delText>
        </w:r>
        <w:commentRangeStart w:id="112"/>
        <w:r w:rsidR="00C04E04" w:rsidRPr="00AB7239" w:rsidDel="008A3500">
          <w:delText>turutasemeteks</w:delText>
        </w:r>
      </w:del>
      <w:commentRangeEnd w:id="112"/>
      <w:r w:rsidR="008A3500">
        <w:rPr>
          <w:rStyle w:val="Kommentaariviide"/>
          <w:rFonts w:asciiTheme="minorHAnsi" w:hAnsiTheme="minorHAnsi" w:cstheme="minorBidi"/>
        </w:rPr>
        <w:commentReference w:id="112"/>
      </w:r>
      <w:r w:rsidR="00C04E04" w:rsidRPr="00AB7239">
        <w:t>:</w:t>
      </w:r>
    </w:p>
    <w:p w14:paraId="519F0F9F" w14:textId="4BEDFB14" w:rsidR="00C04E04" w:rsidRPr="00AB7239" w:rsidRDefault="00C04E04" w:rsidP="00D66B0A">
      <w:pPr>
        <w:pStyle w:val="Kehatekst"/>
      </w:pPr>
      <w:r w:rsidRPr="00AB7239">
        <w:rPr>
          <w:noProof/>
        </w:rPr>
        <w:drawing>
          <wp:inline distT="0" distB="0" distL="0" distR="0" wp14:anchorId="03C61E4A" wp14:editId="659ABDE9">
            <wp:extent cx="5760085" cy="680313"/>
            <wp:effectExtent l="0" t="0" r="31115" b="24765"/>
            <wp:docPr id="553700877" name="Skemaatiline diagramm 1">
              <a:extLst xmlns:a="http://schemas.openxmlformats.org/drawingml/2006/main">
                <a:ext uri="{FF2B5EF4-FFF2-40B4-BE49-F238E27FC236}">
                  <a16:creationId xmlns:a16="http://schemas.microsoft.com/office/drawing/2014/main" id="{2A652426-A1E3-AFDD-6170-88775D3A239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59C5225" w14:textId="763EA95D" w:rsidR="00C04E04" w:rsidRPr="00AB7239" w:rsidRDefault="00C04E04" w:rsidP="00A87C8F">
      <w:pPr>
        <w:pStyle w:val="Kehatekst"/>
      </w:pPr>
      <w:del w:id="113" w:author="Inge Mehide" w:date="2024-09-30T09:13:00Z">
        <w:r w:rsidRPr="00AB7239" w:rsidDel="008A3500">
          <w:delText xml:space="preserve">Erinevate </w:delText>
        </w:r>
      </w:del>
      <w:ins w:id="114" w:author="Inge Mehide" w:date="2024-09-30T09:13:00Z">
        <w:r w:rsidR="008A3500">
          <w:t>Nende</w:t>
        </w:r>
        <w:r w:rsidR="008A3500" w:rsidRPr="00AB7239">
          <w:t xml:space="preserve"> </w:t>
        </w:r>
      </w:ins>
      <w:r w:rsidRPr="00AB7239">
        <w:t>turu</w:t>
      </w:r>
      <w:ins w:id="115" w:author="Inge Mehide" w:date="2024-09-30T09:12:00Z">
        <w:r w:rsidR="008A3500">
          <w:t>mehhanismide</w:t>
        </w:r>
      </w:ins>
      <w:del w:id="116" w:author="Inge Mehide" w:date="2024-09-30T09:12:00Z">
        <w:r w:rsidRPr="00AB7239" w:rsidDel="008A3500">
          <w:delText>tasemete</w:delText>
        </w:r>
      </w:del>
      <w:r w:rsidRPr="00AB7239">
        <w:t xml:space="preserve"> eesmärk on</w:t>
      </w:r>
      <w:r w:rsidR="00AC72B2" w:rsidRPr="00AB7239">
        <w:t xml:space="preserve"> võimaldada elektriga kauplemist</w:t>
      </w:r>
      <w:r w:rsidR="00A87C8F" w:rsidRPr="00AB7239">
        <w:t xml:space="preserve"> ja samal ajal</w:t>
      </w:r>
      <w:r w:rsidRPr="00AB7239">
        <w:t xml:space="preserve"> tagada elektrisüsteemis tarbimise ja tootmise tasakaal ehk bilanss</w:t>
      </w:r>
      <w:r w:rsidRPr="00AB7239">
        <w:rPr>
          <w:rStyle w:val="Allmrkuseviide"/>
        </w:rPr>
        <w:footnoteReference w:id="4"/>
      </w:r>
      <w:r w:rsidRPr="00AB7239">
        <w:t xml:space="preserve"> igal ajahetkel. </w:t>
      </w:r>
      <w:r w:rsidR="00A87C8F" w:rsidRPr="00AB7239">
        <w:t xml:space="preserve">Elektri eripära teiste kaupadega võrreldes on see, et elektrit tuleb </w:t>
      </w:r>
      <w:ins w:id="120" w:author="Inge Mehide" w:date="2024-09-25T16:45:00Z">
        <w:r w:rsidR="0096646E" w:rsidRPr="00AB7239">
          <w:t xml:space="preserve">tarbida </w:t>
        </w:r>
      </w:ins>
      <w:r w:rsidR="00A87C8F" w:rsidRPr="00AB7239">
        <w:t xml:space="preserve">selle tootmise hetkel </w:t>
      </w:r>
      <w:del w:id="121" w:author="Inge Mehide" w:date="2024-09-25T16:45:00Z">
        <w:r w:rsidR="00A87C8F" w:rsidRPr="00AB7239" w:rsidDel="0096646E">
          <w:delText xml:space="preserve">tarbida </w:delText>
        </w:r>
      </w:del>
      <w:r w:rsidR="00A87C8F" w:rsidRPr="00AB7239">
        <w:t>ehk elektrit ei ole võimalik ladustada</w:t>
      </w:r>
      <w:ins w:id="122" w:author="Inge Mehide" w:date="2024-09-30T10:40:00Z">
        <w:r w:rsidR="00F02D6E">
          <w:t>,</w:t>
        </w:r>
      </w:ins>
      <w:r w:rsidR="00A87C8F" w:rsidRPr="00AB7239">
        <w:t xml:space="preserve"> ilma</w:t>
      </w:r>
      <w:del w:id="123" w:author="Inge Mehide" w:date="2024-09-30T10:40:00Z">
        <w:r w:rsidR="00A87C8F" w:rsidRPr="00AB7239" w:rsidDel="00F02D6E">
          <w:delText>,</w:delText>
        </w:r>
      </w:del>
      <w:r w:rsidR="00A87C8F" w:rsidRPr="00AB7239">
        <w:t xml:space="preserve"> et see oleks muundatud </w:t>
      </w:r>
      <w:commentRangeStart w:id="124"/>
      <w:r w:rsidR="00A87C8F" w:rsidRPr="00AB7239">
        <w:t xml:space="preserve">mõneks </w:t>
      </w:r>
      <w:del w:id="125" w:author="Inge Mehide" w:date="2024-09-25T16:50:00Z">
        <w:r w:rsidR="00A87C8F" w:rsidRPr="00AB7239" w:rsidDel="0096646E">
          <w:delText xml:space="preserve">muuks </w:delText>
        </w:r>
        <w:commentRangeEnd w:id="124"/>
        <w:r w:rsidR="0096646E" w:rsidDel="0096646E">
          <w:rPr>
            <w:rStyle w:val="Kommentaariviide"/>
            <w:rFonts w:asciiTheme="minorHAnsi" w:hAnsiTheme="minorHAnsi" w:cstheme="minorBidi"/>
          </w:rPr>
          <w:commentReference w:id="124"/>
        </w:r>
      </w:del>
      <w:r w:rsidR="00A87C8F" w:rsidRPr="00AB7239">
        <w:t>energiakandjaks.</w:t>
      </w:r>
    </w:p>
    <w:p w14:paraId="4D71BCE7" w14:textId="4D5D05A6" w:rsidR="00B11713" w:rsidRPr="00AB7239" w:rsidRDefault="007D4ADF" w:rsidP="00D66B0A">
      <w:pPr>
        <w:pStyle w:val="Kehatekst"/>
      </w:pPr>
      <w:r w:rsidRPr="00AB7239">
        <w:t xml:space="preserve">Elektri börsihind </w:t>
      </w:r>
      <w:r w:rsidR="00A75F44" w:rsidRPr="00AB7239">
        <w:t>kujuneb</w:t>
      </w:r>
      <w:r w:rsidR="00FF21E3" w:rsidRPr="00AB7239">
        <w:t xml:space="preserve"> </w:t>
      </w:r>
      <w:r w:rsidR="008B733D" w:rsidRPr="00AB7239">
        <w:t>järgmise päeva</w:t>
      </w:r>
      <w:r w:rsidR="00FF21E3" w:rsidRPr="00AB7239">
        <w:t xml:space="preserve"> turul</w:t>
      </w:r>
      <w:r w:rsidRPr="00AB7239">
        <w:t xml:space="preserve"> nõudluse ja pakkumise kõverate ristumispunktis</w:t>
      </w:r>
      <w:r w:rsidR="00A75F44" w:rsidRPr="00AB7239">
        <w:t xml:space="preserve"> igal </w:t>
      </w:r>
      <w:r w:rsidR="00DC2D0F">
        <w:t>kauplemis</w:t>
      </w:r>
      <w:r w:rsidR="00A75F44" w:rsidRPr="00AB7239">
        <w:t>perioodil (</w:t>
      </w:r>
      <w:del w:id="126" w:author="Inge Mehide" w:date="2024-09-30T09:14:00Z">
        <w:r w:rsidR="00A75F44" w:rsidRPr="00AB7239" w:rsidDel="006E1AB7">
          <w:delText>1</w:delText>
        </w:r>
      </w:del>
      <w:ins w:id="127" w:author="Inge Mehide" w:date="2024-09-30T09:14:00Z">
        <w:r w:rsidR="006E1AB7">
          <w:t>üks</w:t>
        </w:r>
      </w:ins>
      <w:r w:rsidR="00A75F44" w:rsidRPr="00AB7239">
        <w:t xml:space="preserve"> tund). Pakkumise kõver kujuneb tootmisvõimsuse pakkumistest, mis tehakse elektrijaama muutuvkulude baasil</w:t>
      </w:r>
      <w:r w:rsidR="008B733D" w:rsidRPr="00AB7239">
        <w:t>,</w:t>
      </w:r>
      <w:r w:rsidR="00A75F44" w:rsidRPr="00AB7239">
        <w:t xml:space="preserve"> ja </w:t>
      </w:r>
      <w:r w:rsidR="00D16B30" w:rsidRPr="00AB7239">
        <w:t xml:space="preserve">nõudluse kõver kujuneb ajalooliste tarbimisandmete põhjal. </w:t>
      </w:r>
      <w:r w:rsidR="00DC2D0F">
        <w:t>Kauplemis</w:t>
      </w:r>
      <w:r w:rsidR="00D16B30" w:rsidRPr="00AB7239">
        <w:t>perioodil teeb börsihinna kall</w:t>
      </w:r>
      <w:r w:rsidR="001D35C5">
        <w:t>e</w:t>
      </w:r>
      <w:r w:rsidR="00D16B30" w:rsidRPr="00AB7239">
        <w:t>im tootmisvõimsuse pakkumine, mis turule pääseb</w:t>
      </w:r>
      <w:r w:rsidR="008B733D" w:rsidRPr="00AB7239">
        <w:t>,</w:t>
      </w:r>
      <w:r w:rsidR="00D16B30" w:rsidRPr="00AB7239">
        <w:t xml:space="preserve"> või tarbija, kes on valmis oma tarbimist </w:t>
      </w:r>
      <w:r w:rsidR="00DC2D0F">
        <w:t>kauplemis</w:t>
      </w:r>
      <w:r w:rsidR="00D16B30" w:rsidRPr="00AB7239">
        <w:t xml:space="preserve">perioodil kujunenud hinna juures vähendama. </w:t>
      </w:r>
      <w:r w:rsidR="008B733D" w:rsidRPr="00AB7239">
        <w:t>Järgmise päeva</w:t>
      </w:r>
      <w:r w:rsidR="00FF21E3" w:rsidRPr="00AB7239">
        <w:t xml:space="preserve"> turul </w:t>
      </w:r>
      <w:r w:rsidR="00D16B30" w:rsidRPr="00AB7239">
        <w:t>nõudluse ja pakkumise tasakaalu viimine on</w:t>
      </w:r>
      <w:r w:rsidR="00FF21E3" w:rsidRPr="00AB7239">
        <w:t xml:space="preserve"> oluline samm selleks, et </w:t>
      </w:r>
      <w:r w:rsidR="00C04E04" w:rsidRPr="00AB7239">
        <w:t>tagada elektrisüsteemi</w:t>
      </w:r>
      <w:r w:rsidR="00FF21E3" w:rsidRPr="00AB7239">
        <w:t xml:space="preserve"> </w:t>
      </w:r>
      <w:commentRangeStart w:id="128"/>
      <w:r w:rsidR="00FF21E3" w:rsidRPr="00AB7239">
        <w:t>bilanssi</w:t>
      </w:r>
      <w:commentRangeEnd w:id="128"/>
      <w:r w:rsidR="006E1AB7">
        <w:rPr>
          <w:rStyle w:val="Kommentaariviide"/>
          <w:rFonts w:asciiTheme="minorHAnsi" w:hAnsiTheme="minorHAnsi" w:cstheme="minorBidi"/>
        </w:rPr>
        <w:commentReference w:id="128"/>
      </w:r>
      <w:r w:rsidR="006E155F" w:rsidRPr="00AB7239">
        <w:t>.</w:t>
      </w:r>
      <w:r w:rsidR="00B11713" w:rsidRPr="00AB7239">
        <w:t xml:space="preserve"> </w:t>
      </w:r>
      <w:r w:rsidRPr="00AB7239">
        <w:t xml:space="preserve">Pakkumise kogust ning hinda mõjutavad tootmisseadmed, mis </w:t>
      </w:r>
      <w:ins w:id="129" w:author="Inge Mehide" w:date="2024-09-30T09:18:00Z">
        <w:r w:rsidR="006E1AB7">
          <w:t xml:space="preserve">on </w:t>
        </w:r>
      </w:ins>
      <w:r w:rsidRPr="00AB7239">
        <w:t xml:space="preserve">turul konkreetsel ajavahemikul </w:t>
      </w:r>
      <w:del w:id="130" w:author="Inge Mehide" w:date="2024-09-30T09:21:00Z">
        <w:r w:rsidRPr="00AB7239" w:rsidDel="006E1AB7">
          <w:delText xml:space="preserve">kättesaadavad </w:delText>
        </w:r>
      </w:del>
      <w:ins w:id="131" w:author="Inge Mehide" w:date="2024-09-30T09:21:00Z">
        <w:r w:rsidR="006E1AB7">
          <w:t>saadaval</w:t>
        </w:r>
        <w:r w:rsidR="006E1AB7" w:rsidRPr="00AB7239">
          <w:t xml:space="preserve"> </w:t>
        </w:r>
      </w:ins>
      <w:r w:rsidRPr="00AB7239">
        <w:t xml:space="preserve">ja töökorras </w:t>
      </w:r>
      <w:del w:id="132" w:author="Inge Mehide" w:date="2024-09-30T09:18:00Z">
        <w:r w:rsidRPr="00AB7239" w:rsidDel="006E1AB7">
          <w:delText xml:space="preserve">on </w:delText>
        </w:r>
      </w:del>
      <w:r w:rsidRPr="00AB7239">
        <w:t>ning</w:t>
      </w:r>
      <w:ins w:id="133" w:author="Inge Mehide" w:date="2024-09-30T10:11:00Z">
        <w:r w:rsidR="001670F5">
          <w:t xml:space="preserve"> mille põhjal elektrihinda pakutakse</w:t>
        </w:r>
      </w:ins>
      <w:del w:id="134" w:author="Inge Mehide" w:date="2024-09-30T10:11:00Z">
        <w:r w:rsidRPr="00AB7239" w:rsidDel="001670F5">
          <w:delText xml:space="preserve"> </w:delText>
        </w:r>
        <w:commentRangeStart w:id="135"/>
        <w:r w:rsidRPr="00AB7239" w:rsidDel="001670F5">
          <w:delText>pakkumisi teevad</w:delText>
        </w:r>
      </w:del>
      <w:commentRangeEnd w:id="135"/>
      <w:r w:rsidR="006E1AB7">
        <w:rPr>
          <w:rStyle w:val="Kommentaariviide"/>
          <w:rFonts w:asciiTheme="minorHAnsi" w:hAnsiTheme="minorHAnsi" w:cstheme="minorBidi"/>
        </w:rPr>
        <w:commentReference w:id="135"/>
      </w:r>
      <w:r w:rsidRPr="00AB7239">
        <w:t>. Tarbimist mõjutavad asjaolud on n</w:t>
      </w:r>
      <w:ins w:id="136" w:author="Inge Mehide" w:date="2024-09-30T09:21:00Z">
        <w:r w:rsidR="006E1AB7">
          <w:t>äi</w:t>
        </w:r>
      </w:ins>
      <w:r w:rsidRPr="00AB7239">
        <w:t>t</w:t>
      </w:r>
      <w:ins w:id="137" w:author="Inge Mehide" w:date="2024-09-30T09:21:00Z">
        <w:r w:rsidR="006E1AB7">
          <w:t>eks</w:t>
        </w:r>
      </w:ins>
      <w:r w:rsidRPr="00AB7239">
        <w:t xml:space="preserve"> välisõhutemperatuur, hoonete ja seadmete energiatõhusus</w:t>
      </w:r>
      <w:r w:rsidR="00B11713" w:rsidRPr="00AB7239">
        <w:t xml:space="preserve">, </w:t>
      </w:r>
      <w:r w:rsidRPr="00AB7239">
        <w:t>tarbijate käitumisharjumused</w:t>
      </w:r>
      <w:r w:rsidR="00B11713" w:rsidRPr="00AB7239">
        <w:t xml:space="preserve"> ja võime oma tarbimist juhtida</w:t>
      </w:r>
      <w:r w:rsidRPr="00AB7239">
        <w:t>. Pakkumise kogus ja pakutav ühikuhind sõltub n</w:t>
      </w:r>
      <w:ins w:id="138" w:author="Inge Mehide" w:date="2024-09-30T09:21:00Z">
        <w:r w:rsidR="006E1AB7">
          <w:t>äi</w:t>
        </w:r>
      </w:ins>
      <w:r w:rsidRPr="00AB7239">
        <w:t>t</w:t>
      </w:r>
      <w:ins w:id="139" w:author="Inge Mehide" w:date="2024-09-30T09:21:00Z">
        <w:r w:rsidR="006E1AB7">
          <w:t>eks</w:t>
        </w:r>
      </w:ins>
      <w:r w:rsidRPr="00AB7239">
        <w:t xml:space="preserve"> tehnoloogiast, korralistest ja erakorralistest hooldustest, sesoonsusest ja riikidevahelistest ülekande</w:t>
      </w:r>
      <w:r w:rsidRPr="00E9196C">
        <w:t>võims</w:t>
      </w:r>
      <w:r w:rsidRPr="00AB7239">
        <w:t xml:space="preserve">ustest. Soodsaimat elektrihinda pakuvad turule </w:t>
      </w:r>
      <w:commentRangeStart w:id="140"/>
      <w:del w:id="141" w:author="Inge Mehide" w:date="2024-09-30T10:11:00Z">
        <w:r w:rsidRPr="00AB7239" w:rsidDel="001670F5">
          <w:delText xml:space="preserve">kütusevabadest </w:delText>
        </w:r>
        <w:commentRangeEnd w:id="140"/>
        <w:r w:rsidR="001670F5" w:rsidDel="001670F5">
          <w:rPr>
            <w:rStyle w:val="Kommentaariviide"/>
            <w:rFonts w:asciiTheme="minorHAnsi" w:hAnsiTheme="minorHAnsi" w:cstheme="minorBidi"/>
          </w:rPr>
          <w:commentReference w:id="140"/>
        </w:r>
      </w:del>
      <w:r w:rsidRPr="00AB7239">
        <w:t xml:space="preserve">taastuvatest energiaallikatest elektrit tootvad tootmisüksused ja </w:t>
      </w:r>
      <w:del w:id="142" w:author="Inge Mehide" w:date="2024-09-27T11:48:00Z">
        <w:r w:rsidRPr="00AB7239" w:rsidDel="00297F8C">
          <w:delText xml:space="preserve">kallimat </w:delText>
        </w:r>
      </w:del>
      <w:ins w:id="143" w:author="Inge Mehide" w:date="2024-09-27T11:48:00Z">
        <w:r w:rsidR="00297F8C">
          <w:t>kõrgemat</w:t>
        </w:r>
        <w:r w:rsidR="00297F8C" w:rsidRPr="00AB7239">
          <w:t xml:space="preserve"> </w:t>
        </w:r>
      </w:ins>
      <w:r w:rsidRPr="00AB7239">
        <w:t>hinda fossiilseid kütuseid kasutavad tootmisüksused</w:t>
      </w:r>
      <w:r w:rsidR="008957DE" w:rsidRPr="00AB7239">
        <w:t>,</w:t>
      </w:r>
      <w:r w:rsidRPr="00AB7239">
        <w:t xml:space="preserve"> nagu põlevkivi ja maagaasi tarbivad elektrijaamad.</w:t>
      </w:r>
      <w:r w:rsidR="00B11713" w:rsidRPr="00AB7239">
        <w:t xml:space="preserve"> </w:t>
      </w:r>
      <w:r w:rsidRPr="00AB7239">
        <w:t>Kui turul on nõudlus suur ja pakkumine väike, siis võib tekkida olukord, kus nõudluse ja pakkumise kõverad ei ristu. Sellisel juhul kujuneb turul elektrihinnaks maksimaalne turuhinna piir, mi</w:t>
      </w:r>
      <w:del w:id="144" w:author="Inge Mehide" w:date="2024-09-25T16:54:00Z">
        <w:r w:rsidRPr="00AB7239" w:rsidDel="00CE6785">
          <w:delText>llek</w:delText>
        </w:r>
      </w:del>
      <w:r w:rsidRPr="00AB7239">
        <w:t xml:space="preserve">s </w:t>
      </w:r>
      <w:del w:id="145" w:author="Inge Mehide" w:date="2024-09-25T16:53:00Z">
        <w:r w:rsidRPr="00AB7239" w:rsidDel="0096646E">
          <w:delText xml:space="preserve">täna </w:delText>
        </w:r>
      </w:del>
      <w:ins w:id="146" w:author="Inge Mehide" w:date="2024-09-25T16:53:00Z">
        <w:r w:rsidR="0096646E">
          <w:t>praegu</w:t>
        </w:r>
        <w:r w:rsidR="0096646E" w:rsidRPr="00AB7239">
          <w:t xml:space="preserve"> </w:t>
        </w:r>
      </w:ins>
      <w:r w:rsidRPr="00AB7239">
        <w:t>on 4000 €/MWh.</w:t>
      </w:r>
    </w:p>
    <w:p w14:paraId="6AE78D11" w14:textId="7046499C" w:rsidR="00DF4571" w:rsidRPr="00AB7239" w:rsidRDefault="00C812A3" w:rsidP="00D66B0A">
      <w:pPr>
        <w:pStyle w:val="Kehatekst"/>
      </w:pPr>
      <w:r w:rsidRPr="00AB7239">
        <w:t>Energiamajanduse korralduse seaduse (</w:t>
      </w:r>
      <w:proofErr w:type="spellStart"/>
      <w:r w:rsidRPr="00AB7239">
        <w:t>EnKS</w:t>
      </w:r>
      <w:proofErr w:type="spellEnd"/>
      <w:r w:rsidRPr="00AB7239">
        <w:t>) § 32</w:t>
      </w:r>
      <w:r w:rsidRPr="00AB7239">
        <w:rPr>
          <w:vertAlign w:val="superscript"/>
        </w:rPr>
        <w:t>1</w:t>
      </w:r>
      <w:r w:rsidRPr="00AB7239">
        <w:t xml:space="preserve"> lõike 1 kohaselt </w:t>
      </w:r>
      <w:r w:rsidR="00217084" w:rsidRPr="00AB7239">
        <w:t xml:space="preserve">moodustab </w:t>
      </w:r>
      <w:r w:rsidRPr="00AB7239">
        <w:t xml:space="preserve">aastaks 2030 </w:t>
      </w:r>
      <w:r w:rsidR="00217084" w:rsidRPr="00AB7239">
        <w:t>taastuvenergia</w:t>
      </w:r>
      <w:r w:rsidR="00217084" w:rsidRPr="00AB7239" w:rsidDel="00217084">
        <w:t xml:space="preserve"> </w:t>
      </w:r>
      <w:r w:rsidRPr="00AB7239">
        <w:t>elektrienergia summaarsest lõpptarbimisest vähemalt 100 protsenti. Selle eesmärgi täitmine on võimalik</w:t>
      </w:r>
      <w:r w:rsidR="00217084" w:rsidRPr="00AB7239">
        <w:t>,</w:t>
      </w:r>
      <w:r w:rsidRPr="00AB7239">
        <w:t xml:space="preserve"> rajades E</w:t>
      </w:r>
      <w:r w:rsidR="00217084" w:rsidRPr="00AB7239">
        <w:t>e</w:t>
      </w:r>
      <w:r w:rsidRPr="00AB7239">
        <w:t>stisse suures mahus eelkõige tuule- ja päikeseenergial põhinevat taastuvelektri tootmist. Tuule- ja päikeseenergia tootmise tegelik maht sõltub sesoonsusest ja ilmast ega ole vastavalt elektritarbimisele reguleeritav. Tuule- ja päikeseenergia puudujäägi</w:t>
      </w:r>
      <w:r w:rsidR="00217084" w:rsidRPr="00AB7239">
        <w:t xml:space="preserve"> korra</w:t>
      </w:r>
      <w:r w:rsidRPr="00AB7239">
        <w:t>l tuleb elektrisüsteemi stabiilsuse tagamiseks käivitada juh</w:t>
      </w:r>
      <w:del w:id="147" w:author="Inge Mehide" w:date="2024-09-25T16:57:00Z">
        <w:r w:rsidRPr="00AB7239" w:rsidDel="00CE6785">
          <w:delText>t</w:delText>
        </w:r>
      </w:del>
      <w:r w:rsidRPr="00AB7239">
        <w:t>itava</w:t>
      </w:r>
      <w:r w:rsidR="00BE3094" w:rsidRPr="00AB7239">
        <w:t>i</w:t>
      </w:r>
      <w:r w:rsidRPr="00AB7239">
        <w:t>d võimsus</w:t>
      </w:r>
      <w:r w:rsidR="00BE3094" w:rsidRPr="00AB7239">
        <w:t xml:space="preserve">i või </w:t>
      </w:r>
      <w:r w:rsidR="00217084" w:rsidRPr="00AB7239">
        <w:t xml:space="preserve">puudujääv </w:t>
      </w:r>
      <w:r w:rsidR="00BE3094" w:rsidRPr="00AB7239">
        <w:t>elekt</w:t>
      </w:r>
      <w:r w:rsidR="00217084" w:rsidRPr="00AB7239">
        <w:t>er</w:t>
      </w:r>
      <w:r w:rsidR="00BE3094" w:rsidRPr="00AB7239">
        <w:t xml:space="preserve"> importida. Impordivõimekus sõltub riikidevaheliste ühendus</w:t>
      </w:r>
      <w:r w:rsidR="00217084" w:rsidRPr="00AB7239">
        <w:t xml:space="preserve">te </w:t>
      </w:r>
      <w:r w:rsidR="00BE3094" w:rsidRPr="00AB7239">
        <w:t>võimsusest. Elektritootmis</w:t>
      </w:r>
      <w:r w:rsidR="00217084" w:rsidRPr="00AB7239">
        <w:t xml:space="preserve">e </w:t>
      </w:r>
      <w:r w:rsidR="00BE3094" w:rsidRPr="00AB7239">
        <w:t xml:space="preserve">võimsuse puudujääk väljendub kõige nähtavamalt </w:t>
      </w:r>
      <w:r w:rsidR="00217084" w:rsidRPr="00AB7239">
        <w:t>järgmise päeva</w:t>
      </w:r>
      <w:r w:rsidR="00BE3094" w:rsidRPr="00AB7239">
        <w:t xml:space="preserve"> elektrituru ehk elektribörsi hinnas – taastuvelektri ülejäägi </w:t>
      </w:r>
      <w:del w:id="148" w:author="Inge Mehide" w:date="2024-09-25T16:59:00Z">
        <w:r w:rsidR="00BE3094" w:rsidRPr="00AB7239" w:rsidDel="00CE6785">
          <w:delText xml:space="preserve">puhul </w:delText>
        </w:r>
      </w:del>
      <w:ins w:id="149" w:author="Inge Mehide" w:date="2024-09-25T16:59:00Z">
        <w:r w:rsidR="00CE6785">
          <w:t>korral</w:t>
        </w:r>
        <w:r w:rsidR="00CE6785" w:rsidRPr="00AB7239">
          <w:t xml:space="preserve"> </w:t>
        </w:r>
      </w:ins>
      <w:r w:rsidR="00BE3094" w:rsidRPr="00AB7239">
        <w:t xml:space="preserve">on elektri börsihinnad madalad ja puudujäägi </w:t>
      </w:r>
      <w:del w:id="150" w:author="Inge Mehide" w:date="2024-09-25T16:59:00Z">
        <w:r w:rsidR="00BE3094" w:rsidRPr="00AB7239" w:rsidDel="00CE6785">
          <w:delText xml:space="preserve">puhul </w:delText>
        </w:r>
      </w:del>
      <w:ins w:id="151" w:author="Inge Mehide" w:date="2024-09-25T16:59:00Z">
        <w:r w:rsidR="00CE6785">
          <w:t>korral</w:t>
        </w:r>
        <w:r w:rsidR="00CE6785" w:rsidRPr="00AB7239">
          <w:t xml:space="preserve"> </w:t>
        </w:r>
      </w:ins>
      <w:r w:rsidR="00BE3094" w:rsidRPr="00AB7239">
        <w:t xml:space="preserve">kõrged. </w:t>
      </w:r>
      <w:r w:rsidR="00217084" w:rsidRPr="00AB7239">
        <w:t xml:space="preserve">See, et </w:t>
      </w:r>
      <w:r w:rsidR="00BE3094" w:rsidRPr="00AB7239">
        <w:t>tuule- ja päikeseenergia tootmi</w:t>
      </w:r>
      <w:r w:rsidR="00217084" w:rsidRPr="00AB7239">
        <w:t>s</w:t>
      </w:r>
      <w:r w:rsidR="00BE3094" w:rsidRPr="00AB7239">
        <w:t>e</w:t>
      </w:r>
      <w:r w:rsidR="00217084" w:rsidRPr="00AB7239">
        <w:t xml:space="preserve"> maht</w:t>
      </w:r>
      <w:r w:rsidR="00BE3094" w:rsidRPr="00AB7239">
        <w:t xml:space="preserve"> on kõikuv</w:t>
      </w:r>
      <w:r w:rsidR="00217084" w:rsidRPr="00AB7239">
        <w:t>,</w:t>
      </w:r>
      <w:r w:rsidR="00BE3094" w:rsidRPr="00AB7239">
        <w:t xml:space="preserve"> väljendub elektribörsi hinna </w:t>
      </w:r>
      <w:r w:rsidR="00DF4571" w:rsidRPr="00AB7239">
        <w:t xml:space="preserve">suures </w:t>
      </w:r>
      <w:r w:rsidR="00BE3094" w:rsidRPr="00AB7239">
        <w:t>volatiilsu</w:t>
      </w:r>
      <w:r w:rsidR="00DF4571" w:rsidRPr="00AB7239">
        <w:t>ses</w:t>
      </w:r>
      <w:r w:rsidR="001F508C" w:rsidRPr="00AB7239">
        <w:t>, aga ka elektrimüüjate marginaalides. Elektrimüüja marginaalid sõltuvad elektrisüsteemi ebabilansist ja bilansienergia hinnast</w:t>
      </w:r>
      <w:r w:rsidR="00FC4DAB" w:rsidRPr="00AB7239">
        <w:t xml:space="preserve"> </w:t>
      </w:r>
      <w:commentRangeStart w:id="152"/>
      <w:r w:rsidR="002065D3">
        <w:t>tasakaalustamis</w:t>
      </w:r>
      <w:del w:id="153" w:author="Inge Mehide" w:date="2024-09-30T13:47:00Z">
        <w:r w:rsidR="002065D3" w:rsidDel="00607D7F">
          <w:delText xml:space="preserve">e </w:delText>
        </w:r>
      </w:del>
      <w:r w:rsidR="00FC4DAB" w:rsidRPr="00AB7239">
        <w:t>turul</w:t>
      </w:r>
      <w:commentRangeEnd w:id="152"/>
      <w:r w:rsidR="00607D7F">
        <w:rPr>
          <w:rStyle w:val="Kommentaariviide"/>
          <w:rFonts w:asciiTheme="minorHAnsi" w:hAnsiTheme="minorHAnsi" w:cstheme="minorBidi"/>
        </w:rPr>
        <w:commentReference w:id="152"/>
      </w:r>
      <w:r w:rsidR="00FC4DAB" w:rsidRPr="00AB7239">
        <w:t>, mis on seda suurem, mida suurem on tuule- ja päikeseenergia tootmine.</w:t>
      </w:r>
    </w:p>
    <w:p w14:paraId="09864219" w14:textId="0A87CA18" w:rsidR="004218AF" w:rsidRPr="00AB7239" w:rsidRDefault="002B0E16" w:rsidP="002941E9">
      <w:pPr>
        <w:pStyle w:val="Kehatekst"/>
      </w:pPr>
      <w:r w:rsidRPr="00AB7239">
        <w:t xml:space="preserve">Elektri börsihinna ja bilansienergia hinna </w:t>
      </w:r>
      <w:ins w:id="154" w:author="Inge Mehide" w:date="2024-09-30T10:15:00Z">
        <w:r w:rsidR="001670F5">
          <w:t xml:space="preserve">alandamiseks </w:t>
        </w:r>
      </w:ins>
      <w:r w:rsidRPr="00AB7239">
        <w:t>ning selle volatiilsuse vähendamiseks on võimalik võtta kasutusele tarbimise juhtimine ja energiasalvestus. T</w:t>
      </w:r>
      <w:r w:rsidR="007D4ADF" w:rsidRPr="00AB7239">
        <w:t>arbimis</w:t>
      </w:r>
      <w:r w:rsidRPr="00AB7239">
        <w:t>e</w:t>
      </w:r>
      <w:r w:rsidR="007D4ADF" w:rsidRPr="00AB7239">
        <w:t xml:space="preserve"> juhti</w:t>
      </w:r>
      <w:r w:rsidRPr="00AB7239">
        <w:t>mine</w:t>
      </w:r>
      <w:r w:rsidR="007D4ADF" w:rsidRPr="00AB7239">
        <w:t xml:space="preserve"> </w:t>
      </w:r>
      <w:r w:rsidRPr="00AB7239">
        <w:t>võimaldab</w:t>
      </w:r>
      <w:r w:rsidR="007D4ADF" w:rsidRPr="00AB7239">
        <w:t xml:space="preserve"> vähendada elektri kogutarbimist </w:t>
      </w:r>
      <w:r w:rsidRPr="00AB7239">
        <w:t xml:space="preserve">suure nõudlusega </w:t>
      </w:r>
      <w:r w:rsidR="00DC2D0F">
        <w:t>kauplemis</w:t>
      </w:r>
      <w:r w:rsidRPr="00AB7239">
        <w:t xml:space="preserve">perioodidel </w:t>
      </w:r>
      <w:r w:rsidR="007D4ADF" w:rsidRPr="00AB7239">
        <w:t xml:space="preserve">ja nihutada </w:t>
      </w:r>
      <w:r w:rsidRPr="00AB7239">
        <w:t>tarbimine</w:t>
      </w:r>
      <w:r w:rsidR="007D4ADF" w:rsidRPr="00AB7239">
        <w:t xml:space="preserve"> tundidele, kus </w:t>
      </w:r>
      <w:r w:rsidRPr="00AB7239">
        <w:t xml:space="preserve">tarbimine on </w:t>
      </w:r>
      <w:r w:rsidR="00217084" w:rsidRPr="00AB7239">
        <w:t xml:space="preserve">väiksem </w:t>
      </w:r>
      <w:r w:rsidR="007D4ADF" w:rsidRPr="00AB7239">
        <w:t>või tootmine suurem</w:t>
      </w:r>
      <w:r w:rsidR="00ED2986">
        <w:t>,</w:t>
      </w:r>
      <w:r w:rsidRPr="00AB7239">
        <w:t xml:space="preserve"> või jätta juhitud elekter üldse tarbimata</w:t>
      </w:r>
      <w:r w:rsidR="007D4ADF" w:rsidRPr="00AB7239">
        <w:t>.</w:t>
      </w:r>
      <w:r w:rsidRPr="00AB7239">
        <w:t xml:space="preserve"> Elektri salvestamine võimaldab sarnaselt tarbimise juhtimise</w:t>
      </w:r>
      <w:ins w:id="155" w:author="Inge Mehide" w:date="2024-09-25T17:02:00Z">
        <w:r w:rsidR="00CE6785">
          <w:t>ga</w:t>
        </w:r>
      </w:ins>
      <w:del w:id="156" w:author="Inge Mehide" w:date="2024-09-25T17:02:00Z">
        <w:r w:rsidRPr="00AB7239" w:rsidDel="00CE6785">
          <w:delText>le</w:delText>
        </w:r>
      </w:del>
      <w:r w:rsidRPr="00AB7239">
        <w:t xml:space="preserve"> tarbimist ja tootmist </w:t>
      </w:r>
      <w:r w:rsidR="00DC2D0F">
        <w:t>kauplemis</w:t>
      </w:r>
      <w:r w:rsidRPr="00AB7239">
        <w:t>perioodide lõikes nihutada</w:t>
      </w:r>
      <w:r w:rsidR="00217084" w:rsidRPr="00AB7239">
        <w:t xml:space="preserve"> ning</w:t>
      </w:r>
      <w:r w:rsidRPr="00AB7239">
        <w:t xml:space="preserve"> seeläbi tagada </w:t>
      </w:r>
      <w:r w:rsidR="00217084" w:rsidRPr="00AB7239">
        <w:t xml:space="preserve">väiksem </w:t>
      </w:r>
      <w:r w:rsidRPr="00AB7239">
        <w:t>volatiilsus elektriturul ja elektrisüsteemi tasakaal.</w:t>
      </w:r>
      <w:r w:rsidR="006B0DC0" w:rsidRPr="00AB7239">
        <w:t xml:space="preserve"> Allolev graafik visualiseerib tarbimise ja tootmise nihutamise mõju </w:t>
      </w:r>
      <w:r w:rsidR="00217084" w:rsidRPr="00AB7239">
        <w:t>järgmise päeva</w:t>
      </w:r>
      <w:r w:rsidR="006B0DC0" w:rsidRPr="00AB7239">
        <w:t xml:space="preserve"> börsihinnale.</w:t>
      </w:r>
    </w:p>
    <w:p w14:paraId="77BB684A" w14:textId="3A90BF8D" w:rsidR="006B0DC0" w:rsidRPr="00AB7239" w:rsidRDefault="00986310" w:rsidP="006B0DC0">
      <w:pPr>
        <w:pStyle w:val="Kehatekst"/>
        <w:jc w:val="center"/>
      </w:pPr>
      <w:r w:rsidRPr="00AB7239">
        <w:rPr>
          <w:noProof/>
        </w:rPr>
        <w:drawing>
          <wp:inline distT="0" distB="0" distL="0" distR="0" wp14:anchorId="5E1168B3" wp14:editId="781DC1FF">
            <wp:extent cx="5760085" cy="1960880"/>
            <wp:effectExtent l="0" t="0" r="0" b="1270"/>
            <wp:docPr id="232575696" name="Pilt 1" descr="Pilt, millel on kujutatud diagramm, tekst, järjekord,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75696" name="Pilt 1" descr="Pilt, millel on kujutatud diagramm, tekst, järjekord, Font&#10;&#10;Kirjeldus on genereeritud automaatselt"/>
                    <pic:cNvPicPr/>
                  </pic:nvPicPr>
                  <pic:blipFill>
                    <a:blip r:embed="rId20"/>
                    <a:stretch>
                      <a:fillRect/>
                    </a:stretch>
                  </pic:blipFill>
                  <pic:spPr>
                    <a:xfrm>
                      <a:off x="0" y="0"/>
                      <a:ext cx="5760085" cy="1960880"/>
                    </a:xfrm>
                    <a:prstGeom prst="rect">
                      <a:avLst/>
                    </a:prstGeom>
                  </pic:spPr>
                </pic:pic>
              </a:graphicData>
            </a:graphic>
          </wp:inline>
        </w:drawing>
      </w:r>
    </w:p>
    <w:p w14:paraId="68FF0AE7" w14:textId="75EAB7F5" w:rsidR="007D4ADF" w:rsidRPr="00AB7239" w:rsidRDefault="007D4ADF" w:rsidP="00D66B0A">
      <w:pPr>
        <w:pStyle w:val="Kehatekst"/>
      </w:pPr>
      <w:r w:rsidRPr="00AB7239">
        <w:t>Tarbija saab elektriturul osaleda ostjana ja müüjana ning seeläbi elektriturul kujunevat hinda nõudluse ja pakkumise vähendamise või suurendamise kaudu mõjutada. Üksiku tarbija tarbimise või tootmise kogus ei pruugi olla piisav, et selle mõju elektri turuhinnale oleks märgatav, kuid mitme tarbija agregeeritud tarbimise või tootmise kogus võib turuhinda märgatavalt mõjutada. Kõige kiirem ja soodsam viis, kuidas tarbijad saavad elektrihinda ja oma kulusid mõjutada, on tarbimise juhtimise</w:t>
      </w:r>
      <w:r w:rsidR="00217084" w:rsidRPr="00AB7239">
        <w:t xml:space="preserve"> kaudu</w:t>
      </w:r>
      <w:r w:rsidRPr="00AB7239">
        <w:t>. Tarbimise juhtimine jaguneb kaheks</w:t>
      </w:r>
      <w:r w:rsidR="00217084" w:rsidRPr="00AB7239">
        <w:t>:</w:t>
      </w:r>
      <w:r w:rsidRPr="00AB7239">
        <w:t xml:space="preserve"> kaudne ja otsene. Tarbimise kaudse juhtimise </w:t>
      </w:r>
      <w:del w:id="157" w:author="Inge Mehide" w:date="2024-09-26T09:27:00Z">
        <w:r w:rsidRPr="00AB7239" w:rsidDel="00693CDD">
          <w:delText xml:space="preserve">puhul </w:delText>
        </w:r>
      </w:del>
      <w:ins w:id="158" w:author="Inge Mehide" w:date="2024-09-26T09:27:00Z">
        <w:r w:rsidR="00693CDD">
          <w:t>korral</w:t>
        </w:r>
        <w:r w:rsidR="00693CDD" w:rsidRPr="00AB7239">
          <w:t xml:space="preserve"> </w:t>
        </w:r>
      </w:ins>
      <w:r w:rsidRPr="00AB7239">
        <w:t>reageerib tarbija eelkõige elektrihinnale ja reguleerib elektriturul osalemata oma tarbimist. Tarbimise kaudset juhtimist saab ergutada muutuvhinnaga elektripakettide</w:t>
      </w:r>
      <w:r w:rsidR="00217084" w:rsidRPr="00AB7239">
        <w:t xml:space="preserve"> kaudu</w:t>
      </w:r>
      <w:r w:rsidRPr="00AB7239">
        <w:t xml:space="preserve">, aga ka tarbija teadlikkuse suurendamise ja </w:t>
      </w:r>
      <w:r w:rsidR="00217084" w:rsidRPr="00AB7239">
        <w:t xml:space="preserve">uute </w:t>
      </w:r>
      <w:r w:rsidRPr="00AB7239">
        <w:t>digitaalsete lahenduste kasutuselevõtu</w:t>
      </w:r>
      <w:r w:rsidR="00217084" w:rsidRPr="00AB7239">
        <w:t>ga</w:t>
      </w:r>
      <w:r w:rsidRPr="00AB7239">
        <w:t xml:space="preserve">. Tarbimise otsese juhtimise </w:t>
      </w:r>
      <w:del w:id="159" w:author="Inge Mehide" w:date="2024-09-26T09:33:00Z">
        <w:r w:rsidRPr="00AB7239" w:rsidDel="008D1EA5">
          <w:delText xml:space="preserve">puhul </w:delText>
        </w:r>
      </w:del>
      <w:ins w:id="160" w:author="Inge Mehide" w:date="2024-09-26T09:33:00Z">
        <w:r w:rsidR="008D1EA5">
          <w:t>korral</w:t>
        </w:r>
        <w:r w:rsidR="008D1EA5" w:rsidRPr="00AB7239">
          <w:t xml:space="preserve"> </w:t>
        </w:r>
      </w:ins>
      <w:r w:rsidRPr="00AB7239">
        <w:t xml:space="preserve">kaubeldakse reguleeritava ja mõõdetava paindlikkusega elektriturgudel. Tarbimise juhtimise ehk agregeerimise teenust osutab </w:t>
      </w:r>
      <w:proofErr w:type="spellStart"/>
      <w:r w:rsidRPr="00AB7239">
        <w:t>agregaator</w:t>
      </w:r>
      <w:proofErr w:type="spellEnd"/>
      <w:r w:rsidR="006E5AD1" w:rsidRPr="00AB7239">
        <w:rPr>
          <w:rStyle w:val="Allmrkuseviide"/>
        </w:rPr>
        <w:footnoteReference w:id="5"/>
      </w:r>
      <w:r w:rsidRPr="00AB7239">
        <w:t xml:space="preserve">. Tarbimise juhtimise toimivaid ja kontseptuaalseid </w:t>
      </w:r>
      <w:r w:rsidR="00967EAF" w:rsidRPr="00AB7239">
        <w:t xml:space="preserve">tehnoloogilisi </w:t>
      </w:r>
      <w:r w:rsidRPr="00AB7239">
        <w:t xml:space="preserve">lahendusi on turul mitmeid (sh salvestus, automaatikalahendused), kuid lisaks tehnoloogilistele lahendustele on oluline tagada võimalused ja </w:t>
      </w:r>
      <w:r w:rsidR="00967EAF" w:rsidRPr="00AB7239">
        <w:t xml:space="preserve">võimaldada </w:t>
      </w:r>
      <w:r w:rsidRPr="00AB7239">
        <w:t>turuosalistel</w:t>
      </w:r>
      <w:r w:rsidR="00967EAF" w:rsidRPr="00AB7239">
        <w:t xml:space="preserve"> pakkuda</w:t>
      </w:r>
      <w:r w:rsidRPr="00AB7239">
        <w:t xml:space="preserve"> elektriturule</w:t>
      </w:r>
      <w:r w:rsidR="00042F4E">
        <w:t xml:space="preserve"> </w:t>
      </w:r>
      <w:r w:rsidRPr="00AB7239">
        <w:t>tarbimise juhtimist.</w:t>
      </w:r>
    </w:p>
    <w:p w14:paraId="18784FDB" w14:textId="4ADFC72C" w:rsidR="007D4ADF" w:rsidRPr="00AB7239" w:rsidRDefault="007D4ADF" w:rsidP="00D66B0A">
      <w:pPr>
        <w:pStyle w:val="Kehatekst"/>
      </w:pPr>
      <w:r w:rsidRPr="00AB7239">
        <w:t xml:space="preserve">Elektrituru </w:t>
      </w:r>
      <w:del w:id="170" w:author="Inge Mehide" w:date="2024-09-26T10:21:00Z">
        <w:r w:rsidRPr="00AB7239" w:rsidDel="001B480F">
          <w:delText>tasemed</w:delText>
        </w:r>
      </w:del>
      <w:ins w:id="171" w:author="Inge Mehide" w:date="2024-09-26T10:21:00Z">
        <w:r w:rsidR="001B480F">
          <w:t>mehhanismid</w:t>
        </w:r>
      </w:ins>
      <w:r w:rsidRPr="00AB7239">
        <w:t>, mille</w:t>
      </w:r>
      <w:del w:id="172" w:author="Inge Mehide" w:date="2024-09-26T10:23:00Z">
        <w:r w:rsidRPr="00AB7239" w:rsidDel="001B480F">
          <w:delText>l</w:delText>
        </w:r>
      </w:del>
      <w:ins w:id="173" w:author="Inge Mehide" w:date="2024-09-26T10:23:00Z">
        <w:r w:rsidR="001B480F">
          <w:t xml:space="preserve"> kaudu</w:t>
        </w:r>
      </w:ins>
      <w:r w:rsidRPr="00AB7239">
        <w:t xml:space="preserve"> </w:t>
      </w:r>
      <w:ins w:id="174" w:author="Inge Mehide" w:date="2024-09-26T10:23:00Z">
        <w:r w:rsidR="001B480F">
          <w:t xml:space="preserve">saab </w:t>
        </w:r>
      </w:ins>
      <w:r w:rsidR="005F70EB" w:rsidRPr="00AB7239">
        <w:t>salvest</w:t>
      </w:r>
      <w:ins w:id="175" w:author="Inge Mehide" w:date="2024-09-26T10:26:00Z">
        <w:r w:rsidR="001B480F">
          <w:t>amises</w:t>
        </w:r>
      </w:ins>
      <w:del w:id="176" w:author="Inge Mehide" w:date="2024-09-26T10:26:00Z">
        <w:r w:rsidR="005F70EB" w:rsidRPr="00AB7239" w:rsidDel="001B480F">
          <w:delText>us</w:delText>
        </w:r>
        <w:r w:rsidR="00967EAF" w:rsidRPr="00AB7239" w:rsidDel="001B480F">
          <w:delText>e</w:delText>
        </w:r>
      </w:del>
      <w:r w:rsidR="005F70EB" w:rsidRPr="00AB7239">
        <w:t xml:space="preserve"> ja tarbimise juhtimi</w:t>
      </w:r>
      <w:r w:rsidR="00967EAF" w:rsidRPr="00AB7239">
        <w:t>se</w:t>
      </w:r>
      <w:ins w:id="177" w:author="Inge Mehide" w:date="2024-09-26T10:26:00Z">
        <w:r w:rsidR="001B480F">
          <w:t>s</w:t>
        </w:r>
      </w:ins>
      <w:ins w:id="178" w:author="Inge Mehide" w:date="2024-09-30T10:38:00Z">
        <w:r w:rsidR="00F02D6E">
          <w:t xml:space="preserve"> </w:t>
        </w:r>
      </w:ins>
      <w:del w:id="179" w:author="Inge Mehide" w:date="2024-09-26T10:26:00Z">
        <w:r w:rsidR="00967EAF" w:rsidRPr="00AB7239" w:rsidDel="001B480F">
          <w:delText>ga</w:delText>
        </w:r>
        <w:r w:rsidR="005F70EB" w:rsidRPr="00AB7239" w:rsidDel="001B480F">
          <w:delText xml:space="preserve"> saa</w:delText>
        </w:r>
        <w:r w:rsidR="00967EAF" w:rsidRPr="00AB7239" w:rsidDel="001B480F">
          <w:delText>b</w:delText>
        </w:r>
        <w:r w:rsidR="005F70EB" w:rsidRPr="00AB7239" w:rsidDel="001B480F">
          <w:delText xml:space="preserve"> </w:delText>
        </w:r>
      </w:del>
      <w:r w:rsidR="005F70EB" w:rsidRPr="00AB7239">
        <w:t xml:space="preserve">osaleda </w:t>
      </w:r>
      <w:ins w:id="180" w:author="Inge Mehide" w:date="2024-09-26T10:26:00Z">
        <w:r w:rsidR="001B480F">
          <w:t>ning</w:t>
        </w:r>
      </w:ins>
      <w:del w:id="181" w:author="Inge Mehide" w:date="2024-09-26T10:26:00Z">
        <w:r w:rsidRPr="00AB7239" w:rsidDel="001B480F">
          <w:delText>ja</w:delText>
        </w:r>
      </w:del>
      <w:r w:rsidRPr="00AB7239">
        <w:t xml:space="preserve"> teenuseid pakkuda:</w:t>
      </w:r>
    </w:p>
    <w:p w14:paraId="3A249AA7" w14:textId="3C5FC7BA" w:rsidR="007D4ADF" w:rsidRPr="00AB7239" w:rsidRDefault="00967EAF" w:rsidP="007D4ADF">
      <w:pPr>
        <w:pStyle w:val="Kehatekst"/>
        <w:numPr>
          <w:ilvl w:val="0"/>
          <w:numId w:val="13"/>
        </w:numPr>
      </w:pPr>
      <w:r w:rsidRPr="00AB7239">
        <w:t>Järgmise päeva</w:t>
      </w:r>
      <w:r w:rsidR="007D4ADF" w:rsidRPr="00AB7239">
        <w:t xml:space="preserve"> turg – tarbimise juhtimise</w:t>
      </w:r>
      <w:r w:rsidR="005F70EB" w:rsidRPr="00AB7239">
        <w:t xml:space="preserve"> ja salvestuse</w:t>
      </w:r>
      <w:r w:rsidR="007D4ADF" w:rsidRPr="00AB7239">
        <w:t xml:space="preserve"> eesmärk </w:t>
      </w:r>
      <w:r w:rsidRPr="00AB7239">
        <w:t xml:space="preserve">sellel </w:t>
      </w:r>
      <w:r w:rsidR="007D4ADF" w:rsidRPr="00AB7239">
        <w:t xml:space="preserve">turul on ennekõike </w:t>
      </w:r>
      <w:del w:id="182" w:author="Inge Mehide" w:date="2024-09-27T11:49:00Z">
        <w:r w:rsidR="007D4ADF" w:rsidRPr="00AB7239" w:rsidDel="00662AF2">
          <w:delText xml:space="preserve">vähendada </w:delText>
        </w:r>
      </w:del>
      <w:ins w:id="183" w:author="Inge Mehide" w:date="2024-09-27T11:49:00Z">
        <w:r w:rsidR="00662AF2">
          <w:t>langetada</w:t>
        </w:r>
        <w:r w:rsidR="00662AF2" w:rsidRPr="00AB7239">
          <w:t xml:space="preserve"> </w:t>
        </w:r>
      </w:ins>
      <w:r w:rsidR="007D4ADF" w:rsidRPr="00AB7239">
        <w:t>elektri börsihinda</w:t>
      </w:r>
      <w:r w:rsidR="005F70EB" w:rsidRPr="00AB7239">
        <w:t xml:space="preserve"> ja </w:t>
      </w:r>
      <w:ins w:id="184" w:author="Inge Mehide" w:date="2024-09-30T10:25:00Z">
        <w:r w:rsidR="001B6DA5">
          <w:t xml:space="preserve">vähendada </w:t>
        </w:r>
      </w:ins>
      <w:r w:rsidR="005F70EB" w:rsidRPr="00AB7239">
        <w:t>selle volatiilsust</w:t>
      </w:r>
      <w:r w:rsidR="007D4ADF" w:rsidRPr="00AB7239">
        <w:t xml:space="preserve">, kuid lisaks </w:t>
      </w:r>
      <w:del w:id="185" w:author="Inge Mehide" w:date="2024-09-30T10:26:00Z">
        <w:r w:rsidR="007D4ADF" w:rsidRPr="00AB7239" w:rsidDel="001B6DA5">
          <w:delText xml:space="preserve">väheneb </w:delText>
        </w:r>
      </w:del>
      <w:ins w:id="186" w:author="Inge Mehide" w:date="2024-09-30T10:26:00Z">
        <w:r w:rsidR="001B6DA5">
          <w:t>kaha</w:t>
        </w:r>
      </w:ins>
      <w:ins w:id="187" w:author="Inge Mehide" w:date="2024-09-30T10:27:00Z">
        <w:r w:rsidR="001B6DA5">
          <w:t>neb</w:t>
        </w:r>
      </w:ins>
      <w:ins w:id="188" w:author="Inge Mehide" w:date="2024-09-30T10:26:00Z">
        <w:r w:rsidR="001B6DA5" w:rsidRPr="00AB7239">
          <w:t xml:space="preserve"> </w:t>
        </w:r>
      </w:ins>
      <w:r w:rsidR="007D4ADF" w:rsidRPr="00AB7239">
        <w:t>tip</w:t>
      </w:r>
      <w:del w:id="189" w:author="Inge Mehide" w:date="2024-09-30T10:25:00Z">
        <w:r w:rsidR="007D4ADF" w:rsidRPr="00AB7239" w:rsidDel="001B6DA5">
          <w:delText>p</w:delText>
        </w:r>
      </w:del>
      <w:ins w:id="190" w:author="Inge Mehide" w:date="2024-09-30T10:25:00Z">
        <w:r w:rsidR="001B6DA5">
          <w:t>u</w:t>
        </w:r>
      </w:ins>
      <w:r w:rsidR="007D4ADF" w:rsidRPr="00AB7239">
        <w:t>tundidel elektrinõudluse vähendamise tulemusena fossiilkütuste tarbimine ja kasvuhoonegaaside heide, kuna tarbimis</w:t>
      </w:r>
      <w:ins w:id="191" w:author="Inge Mehide" w:date="2024-09-30T10:27:00Z">
        <w:r w:rsidR="001B6DA5">
          <w:t>t</w:t>
        </w:r>
      </w:ins>
      <w:del w:id="192" w:author="Inge Mehide" w:date="2024-09-30T10:27:00Z">
        <w:r w:rsidR="007D4ADF" w:rsidRPr="00AB7239" w:rsidDel="001B6DA5">
          <w:delText>e</w:delText>
        </w:r>
      </w:del>
      <w:r w:rsidR="005F70EB" w:rsidRPr="00AB7239">
        <w:t xml:space="preserve"> ja tootmis</w:t>
      </w:r>
      <w:ins w:id="193" w:author="Inge Mehide" w:date="2024-09-30T10:27:00Z">
        <w:r w:rsidR="001B6DA5">
          <w:t>t</w:t>
        </w:r>
      </w:ins>
      <w:del w:id="194" w:author="Inge Mehide" w:date="2024-09-30T10:27:00Z">
        <w:r w:rsidR="005F70EB" w:rsidRPr="00AB7239" w:rsidDel="001B6DA5">
          <w:delText>e</w:delText>
        </w:r>
      </w:del>
      <w:r w:rsidR="007D4ADF" w:rsidRPr="00AB7239">
        <w:t xml:space="preserve"> nihuta</w:t>
      </w:r>
      <w:ins w:id="195" w:author="Inge Mehide" w:date="2024-09-30T10:27:00Z">
        <w:r w:rsidR="001B6DA5">
          <w:t>des</w:t>
        </w:r>
      </w:ins>
      <w:ins w:id="196" w:author="Inge Mehide" w:date="2024-09-30T10:46:00Z">
        <w:r w:rsidR="00F02D6E">
          <w:t xml:space="preserve"> </w:t>
        </w:r>
      </w:ins>
      <w:del w:id="197" w:author="Inge Mehide" w:date="2024-09-30T10:27:00Z">
        <w:r w:rsidR="007D4ADF" w:rsidRPr="00AB7239" w:rsidDel="001B6DA5">
          <w:delText xml:space="preserve">mise </w:delText>
        </w:r>
      </w:del>
      <w:del w:id="198" w:author="Inge Mehide" w:date="2024-09-26T10:28:00Z">
        <w:r w:rsidR="007D4ADF" w:rsidRPr="00AB7239" w:rsidDel="001B480F">
          <w:delText xml:space="preserve">tulemusena </w:delText>
        </w:r>
      </w:del>
      <w:r w:rsidR="007D4ADF" w:rsidRPr="00AB7239">
        <w:t xml:space="preserve">väheneb vajadus käivitada </w:t>
      </w:r>
      <w:r w:rsidR="00A92654" w:rsidRPr="00AB7239">
        <w:t>lisa</w:t>
      </w:r>
      <w:r w:rsidR="007D4ADF" w:rsidRPr="00AB7239">
        <w:t>nõudluse katmiseks fossiilkütuseid tarbivaid tootmisseadmeid</w:t>
      </w:r>
      <w:r w:rsidR="005F70EB" w:rsidRPr="00AB7239">
        <w:t xml:space="preserve"> ja tekib võimalus </w:t>
      </w:r>
      <w:del w:id="199" w:author="Inge Mehide" w:date="2024-09-30T10:28:00Z">
        <w:r w:rsidR="005F70EB" w:rsidRPr="00AB7239" w:rsidDel="001B6DA5">
          <w:delText xml:space="preserve">efektiivsemalt </w:delText>
        </w:r>
      </w:del>
      <w:r w:rsidR="005F70EB" w:rsidRPr="00AB7239">
        <w:t xml:space="preserve">kasutada </w:t>
      </w:r>
      <w:ins w:id="200" w:author="Inge Mehide" w:date="2024-09-30T10:28:00Z">
        <w:r w:rsidR="001B6DA5" w:rsidRPr="00AB7239">
          <w:t xml:space="preserve">efektiivsemalt </w:t>
        </w:r>
      </w:ins>
      <w:r w:rsidR="005F70EB" w:rsidRPr="00AB7239">
        <w:t>ära taastuvelektri tootmist.</w:t>
      </w:r>
    </w:p>
    <w:p w14:paraId="188232CC" w14:textId="5011FF5F" w:rsidR="007D4ADF" w:rsidRPr="00AB7239" w:rsidRDefault="007D4ADF" w:rsidP="007D4ADF">
      <w:pPr>
        <w:pStyle w:val="Kehatekst"/>
        <w:numPr>
          <w:ilvl w:val="0"/>
          <w:numId w:val="13"/>
        </w:numPr>
      </w:pPr>
      <w:r w:rsidRPr="00AB7239">
        <w:t xml:space="preserve">Päevasisene turg – </w:t>
      </w:r>
      <w:r w:rsidR="00A92654" w:rsidRPr="00AB7239">
        <w:t xml:space="preserve">sellel </w:t>
      </w:r>
      <w:r w:rsidRPr="00AB7239">
        <w:t xml:space="preserve">turul kauplemise eesmärk on </w:t>
      </w:r>
      <w:r w:rsidR="00DB23B4" w:rsidRPr="00AB7239">
        <w:t>järgmise päeva</w:t>
      </w:r>
      <w:r w:rsidRPr="00AB7239">
        <w:t xml:space="preserve"> turul tehtud tehinguid korrigeerida (põhjuseks võib olla näiteks tarbimise prognoosi muutus võrreldes </w:t>
      </w:r>
      <w:r w:rsidR="00DB23B4" w:rsidRPr="00AB7239">
        <w:t xml:space="preserve">eelmisel </w:t>
      </w:r>
      <w:r w:rsidRPr="00AB7239">
        <w:t>päeval prognoosituga).</w:t>
      </w:r>
    </w:p>
    <w:p w14:paraId="6BD99508" w14:textId="1683FC82" w:rsidR="007D4ADF" w:rsidRPr="00AB7239" w:rsidRDefault="002065D3" w:rsidP="007D4ADF">
      <w:pPr>
        <w:pStyle w:val="Kehatekst"/>
        <w:numPr>
          <w:ilvl w:val="0"/>
          <w:numId w:val="13"/>
        </w:numPr>
      </w:pPr>
      <w:r>
        <w:t xml:space="preserve">Tasakaalustamise </w:t>
      </w:r>
      <w:r w:rsidR="007D4ADF" w:rsidRPr="00AB7239">
        <w:t xml:space="preserve">turg (rakendatakse vastavalt vajadusele nt Balti elektrisüsteemi tasakaalustamiseks) – Eestis on kasutusel </w:t>
      </w:r>
      <w:proofErr w:type="spellStart"/>
      <w:r w:rsidR="007D4ADF" w:rsidRPr="00AB7239">
        <w:t>mFRR</w:t>
      </w:r>
      <w:proofErr w:type="spellEnd"/>
      <w:r w:rsidR="007D4ADF" w:rsidRPr="00AB7239">
        <w:rPr>
          <w:rStyle w:val="Allmrkuseviide"/>
        </w:rPr>
        <w:footnoteReference w:id="6"/>
      </w:r>
      <w:r w:rsidR="005F70EB" w:rsidRPr="00AB7239">
        <w:t>. Salvestus</w:t>
      </w:r>
      <w:r w:rsidR="00DB23B4" w:rsidRPr="00AB7239">
        <w:t>e</w:t>
      </w:r>
      <w:r w:rsidR="005F70EB" w:rsidRPr="00AB7239">
        <w:t xml:space="preserve"> ja tarbimise </w:t>
      </w:r>
      <w:r w:rsidR="00DB23B4" w:rsidRPr="00AB7239">
        <w:t xml:space="preserve">juhtimisega </w:t>
      </w:r>
      <w:r w:rsidR="005F70EB" w:rsidRPr="00AB7239">
        <w:t>o</w:t>
      </w:r>
      <w:r w:rsidR="00DB23B4" w:rsidRPr="00AB7239">
        <w:t>llakse</w:t>
      </w:r>
      <w:r w:rsidR="005F70EB" w:rsidRPr="00AB7239">
        <w:t xml:space="preserve"> võimelised kiiresti reageerima muutustele tarbimises ja tootmises ning seetõttu </w:t>
      </w:r>
      <w:r w:rsidR="00DB23B4" w:rsidRPr="00AB7239">
        <w:t xml:space="preserve">saab </w:t>
      </w:r>
      <w:r w:rsidR="005F70EB" w:rsidRPr="00AB7239">
        <w:t>tagada elektrisüsteemi bilanssi.</w:t>
      </w:r>
    </w:p>
    <w:p w14:paraId="32CAF408" w14:textId="3424CC62" w:rsidR="005F70EB" w:rsidRPr="00AB7239" w:rsidRDefault="007D4ADF" w:rsidP="007D4ADF">
      <w:pPr>
        <w:pStyle w:val="Normaallaadveeb"/>
        <w:spacing w:afterAutospacing="0"/>
        <w:jc w:val="both"/>
        <w:rPr>
          <w:lang w:val="et-EE"/>
        </w:rPr>
      </w:pPr>
      <w:r w:rsidRPr="00AB7239">
        <w:rPr>
          <w:lang w:val="et-EE"/>
        </w:rPr>
        <w:t>Tarbimise juhtimist</w:t>
      </w:r>
      <w:r w:rsidR="005F70EB" w:rsidRPr="00AB7239">
        <w:rPr>
          <w:lang w:val="et-EE"/>
        </w:rPr>
        <w:t xml:space="preserve"> ja salvestust</w:t>
      </w:r>
      <w:r w:rsidRPr="00AB7239">
        <w:rPr>
          <w:lang w:val="et-EE"/>
        </w:rPr>
        <w:t xml:space="preserve"> saab rakendada ka võrguinvesteeringute edasilükkamiseks või </w:t>
      </w:r>
      <w:r w:rsidR="005F70EB" w:rsidRPr="00AB7239">
        <w:rPr>
          <w:lang w:val="et-EE"/>
        </w:rPr>
        <w:t xml:space="preserve">võrgu </w:t>
      </w:r>
      <w:r w:rsidRPr="00AB7239">
        <w:rPr>
          <w:lang w:val="et-EE"/>
        </w:rPr>
        <w:t>ülekoormuse vähendamiseks. Näiteks</w:t>
      </w:r>
      <w:r w:rsidR="00DB23B4" w:rsidRPr="00AB7239">
        <w:rPr>
          <w:lang w:val="et-EE"/>
        </w:rPr>
        <w:t xml:space="preserve">: võrguettevõtjate </w:t>
      </w:r>
      <w:r w:rsidRPr="00AB7239">
        <w:rPr>
          <w:lang w:val="et-EE"/>
        </w:rPr>
        <w:t xml:space="preserve">tarbimise </w:t>
      </w:r>
      <w:r w:rsidR="00DB23B4" w:rsidRPr="00AB7239">
        <w:rPr>
          <w:lang w:val="et-EE"/>
        </w:rPr>
        <w:t>juhtimine,</w:t>
      </w:r>
      <w:r w:rsidRPr="00AB7239">
        <w:rPr>
          <w:lang w:val="et-EE"/>
        </w:rPr>
        <w:t xml:space="preserve"> elektrisalvestus</w:t>
      </w:r>
      <w:r w:rsidR="00DB23B4" w:rsidRPr="00AB7239">
        <w:rPr>
          <w:lang w:val="et-EE"/>
        </w:rPr>
        <w:t>e</w:t>
      </w:r>
      <w:r w:rsidRPr="00AB7239">
        <w:rPr>
          <w:lang w:val="et-EE"/>
        </w:rPr>
        <w:t xml:space="preserve"> turult </w:t>
      </w:r>
      <w:r w:rsidR="00DB23B4" w:rsidRPr="00AB7239">
        <w:rPr>
          <w:lang w:val="et-EE"/>
        </w:rPr>
        <w:t>hankimine,</w:t>
      </w:r>
      <w:r w:rsidRPr="00AB7239">
        <w:rPr>
          <w:lang w:val="et-EE"/>
        </w:rPr>
        <w:t xml:space="preserve"> liitujatele paindlike</w:t>
      </w:r>
      <w:r w:rsidR="00DB23B4" w:rsidRPr="00AB7239">
        <w:rPr>
          <w:lang w:val="et-EE"/>
        </w:rPr>
        <w:t>,</w:t>
      </w:r>
      <w:r w:rsidRPr="00AB7239">
        <w:rPr>
          <w:lang w:val="et-EE"/>
        </w:rPr>
        <w:t xml:space="preserve"> tarbimisajast</w:t>
      </w:r>
      <w:r w:rsidR="005F70EB" w:rsidRPr="00AB7239">
        <w:rPr>
          <w:lang w:val="et-EE"/>
        </w:rPr>
        <w:t xml:space="preserve"> või </w:t>
      </w:r>
      <w:r w:rsidRPr="00AB7239">
        <w:rPr>
          <w:lang w:val="et-EE"/>
        </w:rPr>
        <w:t xml:space="preserve">võrgu koormatusest </w:t>
      </w:r>
      <w:r w:rsidR="00DB23B4" w:rsidRPr="00AB7239">
        <w:rPr>
          <w:lang w:val="et-EE"/>
        </w:rPr>
        <w:t xml:space="preserve">sõltuvate </w:t>
      </w:r>
      <w:r w:rsidRPr="00AB7239">
        <w:rPr>
          <w:lang w:val="et-EE"/>
        </w:rPr>
        <w:t>elektri</w:t>
      </w:r>
      <w:r w:rsidR="00756473">
        <w:rPr>
          <w:lang w:val="et-EE"/>
        </w:rPr>
        <w:t>- ja liitumis</w:t>
      </w:r>
      <w:r w:rsidRPr="00AB7239">
        <w:rPr>
          <w:lang w:val="et-EE"/>
        </w:rPr>
        <w:t>lepingu</w:t>
      </w:r>
      <w:r w:rsidR="00DB23B4" w:rsidRPr="00AB7239">
        <w:rPr>
          <w:lang w:val="et-EE"/>
        </w:rPr>
        <w:t>te pakkumine,</w:t>
      </w:r>
      <w:r w:rsidRPr="00AB7239">
        <w:rPr>
          <w:lang w:val="et-EE"/>
        </w:rPr>
        <w:t xml:space="preserve"> võrgutariifi tarbimisajast</w:t>
      </w:r>
      <w:r w:rsidR="005F70EB" w:rsidRPr="00AB7239">
        <w:rPr>
          <w:lang w:val="et-EE"/>
        </w:rPr>
        <w:t xml:space="preserve"> või </w:t>
      </w:r>
      <w:r w:rsidRPr="00AB7239">
        <w:rPr>
          <w:lang w:val="et-EE"/>
        </w:rPr>
        <w:t>võrgu koormatusest sõltuvaks</w:t>
      </w:r>
      <w:r w:rsidR="00DB23B4" w:rsidRPr="00AB7239">
        <w:rPr>
          <w:lang w:val="et-EE"/>
        </w:rPr>
        <w:t xml:space="preserve"> kujundamine</w:t>
      </w:r>
      <w:r w:rsidRPr="00AB7239">
        <w:rPr>
          <w:lang w:val="et-EE"/>
        </w:rPr>
        <w:t xml:space="preserve">. Eesti </w:t>
      </w:r>
      <w:r w:rsidR="00DB23B4" w:rsidRPr="00AB7239">
        <w:rPr>
          <w:lang w:val="et-EE"/>
        </w:rPr>
        <w:t xml:space="preserve">elektrivõrgus </w:t>
      </w:r>
      <w:r w:rsidRPr="00AB7239">
        <w:rPr>
          <w:lang w:val="et-EE"/>
        </w:rPr>
        <w:t xml:space="preserve">on juba </w:t>
      </w:r>
      <w:r w:rsidR="00DB23B4" w:rsidRPr="00AB7239">
        <w:rPr>
          <w:lang w:val="et-EE"/>
        </w:rPr>
        <w:t xml:space="preserve">palju </w:t>
      </w:r>
      <w:r w:rsidRPr="00AB7239">
        <w:rPr>
          <w:lang w:val="et-EE"/>
        </w:rPr>
        <w:t xml:space="preserve">tootjaliitumisi ja </w:t>
      </w:r>
      <w:r w:rsidR="005F70EB" w:rsidRPr="00AB7239">
        <w:rPr>
          <w:lang w:val="et-EE"/>
        </w:rPr>
        <w:t xml:space="preserve">iga </w:t>
      </w:r>
      <w:r w:rsidR="00DB23B4" w:rsidRPr="00AB7239">
        <w:rPr>
          <w:lang w:val="et-EE"/>
        </w:rPr>
        <w:t xml:space="preserve">uus </w:t>
      </w:r>
      <w:r w:rsidR="005F70EB" w:rsidRPr="00AB7239">
        <w:rPr>
          <w:lang w:val="et-EE"/>
        </w:rPr>
        <w:t>liitumine on liitujale kulukas</w:t>
      </w:r>
      <w:r w:rsidRPr="00AB7239">
        <w:rPr>
          <w:lang w:val="et-EE"/>
        </w:rPr>
        <w:t xml:space="preserve">. Olukorra leevendamiseks ja elektrivõrgu optimaalseks kasutamiseks saab võrguettevõtja pakkuda liitujatele paindlikku liitumist, mille puhul võrguettevõtja tellimusel või kellaajast sõltuvalt peab tootja </w:t>
      </w:r>
      <w:r w:rsidR="00DB23B4" w:rsidRPr="00AB7239">
        <w:rPr>
          <w:lang w:val="et-EE"/>
        </w:rPr>
        <w:t>oma koormust vähendama</w:t>
      </w:r>
      <w:r w:rsidRPr="00AB7239">
        <w:rPr>
          <w:lang w:val="et-EE"/>
        </w:rPr>
        <w:t xml:space="preserve"> ja </w:t>
      </w:r>
      <w:r w:rsidR="00DB23B4" w:rsidRPr="00AB7239">
        <w:rPr>
          <w:lang w:val="et-EE"/>
        </w:rPr>
        <w:t xml:space="preserve">jätma </w:t>
      </w:r>
      <w:proofErr w:type="spellStart"/>
      <w:r w:rsidRPr="00AB7239">
        <w:rPr>
          <w:lang w:val="et-EE"/>
        </w:rPr>
        <w:t>ülejääva</w:t>
      </w:r>
      <w:proofErr w:type="spellEnd"/>
      <w:r w:rsidRPr="00AB7239">
        <w:rPr>
          <w:lang w:val="et-EE"/>
        </w:rPr>
        <w:t xml:space="preserve"> elektri kas tootmata või salvestama </w:t>
      </w:r>
      <w:r w:rsidR="00DB23B4" w:rsidRPr="00AB7239">
        <w:rPr>
          <w:lang w:val="et-EE"/>
        </w:rPr>
        <w:t xml:space="preserve">selle </w:t>
      </w:r>
      <w:r w:rsidRPr="00AB7239">
        <w:rPr>
          <w:lang w:val="et-EE"/>
        </w:rPr>
        <w:t>hilisemaks kasutamiseks</w:t>
      </w:r>
      <w:r w:rsidR="00E51FFA">
        <w:rPr>
          <w:lang w:val="et-EE"/>
        </w:rPr>
        <w:t xml:space="preserve"> või tarbija oma tarbimist nihutama</w:t>
      </w:r>
      <w:r w:rsidRPr="00AB7239">
        <w:rPr>
          <w:lang w:val="et-EE"/>
        </w:rPr>
        <w:t>. Võrgukoorm</w:t>
      </w:r>
      <w:r w:rsidR="00DB23B4" w:rsidRPr="00AB7239">
        <w:rPr>
          <w:lang w:val="et-EE"/>
        </w:rPr>
        <w:t>u</w:t>
      </w:r>
      <w:r w:rsidRPr="00AB7239">
        <w:rPr>
          <w:lang w:val="et-EE"/>
        </w:rPr>
        <w:t xml:space="preserve">se ajaliselt võrdsemalt jaotamine võimaldab vältida võrguinvesteeringuid, mis muidu tiputootmise või -tarbimise tõttu </w:t>
      </w:r>
      <w:r w:rsidR="00DB23B4" w:rsidRPr="00AB7239">
        <w:rPr>
          <w:lang w:val="et-EE"/>
        </w:rPr>
        <w:t>tuleks teha,</w:t>
      </w:r>
      <w:r w:rsidR="005F70EB" w:rsidRPr="00AB7239">
        <w:rPr>
          <w:lang w:val="et-EE"/>
        </w:rPr>
        <w:t xml:space="preserve"> ja seeläbi tarbijatel ning tootjatel soodsamalt võrguga liituda.</w:t>
      </w:r>
    </w:p>
    <w:p w14:paraId="1FFD918F" w14:textId="21946D99" w:rsidR="00756473" w:rsidRDefault="005A353A" w:rsidP="00B76994">
      <w:pPr>
        <w:pStyle w:val="Normaallaadveeb"/>
        <w:spacing w:afterAutospacing="0"/>
        <w:jc w:val="both"/>
        <w:rPr>
          <w:lang w:val="et-EE"/>
        </w:rPr>
      </w:pPr>
      <w:r w:rsidRPr="00756473">
        <w:rPr>
          <w:lang w:val="et-EE"/>
        </w:rPr>
        <w:t>Tarbimise juhtimise edendamiseks sätestab d</w:t>
      </w:r>
      <w:r w:rsidR="00F41FF9" w:rsidRPr="00756473">
        <w:rPr>
          <w:lang w:val="et-EE"/>
        </w:rPr>
        <w:t>irektiiv (EL) 2019/944</w:t>
      </w:r>
      <w:r w:rsidRPr="00756473">
        <w:rPr>
          <w:lang w:val="et-EE"/>
        </w:rPr>
        <w:t xml:space="preserve"> riigile kohustuse </w:t>
      </w:r>
      <w:r w:rsidR="00B76994" w:rsidRPr="00756473">
        <w:rPr>
          <w:lang w:val="et-EE"/>
        </w:rPr>
        <w:t>võimaldada tarbijatel pakkuda isesei</w:t>
      </w:r>
      <w:ins w:id="201" w:author="Inge Mehide" w:date="2024-09-30T10:48:00Z">
        <w:r w:rsidR="00177D2E">
          <w:rPr>
            <w:lang w:val="et-EE"/>
          </w:rPr>
          <w:t>s</w:t>
        </w:r>
      </w:ins>
      <w:r w:rsidR="00B76994" w:rsidRPr="00756473">
        <w:rPr>
          <w:lang w:val="et-EE"/>
        </w:rPr>
        <w:t>valt või agregeerimise</w:t>
      </w:r>
      <w:r w:rsidR="00112100" w:rsidRPr="00756473">
        <w:rPr>
          <w:lang w:val="et-EE"/>
        </w:rPr>
        <w:t xml:space="preserve"> kaudu</w:t>
      </w:r>
      <w:r w:rsidR="00B76994" w:rsidRPr="00756473">
        <w:rPr>
          <w:lang w:val="et-EE"/>
        </w:rPr>
        <w:t xml:space="preserve"> tarbimise juhtimist </w:t>
      </w:r>
      <w:commentRangeStart w:id="202"/>
      <w:r w:rsidR="00B76994" w:rsidRPr="00756473">
        <w:rPr>
          <w:lang w:val="et-EE"/>
        </w:rPr>
        <w:t>kõikidele elektriturgudele</w:t>
      </w:r>
      <w:commentRangeEnd w:id="202"/>
      <w:r w:rsidR="00177D2E">
        <w:rPr>
          <w:rStyle w:val="Kommentaariviide"/>
          <w:rFonts w:asciiTheme="minorHAnsi" w:eastAsiaTheme="minorHAnsi" w:hAnsiTheme="minorHAnsi" w:cstheme="minorBidi"/>
          <w:lang w:val="et-EE" w:eastAsia="en-US"/>
        </w:rPr>
        <w:commentReference w:id="202"/>
      </w:r>
      <w:r w:rsidR="00B76994" w:rsidRPr="00756473">
        <w:rPr>
          <w:lang w:val="et-EE"/>
        </w:rPr>
        <w:t xml:space="preserve">. </w:t>
      </w:r>
      <w:r w:rsidR="00756473" w:rsidRPr="00B55036">
        <w:rPr>
          <w:lang w:val="et-EE"/>
        </w:rPr>
        <w:t>Elektrituruseaduse mu</w:t>
      </w:r>
      <w:ins w:id="203" w:author="Inge Mehide" w:date="2024-09-26T10:41:00Z">
        <w:r w:rsidR="0049452D">
          <w:rPr>
            <w:lang w:val="et-EE"/>
          </w:rPr>
          <w:t>u</w:t>
        </w:r>
      </w:ins>
      <w:r w:rsidR="00756473" w:rsidRPr="00B55036">
        <w:rPr>
          <w:lang w:val="et-EE"/>
        </w:rPr>
        <w:t>d</w:t>
      </w:r>
      <w:del w:id="204" w:author="Inge Mehide" w:date="2024-09-26T10:41:00Z">
        <w:r w:rsidR="00756473" w:rsidRPr="00B55036" w:rsidDel="0049452D">
          <w:rPr>
            <w:lang w:val="et-EE"/>
          </w:rPr>
          <w:delText>t</w:delText>
        </w:r>
      </w:del>
      <w:r w:rsidR="00756473" w:rsidRPr="00B55036">
        <w:rPr>
          <w:lang w:val="et-EE"/>
        </w:rPr>
        <w:t>atusega sätestatakse üldised edasised põhimõtted tarbimiskajas osalemise tingimuste välja</w:t>
      </w:r>
      <w:del w:id="205" w:author="Inge Mehide" w:date="2024-09-26T10:41:00Z">
        <w:r w:rsidR="00756473" w:rsidRPr="00B55036" w:rsidDel="0049452D">
          <w:rPr>
            <w:lang w:val="et-EE"/>
          </w:rPr>
          <w:delText xml:space="preserve"> </w:delText>
        </w:r>
      </w:del>
      <w:r w:rsidR="00756473" w:rsidRPr="00B55036">
        <w:rPr>
          <w:lang w:val="et-EE"/>
        </w:rPr>
        <w:t>töötamiseks, kuid detailsemad nõuded sätestatakse elektrituru toimimise võrgueeskirjas.</w:t>
      </w:r>
      <w:r w:rsidR="00756473" w:rsidRPr="00756473">
        <w:rPr>
          <w:lang w:val="et-EE"/>
        </w:rPr>
        <w:t xml:space="preserve"> </w:t>
      </w:r>
      <w:r w:rsidR="006E5AD1" w:rsidRPr="00756473">
        <w:rPr>
          <w:lang w:val="et-EE"/>
        </w:rPr>
        <w:t>Eestis on tehtud esimesed sammud tarbimise juhtimise turumudeli loomisel. 2020. aastal korraldas Konkurentsiamet avaliku konsultatsiooni</w:t>
      </w:r>
      <w:r w:rsidR="006E5AD1" w:rsidRPr="00756473">
        <w:rPr>
          <w:rStyle w:val="Allmrkuseviide"/>
          <w:lang w:val="et-EE"/>
        </w:rPr>
        <w:footnoteReference w:id="7"/>
      </w:r>
      <w:r w:rsidR="006E5AD1" w:rsidRPr="00756473">
        <w:rPr>
          <w:lang w:val="et-EE"/>
        </w:rPr>
        <w:t xml:space="preserve"> eesmärgiga koostöös turuosalistega üht</w:t>
      </w:r>
      <w:r w:rsidR="00B76994" w:rsidRPr="00756473">
        <w:rPr>
          <w:lang w:val="et-EE"/>
        </w:rPr>
        <w:t>ses</w:t>
      </w:r>
      <w:r w:rsidR="006E5AD1" w:rsidRPr="00756473">
        <w:rPr>
          <w:lang w:val="et-EE"/>
        </w:rPr>
        <w:t xml:space="preserve"> lähenemi</w:t>
      </w:r>
      <w:r w:rsidR="00B76994" w:rsidRPr="00756473">
        <w:rPr>
          <w:lang w:val="et-EE"/>
        </w:rPr>
        <w:t>ses</w:t>
      </w:r>
      <w:r w:rsidR="006E5AD1" w:rsidRPr="00756473">
        <w:rPr>
          <w:lang w:val="et-EE"/>
        </w:rPr>
        <w:t xml:space="preserve"> kokku leppida. Seniste arutelude ja analüüside ning teiste liikmesriikide näidete </w:t>
      </w:r>
      <w:r w:rsidR="00112100" w:rsidRPr="00756473">
        <w:rPr>
          <w:lang w:val="et-EE"/>
        </w:rPr>
        <w:t xml:space="preserve">abil </w:t>
      </w:r>
      <w:r w:rsidR="006E5AD1" w:rsidRPr="00756473">
        <w:rPr>
          <w:lang w:val="et-EE"/>
        </w:rPr>
        <w:t>on jõutud järeldusele, et sobivaim turumudel tarbimise juhtimise edendamiseks on tsentraalse arveldusega turumudel, mille kohaselt koondub andmevahetus ja rahaline arveldamine</w:t>
      </w:r>
      <w:r w:rsidR="00112100" w:rsidRPr="00756473">
        <w:rPr>
          <w:lang w:val="et-EE"/>
        </w:rPr>
        <w:t>,</w:t>
      </w:r>
      <w:r w:rsidR="006E5AD1" w:rsidRPr="00756473">
        <w:rPr>
          <w:lang w:val="et-EE"/>
        </w:rPr>
        <w:t xml:space="preserve"> s</w:t>
      </w:r>
      <w:ins w:id="206" w:author="Inge Mehide" w:date="2024-09-30T10:35:00Z">
        <w:r w:rsidR="00903FC1">
          <w:rPr>
            <w:lang w:val="et-EE"/>
          </w:rPr>
          <w:t>eal</w:t>
        </w:r>
      </w:ins>
      <w:r w:rsidR="006E5AD1" w:rsidRPr="00756473">
        <w:rPr>
          <w:lang w:val="et-EE"/>
        </w:rPr>
        <w:t>h</w:t>
      </w:r>
      <w:ins w:id="207" w:author="Inge Mehide" w:date="2024-09-30T10:35:00Z">
        <w:r w:rsidR="00903FC1">
          <w:rPr>
            <w:lang w:val="et-EE"/>
          </w:rPr>
          <w:t>ulgas</w:t>
        </w:r>
      </w:ins>
      <w:r w:rsidR="006E5AD1" w:rsidRPr="00756473">
        <w:rPr>
          <w:lang w:val="et-EE"/>
        </w:rPr>
        <w:t xml:space="preserve"> kompensatsiooni </w:t>
      </w:r>
      <w:r w:rsidR="00112100" w:rsidRPr="00756473">
        <w:rPr>
          <w:lang w:val="et-EE"/>
        </w:rPr>
        <w:t>arvutamine,</w:t>
      </w:r>
      <w:r w:rsidR="006E5AD1" w:rsidRPr="00756473">
        <w:rPr>
          <w:lang w:val="et-EE"/>
        </w:rPr>
        <w:t xml:space="preserve"> keskse asutuse kätte, milleks teiste riikide näidete põhjal on süsteemihaldur (Eestis Elering).</w:t>
      </w:r>
      <w:r w:rsidR="00756473" w:rsidRPr="00B55036">
        <w:rPr>
          <w:lang w:val="et-EE"/>
        </w:rPr>
        <w:t xml:space="preserve"> </w:t>
      </w:r>
      <w:r w:rsidR="006E5AD1" w:rsidRPr="00756473">
        <w:rPr>
          <w:lang w:val="et-EE"/>
        </w:rPr>
        <w:t>Lisaks turumudeli loomisele jätab direktiiv</w:t>
      </w:r>
      <w:r w:rsidR="00B76994" w:rsidRPr="00756473">
        <w:rPr>
          <w:lang w:val="et-EE"/>
        </w:rPr>
        <w:t xml:space="preserve"> (EL) 2019/944</w:t>
      </w:r>
      <w:r w:rsidR="006E5AD1" w:rsidRPr="00756473">
        <w:rPr>
          <w:lang w:val="et-EE"/>
        </w:rPr>
        <w:t xml:space="preserve"> liikmesriikidele vaba</w:t>
      </w:r>
      <w:r w:rsidR="00B76994" w:rsidRPr="00756473">
        <w:rPr>
          <w:lang w:val="et-EE"/>
        </w:rPr>
        <w:t>mad</w:t>
      </w:r>
      <w:r w:rsidR="006E5AD1" w:rsidRPr="00756473">
        <w:rPr>
          <w:lang w:val="et-EE"/>
        </w:rPr>
        <w:t xml:space="preserve"> käed </w:t>
      </w:r>
      <w:r w:rsidR="002E0F2D">
        <w:rPr>
          <w:lang w:val="et-EE"/>
        </w:rPr>
        <w:t xml:space="preserve">reeglite sätestamisel </w:t>
      </w:r>
      <w:r w:rsidR="002E0F2D" w:rsidRPr="002E0F2D">
        <w:rPr>
          <w:lang w:val="et-EE"/>
        </w:rPr>
        <w:t>tarbija agregaatori bilansihalduri ja tarbija elektrimüüja bilansihalduri</w:t>
      </w:r>
      <w:r w:rsidR="002E0F2D">
        <w:rPr>
          <w:lang w:val="et-EE"/>
        </w:rPr>
        <w:t xml:space="preserve"> vahelise</w:t>
      </w:r>
      <w:ins w:id="208" w:author="Inge Mehide" w:date="2024-09-26T10:48:00Z">
        <w:r w:rsidR="0049452D">
          <w:rPr>
            <w:lang w:val="et-EE"/>
          </w:rPr>
          <w:t>ks</w:t>
        </w:r>
      </w:ins>
      <w:r w:rsidR="002E0F2D">
        <w:rPr>
          <w:lang w:val="et-EE"/>
        </w:rPr>
        <w:t xml:space="preserve"> arveldamise</w:t>
      </w:r>
      <w:ins w:id="209" w:author="Inge Mehide" w:date="2024-09-26T10:48:00Z">
        <w:r w:rsidR="0049452D">
          <w:rPr>
            <w:lang w:val="et-EE"/>
          </w:rPr>
          <w:t>ks</w:t>
        </w:r>
      </w:ins>
      <w:del w:id="210" w:author="Inge Mehide" w:date="2024-09-26T10:49:00Z">
        <w:r w:rsidR="002E0F2D" w:rsidDel="0049452D">
          <w:rPr>
            <w:lang w:val="et-EE"/>
          </w:rPr>
          <w:delText xml:space="preserve"> teostamsieks</w:delText>
        </w:r>
      </w:del>
      <w:ins w:id="211" w:author="Inge Mehide" w:date="2024-09-26T10:49:00Z">
        <w:r w:rsidR="00B43FC8">
          <w:rPr>
            <w:lang w:val="et-EE"/>
          </w:rPr>
          <w:t>.</w:t>
        </w:r>
      </w:ins>
      <w:r w:rsidR="002E0F2D">
        <w:rPr>
          <w:lang w:val="et-EE"/>
        </w:rPr>
        <w:t xml:space="preserve"> </w:t>
      </w:r>
      <w:del w:id="212" w:author="Inge Mehide" w:date="2024-09-26T10:49:00Z">
        <w:r w:rsidR="002E0F2D" w:rsidDel="00B43FC8">
          <w:rPr>
            <w:lang w:val="et-EE"/>
          </w:rPr>
          <w:delText xml:space="preserve">sh </w:delText>
        </w:r>
      </w:del>
      <w:ins w:id="213" w:author="Inge Mehide" w:date="2024-09-26T10:49:00Z">
        <w:r w:rsidR="00B43FC8">
          <w:rPr>
            <w:lang w:val="et-EE"/>
          </w:rPr>
          <w:t xml:space="preserve">See hõlmab ka </w:t>
        </w:r>
      </w:ins>
      <w:r w:rsidR="002E0F2D">
        <w:rPr>
          <w:lang w:val="et-EE"/>
        </w:rPr>
        <w:t>reegl</w:t>
      </w:r>
      <w:ins w:id="214" w:author="Inge Mehide" w:date="2024-09-26T10:50:00Z">
        <w:r w:rsidR="00B43FC8">
          <w:rPr>
            <w:lang w:val="et-EE"/>
          </w:rPr>
          <w:t>e</w:t>
        </w:r>
      </w:ins>
      <w:r w:rsidR="002E0F2D">
        <w:rPr>
          <w:lang w:val="et-EE"/>
        </w:rPr>
        <w:t>id</w:t>
      </w:r>
      <w:ins w:id="215" w:author="Inge Mehide" w:date="2024-09-26T10:50:00Z">
        <w:r w:rsidR="00B43FC8">
          <w:rPr>
            <w:lang w:val="et-EE"/>
          </w:rPr>
          <w:t>,</w:t>
        </w:r>
      </w:ins>
      <w:r w:rsidR="002E0F2D">
        <w:rPr>
          <w:lang w:val="et-EE"/>
        </w:rPr>
        <w:t xml:space="preserve"> mille põhjal </w:t>
      </w:r>
      <w:r w:rsidR="006E5AD1" w:rsidRPr="00756473">
        <w:rPr>
          <w:lang w:val="et-EE"/>
        </w:rPr>
        <w:t>kompenseer</w:t>
      </w:r>
      <w:r w:rsidR="002E0F2D">
        <w:rPr>
          <w:lang w:val="et-EE"/>
        </w:rPr>
        <w:t>itakse tarbimis</w:t>
      </w:r>
      <w:r w:rsidR="00E51FFA" w:rsidRPr="00756473">
        <w:rPr>
          <w:lang w:val="et-EE"/>
        </w:rPr>
        <w:t xml:space="preserve">kajas osalenud tarbijate </w:t>
      </w:r>
      <w:r w:rsidR="006E5AD1" w:rsidRPr="00756473">
        <w:rPr>
          <w:lang w:val="et-EE"/>
        </w:rPr>
        <w:t xml:space="preserve">bilansihalduritele nende kulud ja makstakse agregaatoritele tasu tarbimise juhtimise kaudu tarbijale madalama elektrihinna näol toodud kasu eest. </w:t>
      </w:r>
      <w:r w:rsidR="00B76994" w:rsidRPr="00756473">
        <w:rPr>
          <w:lang w:val="et-EE"/>
        </w:rPr>
        <w:t>Üks võimalik variant on</w:t>
      </w:r>
      <w:r w:rsidR="006E5AD1" w:rsidRPr="00756473">
        <w:rPr>
          <w:lang w:val="et-EE"/>
        </w:rPr>
        <w:t xml:space="preserve"> puhaskasu (</w:t>
      </w:r>
      <w:r w:rsidR="00112100" w:rsidRPr="00756473">
        <w:rPr>
          <w:lang w:val="et-EE"/>
        </w:rPr>
        <w:t xml:space="preserve">ingl </w:t>
      </w:r>
      <w:r w:rsidR="006E5AD1" w:rsidRPr="00756473">
        <w:rPr>
          <w:i/>
          <w:iCs/>
          <w:lang w:val="et-EE"/>
        </w:rPr>
        <w:t>net-</w:t>
      </w:r>
      <w:proofErr w:type="spellStart"/>
      <w:r w:rsidR="006E5AD1" w:rsidRPr="00756473">
        <w:rPr>
          <w:i/>
          <w:iCs/>
          <w:lang w:val="et-EE"/>
        </w:rPr>
        <w:t>benefit</w:t>
      </w:r>
      <w:proofErr w:type="spellEnd"/>
      <w:r w:rsidR="006E5AD1" w:rsidRPr="00756473">
        <w:rPr>
          <w:lang w:val="et-EE"/>
        </w:rPr>
        <w:t>) me</w:t>
      </w:r>
      <w:r w:rsidR="00E56B37">
        <w:rPr>
          <w:lang w:val="et-EE"/>
        </w:rPr>
        <w:t>toodika</w:t>
      </w:r>
      <w:r w:rsidR="006E5AD1" w:rsidRPr="00756473">
        <w:rPr>
          <w:lang w:val="et-EE"/>
        </w:rPr>
        <w:t>, mille raames kvantifitseeritakse tarbijale tekkinud kasu ja</w:t>
      </w:r>
      <w:r w:rsidR="00B76994" w:rsidRPr="00756473">
        <w:rPr>
          <w:lang w:val="et-EE"/>
        </w:rPr>
        <w:t xml:space="preserve"> makstakse selle alusel tarbimise juhtimises osalenud tarbijale tasu kas otse või agregaatori</w:t>
      </w:r>
      <w:r w:rsidR="00112100" w:rsidRPr="00756473">
        <w:rPr>
          <w:lang w:val="et-EE"/>
        </w:rPr>
        <w:t xml:space="preserve"> kaudu</w:t>
      </w:r>
      <w:r w:rsidR="00B76994" w:rsidRPr="00756473">
        <w:rPr>
          <w:lang w:val="et-EE"/>
        </w:rPr>
        <w:t>.</w:t>
      </w:r>
      <w:r w:rsidR="00756473" w:rsidRPr="00B55036">
        <w:rPr>
          <w:lang w:val="et-EE"/>
        </w:rPr>
        <w:t xml:space="preserve"> Täpsemad nõuded ja tingimused sätestatakse elektrituru toimi</w:t>
      </w:r>
      <w:ins w:id="216" w:author="Inge Mehide" w:date="2024-09-26T10:53:00Z">
        <w:r w:rsidR="00B43FC8">
          <w:rPr>
            <w:lang w:val="et-EE"/>
          </w:rPr>
          <w:t>mi</w:t>
        </w:r>
      </w:ins>
      <w:r w:rsidR="00756473" w:rsidRPr="00B55036">
        <w:rPr>
          <w:lang w:val="et-EE"/>
        </w:rPr>
        <w:t>se võrgueeskirjas.</w:t>
      </w:r>
    </w:p>
    <w:p w14:paraId="69F291E5" w14:textId="36F5CE3A" w:rsidR="002F0BDC" w:rsidRDefault="002E0F2D" w:rsidP="00B76994">
      <w:pPr>
        <w:pStyle w:val="Normaallaadveeb"/>
        <w:spacing w:afterAutospacing="0"/>
        <w:jc w:val="both"/>
        <w:rPr>
          <w:lang w:val="et-EE"/>
        </w:rPr>
      </w:pPr>
      <w:r>
        <w:rPr>
          <w:lang w:val="et-EE"/>
        </w:rPr>
        <w:t>Elektrisüsteemis</w:t>
      </w:r>
      <w:ins w:id="217" w:author="Inge Mehide" w:date="2024-09-26T10:53:00Z">
        <w:r w:rsidR="00B43FC8" w:rsidRPr="00B43FC8">
          <w:rPr>
            <w:lang w:val="et-EE"/>
          </w:rPr>
          <w:t xml:space="preserve"> </w:t>
        </w:r>
        <w:r w:rsidR="00B43FC8">
          <w:rPr>
            <w:lang w:val="et-EE"/>
          </w:rPr>
          <w:t>tuleb</w:t>
        </w:r>
      </w:ins>
      <w:r>
        <w:rPr>
          <w:lang w:val="et-EE"/>
        </w:rPr>
        <w:t xml:space="preserve"> </w:t>
      </w:r>
      <w:ins w:id="218" w:author="Inge Mehide" w:date="2024-09-26T10:54:00Z">
        <w:r w:rsidR="00B43FC8">
          <w:rPr>
            <w:lang w:val="et-EE"/>
          </w:rPr>
          <w:t xml:space="preserve">tagada </w:t>
        </w:r>
      </w:ins>
      <w:r>
        <w:rPr>
          <w:lang w:val="et-EE"/>
        </w:rPr>
        <w:t xml:space="preserve">tarbimise ja tootmise vahel </w:t>
      </w:r>
      <w:del w:id="219" w:author="Inge Mehide" w:date="2024-09-26T10:53:00Z">
        <w:r w:rsidDel="00B43FC8">
          <w:rPr>
            <w:lang w:val="et-EE"/>
          </w:rPr>
          <w:delText xml:space="preserve">tuleb </w:delText>
        </w:r>
      </w:del>
      <w:del w:id="220" w:author="Inge Mehide" w:date="2024-09-26T10:54:00Z">
        <w:r w:rsidDel="00B43FC8">
          <w:rPr>
            <w:lang w:val="et-EE"/>
          </w:rPr>
          <w:delText xml:space="preserve">tagada </w:delText>
        </w:r>
      </w:del>
      <w:r>
        <w:rPr>
          <w:lang w:val="et-EE"/>
        </w:rPr>
        <w:t xml:space="preserve">pidev tasakaal. </w:t>
      </w:r>
      <w:r w:rsidR="002F0BDC">
        <w:rPr>
          <w:lang w:val="et-EE"/>
        </w:rPr>
        <w:t>Bilansihaldur on turuosaline, kes on süsteemihalduriga sõlminud bilansilepingu. Igal turuosalisel on bil</w:t>
      </w:r>
      <w:r w:rsidR="009C7FF4">
        <w:rPr>
          <w:lang w:val="et-EE"/>
        </w:rPr>
        <w:t>an</w:t>
      </w:r>
      <w:r w:rsidR="002F0BDC">
        <w:rPr>
          <w:lang w:val="et-EE"/>
        </w:rPr>
        <w:t>sihaldur, kelle bilansipiirkonnas turuosalise tootmine või tarbimine paikneb. Bilansihaldurid esitavad oma bilans</w:t>
      </w:r>
      <w:ins w:id="221" w:author="Inge Mehide" w:date="2024-09-30T10:37:00Z">
        <w:r w:rsidR="00903FC1">
          <w:rPr>
            <w:lang w:val="et-EE"/>
          </w:rPr>
          <w:t>i</w:t>
        </w:r>
      </w:ins>
      <w:r w:rsidR="002F0BDC">
        <w:rPr>
          <w:lang w:val="et-EE"/>
        </w:rPr>
        <w:t>piirkonna kohta tootmisplaanid, prognoositud tarbimise ja info planeeritud kauplemise kohta teiste turuosalistega. Süsteemihaldur kontrollib, et iga bil</w:t>
      </w:r>
      <w:r w:rsidR="009C7FF4">
        <w:rPr>
          <w:lang w:val="et-EE"/>
        </w:rPr>
        <w:t>an</w:t>
      </w:r>
      <w:r w:rsidR="002F0BDC">
        <w:rPr>
          <w:lang w:val="et-EE"/>
        </w:rPr>
        <w:t>s</w:t>
      </w:r>
      <w:ins w:id="222" w:author="Inge Mehide" w:date="2024-09-30T10:37:00Z">
        <w:r w:rsidR="00903FC1">
          <w:rPr>
            <w:lang w:val="et-EE"/>
          </w:rPr>
          <w:t>i</w:t>
        </w:r>
      </w:ins>
      <w:r w:rsidR="002F0BDC">
        <w:rPr>
          <w:lang w:val="et-EE"/>
        </w:rPr>
        <w:t>halduri bil</w:t>
      </w:r>
      <w:r w:rsidR="009C7FF4">
        <w:rPr>
          <w:lang w:val="et-EE"/>
        </w:rPr>
        <w:t>an</w:t>
      </w:r>
      <w:r w:rsidR="002F0BDC">
        <w:rPr>
          <w:lang w:val="et-EE"/>
        </w:rPr>
        <w:t>siplaanid oleks tasakaalus ja kooskõlas</w:t>
      </w:r>
      <w:del w:id="223" w:author="Inge Mehide" w:date="2024-09-26T10:56:00Z">
        <w:r w:rsidR="002F0BDC" w:rsidDel="00B43FC8">
          <w:rPr>
            <w:lang w:val="et-EE"/>
          </w:rPr>
          <w:delText>t</w:delText>
        </w:r>
      </w:del>
      <w:r w:rsidR="002F0BDC">
        <w:rPr>
          <w:lang w:val="et-EE"/>
        </w:rPr>
        <w:t xml:space="preserve"> teiste bil</w:t>
      </w:r>
      <w:r w:rsidR="009C7FF4">
        <w:rPr>
          <w:lang w:val="et-EE"/>
        </w:rPr>
        <w:t>an</w:t>
      </w:r>
      <w:r w:rsidR="002F0BDC">
        <w:rPr>
          <w:lang w:val="et-EE"/>
        </w:rPr>
        <w:t>sihaldurite bil</w:t>
      </w:r>
      <w:r w:rsidR="009C7FF4">
        <w:rPr>
          <w:lang w:val="et-EE"/>
        </w:rPr>
        <w:t>an</w:t>
      </w:r>
      <w:r w:rsidR="002F0BDC">
        <w:rPr>
          <w:lang w:val="et-EE"/>
        </w:rPr>
        <w:t>siplaanidega. Näiteks kontrollib süsteemihaldur</w:t>
      </w:r>
      <w:ins w:id="224" w:author="Inge Mehide" w:date="2024-09-26T10:56:00Z">
        <w:r w:rsidR="00B43FC8">
          <w:rPr>
            <w:lang w:val="et-EE"/>
          </w:rPr>
          <w:t>,</w:t>
        </w:r>
      </w:ins>
      <w:r w:rsidR="002F0BDC">
        <w:rPr>
          <w:lang w:val="et-EE"/>
        </w:rPr>
        <w:t xml:space="preserve"> kas tarbija </w:t>
      </w:r>
      <w:r w:rsidR="002F0BDC" w:rsidRPr="00C94396">
        <w:rPr>
          <w:lang w:val="et-EE"/>
        </w:rPr>
        <w:t>agregaatori</w:t>
      </w:r>
      <w:r w:rsidR="002F0BDC">
        <w:rPr>
          <w:lang w:val="et-EE"/>
        </w:rPr>
        <w:t xml:space="preserve"> bilansihalduri</w:t>
      </w:r>
      <w:r w:rsidR="002F0BDC" w:rsidRPr="00C94396">
        <w:rPr>
          <w:lang w:val="et-EE"/>
        </w:rPr>
        <w:t xml:space="preserve"> ja tarbija elektrimüüja bilansihalduri</w:t>
      </w:r>
      <w:r w:rsidR="002F0BDC">
        <w:rPr>
          <w:lang w:val="et-EE"/>
        </w:rPr>
        <w:t xml:space="preserve"> bilansiplaanid on tasakaalus. Kui </w:t>
      </w:r>
      <w:commentRangeStart w:id="225"/>
      <w:del w:id="226" w:author="Inge Mehide" w:date="2024-09-26T10:57:00Z">
        <w:r w:rsidR="002F0BDC" w:rsidDel="00B43FC8">
          <w:rPr>
            <w:lang w:val="et-EE"/>
          </w:rPr>
          <w:delText>tarbija ja</w:delText>
        </w:r>
      </w:del>
      <w:del w:id="227" w:author="Inge Mehide" w:date="2024-09-30T10:54:00Z">
        <w:r w:rsidR="002F0BDC" w:rsidDel="00177D2E">
          <w:rPr>
            <w:lang w:val="et-EE"/>
          </w:rPr>
          <w:delText xml:space="preserve"> </w:delText>
        </w:r>
      </w:del>
      <w:commentRangeEnd w:id="225"/>
      <w:r w:rsidR="00B43FC8">
        <w:rPr>
          <w:rStyle w:val="Kommentaariviide"/>
          <w:rFonts w:asciiTheme="minorHAnsi" w:eastAsiaTheme="minorHAnsi" w:hAnsiTheme="minorHAnsi" w:cstheme="minorBidi"/>
          <w:lang w:val="et-EE" w:eastAsia="en-US"/>
        </w:rPr>
        <w:commentReference w:id="225"/>
      </w:r>
      <w:r w:rsidR="002F0BDC">
        <w:rPr>
          <w:lang w:val="et-EE"/>
        </w:rPr>
        <w:t xml:space="preserve">tarbimist tarbimiskaja tulemusena vähendatakse, siis tekib ebakõla tarbija </w:t>
      </w:r>
      <w:r w:rsidR="002F0BDC" w:rsidRPr="00C94396">
        <w:rPr>
          <w:lang w:val="et-EE"/>
        </w:rPr>
        <w:t>agregaatori</w:t>
      </w:r>
      <w:r w:rsidR="002F0BDC">
        <w:rPr>
          <w:lang w:val="et-EE"/>
        </w:rPr>
        <w:t xml:space="preserve"> bilansihalduri</w:t>
      </w:r>
      <w:r w:rsidR="002F0BDC" w:rsidRPr="00C94396">
        <w:rPr>
          <w:lang w:val="et-EE"/>
        </w:rPr>
        <w:t xml:space="preserve"> ja tarbija elektrimüüja bilansihalduri</w:t>
      </w:r>
      <w:r w:rsidR="002F0BDC">
        <w:rPr>
          <w:lang w:val="et-EE"/>
        </w:rPr>
        <w:t xml:space="preserve"> bilansiplaanide vahel</w:t>
      </w:r>
      <w:ins w:id="228" w:author="Inge Mehide" w:date="2024-09-26T10:58:00Z">
        <w:r w:rsidR="00B43FC8">
          <w:rPr>
            <w:lang w:val="et-EE"/>
          </w:rPr>
          <w:t>. Näide</w:t>
        </w:r>
      </w:ins>
      <w:r w:rsidR="002F0BDC">
        <w:rPr>
          <w:lang w:val="et-EE"/>
        </w:rPr>
        <w:t>:</w:t>
      </w:r>
    </w:p>
    <w:p w14:paraId="30CA8AEB" w14:textId="7C099CFD" w:rsidR="002F0BDC" w:rsidRDefault="002F0BDC" w:rsidP="002F0BDC">
      <w:pPr>
        <w:pStyle w:val="Normaallaadveeb"/>
        <w:numPr>
          <w:ilvl w:val="0"/>
          <w:numId w:val="22"/>
        </w:numPr>
        <w:spacing w:afterAutospacing="0"/>
        <w:jc w:val="both"/>
        <w:rPr>
          <w:lang w:val="et-EE"/>
        </w:rPr>
      </w:pPr>
      <w:r>
        <w:rPr>
          <w:lang w:val="et-EE"/>
        </w:rPr>
        <w:t xml:space="preserve">tarbija </w:t>
      </w:r>
      <w:r w:rsidRPr="00C94396">
        <w:rPr>
          <w:lang w:val="et-EE"/>
        </w:rPr>
        <w:t>agregaatori</w:t>
      </w:r>
      <w:r>
        <w:rPr>
          <w:lang w:val="et-EE"/>
        </w:rPr>
        <w:t xml:space="preserve"> bilansihalduri bil</w:t>
      </w:r>
      <w:r w:rsidR="00991C89">
        <w:rPr>
          <w:lang w:val="et-EE"/>
        </w:rPr>
        <w:t>an</w:t>
      </w:r>
      <w:r>
        <w:rPr>
          <w:lang w:val="et-EE"/>
        </w:rPr>
        <w:t>siplaan sisaldab tarbimiskajas aktiveeritud kogust</w:t>
      </w:r>
      <w:r w:rsidR="00991C89">
        <w:rPr>
          <w:lang w:val="et-EE"/>
        </w:rPr>
        <w:t xml:space="preserve"> </w:t>
      </w:r>
      <w:del w:id="229" w:author="Inge Mehide" w:date="2024-09-26T10:59:00Z">
        <w:r w:rsidR="00991C89" w:rsidDel="004A3BB3">
          <w:rPr>
            <w:lang w:val="et-EE"/>
          </w:rPr>
          <w:delText>nt -</w:delText>
        </w:r>
      </w:del>
      <w:commentRangeStart w:id="230"/>
      <w:ins w:id="231" w:author="Inge Mehide" w:date="2024-09-26T10:59:00Z">
        <w:r w:rsidR="004A3BB3">
          <w:rPr>
            <w:lang w:val="et-EE"/>
          </w:rPr>
          <w:t>–</w:t>
        </w:r>
      </w:ins>
      <w:commentRangeEnd w:id="230"/>
      <w:ins w:id="232" w:author="Inge Mehide" w:date="2024-09-26T11:00:00Z">
        <w:r w:rsidR="004A3BB3">
          <w:rPr>
            <w:rStyle w:val="Kommentaariviide"/>
            <w:rFonts w:asciiTheme="minorHAnsi" w:eastAsiaTheme="minorHAnsi" w:hAnsiTheme="minorHAnsi" w:cstheme="minorBidi"/>
            <w:lang w:val="et-EE" w:eastAsia="en-US"/>
          </w:rPr>
          <w:commentReference w:id="230"/>
        </w:r>
      </w:ins>
      <w:r w:rsidR="00991C89">
        <w:rPr>
          <w:lang w:val="et-EE"/>
        </w:rPr>
        <w:t>20 kWh</w:t>
      </w:r>
      <w:r>
        <w:rPr>
          <w:lang w:val="et-EE"/>
        </w:rPr>
        <w:t>;</w:t>
      </w:r>
    </w:p>
    <w:p w14:paraId="5C8A06D0" w14:textId="05ECE479" w:rsidR="002F0BDC" w:rsidRDefault="002F0BDC" w:rsidP="002F0BDC">
      <w:pPr>
        <w:pStyle w:val="Normaallaadveeb"/>
        <w:numPr>
          <w:ilvl w:val="0"/>
          <w:numId w:val="22"/>
        </w:numPr>
        <w:spacing w:afterAutospacing="0"/>
        <w:jc w:val="both"/>
        <w:rPr>
          <w:lang w:val="et-EE"/>
        </w:rPr>
      </w:pPr>
      <w:r>
        <w:rPr>
          <w:lang w:val="et-EE"/>
        </w:rPr>
        <w:t>t</w:t>
      </w:r>
      <w:r w:rsidRPr="00C94396">
        <w:rPr>
          <w:lang w:val="et-EE"/>
        </w:rPr>
        <w:t>arbija elektrimüüja bilansihalduri</w:t>
      </w:r>
      <w:r>
        <w:rPr>
          <w:lang w:val="et-EE"/>
        </w:rPr>
        <w:t xml:space="preserve"> bilansiplaan </w:t>
      </w:r>
      <w:r w:rsidR="00991C89">
        <w:rPr>
          <w:lang w:val="et-EE"/>
        </w:rPr>
        <w:t xml:space="preserve">selle kogusega ei arvesta ehk see sisaldab prognoositud tarbimist </w:t>
      </w:r>
      <w:del w:id="233" w:author="Inge Mehide" w:date="2024-09-26T10:59:00Z">
        <w:r w:rsidR="00991C89" w:rsidDel="004A3BB3">
          <w:rPr>
            <w:lang w:val="et-EE"/>
          </w:rPr>
          <w:delText xml:space="preserve">nt </w:delText>
        </w:r>
      </w:del>
      <w:r w:rsidR="00991C89">
        <w:rPr>
          <w:lang w:val="et-EE"/>
        </w:rPr>
        <w:t>+20 kWh;</w:t>
      </w:r>
    </w:p>
    <w:p w14:paraId="633A5963" w14:textId="59D4D6EF" w:rsidR="00991C89" w:rsidRDefault="00991C89" w:rsidP="002F0BDC">
      <w:pPr>
        <w:pStyle w:val="Normaallaadveeb"/>
        <w:numPr>
          <w:ilvl w:val="0"/>
          <w:numId w:val="22"/>
        </w:numPr>
        <w:spacing w:afterAutospacing="0"/>
        <w:jc w:val="both"/>
        <w:rPr>
          <w:lang w:val="et-EE"/>
        </w:rPr>
      </w:pPr>
      <w:r>
        <w:rPr>
          <w:lang w:val="et-EE"/>
        </w:rPr>
        <w:t>kuna bilansihaldur teab</w:t>
      </w:r>
      <w:ins w:id="234" w:author="Inge Mehide" w:date="2024-09-26T10:59:00Z">
        <w:r w:rsidR="004A3BB3">
          <w:rPr>
            <w:lang w:val="et-EE"/>
          </w:rPr>
          <w:t>,</w:t>
        </w:r>
      </w:ins>
      <w:r>
        <w:rPr>
          <w:lang w:val="et-EE"/>
        </w:rPr>
        <w:t xml:space="preserve"> mi</w:t>
      </w:r>
      <w:ins w:id="235" w:author="Inge Mehide" w:date="2024-09-26T10:59:00Z">
        <w:r w:rsidR="004A3BB3">
          <w:rPr>
            <w:lang w:val="et-EE"/>
          </w:rPr>
          <w:t>lli</w:t>
        </w:r>
      </w:ins>
      <w:r>
        <w:rPr>
          <w:lang w:val="et-EE"/>
        </w:rPr>
        <w:t>s</w:t>
      </w:r>
      <w:ins w:id="236" w:author="Inge Mehide" w:date="2024-09-26T10:59:00Z">
        <w:r w:rsidR="004A3BB3">
          <w:rPr>
            <w:lang w:val="et-EE"/>
          </w:rPr>
          <w:t>e</w:t>
        </w:r>
      </w:ins>
      <w:r>
        <w:rPr>
          <w:lang w:val="et-EE"/>
        </w:rPr>
        <w:t xml:space="preserve"> tarbija tarbimist agregeerimise tulemusena vähendati, </w:t>
      </w:r>
      <w:del w:id="237" w:author="Inge Mehide" w:date="2024-09-26T11:00:00Z">
        <w:r w:rsidDel="004A3BB3">
          <w:rPr>
            <w:lang w:val="et-EE"/>
          </w:rPr>
          <w:delText xml:space="preserve">siis ta </w:delText>
        </w:r>
      </w:del>
      <w:r>
        <w:rPr>
          <w:lang w:val="et-EE"/>
        </w:rPr>
        <w:t xml:space="preserve">määrab </w:t>
      </w:r>
      <w:ins w:id="238" w:author="Inge Mehide" w:date="2024-09-26T11:00:00Z">
        <w:r w:rsidR="004A3BB3">
          <w:rPr>
            <w:lang w:val="et-EE"/>
          </w:rPr>
          <w:t xml:space="preserve">ta </w:t>
        </w:r>
      </w:ins>
      <w:r>
        <w:rPr>
          <w:lang w:val="et-EE"/>
        </w:rPr>
        <w:t xml:space="preserve">agregeeritud koguse 20 kWh tarbija </w:t>
      </w:r>
      <w:r w:rsidRPr="00C94396">
        <w:rPr>
          <w:lang w:val="et-EE"/>
        </w:rPr>
        <w:t>agregaatori</w:t>
      </w:r>
      <w:r>
        <w:rPr>
          <w:lang w:val="et-EE"/>
        </w:rPr>
        <w:t xml:space="preserve"> bilansihalduri</w:t>
      </w:r>
      <w:r w:rsidRPr="00C94396">
        <w:rPr>
          <w:lang w:val="et-EE"/>
        </w:rPr>
        <w:t xml:space="preserve"> ja tarbija elektrimüüja bilansihalduri</w:t>
      </w:r>
      <w:r>
        <w:rPr>
          <w:lang w:val="et-EE"/>
        </w:rPr>
        <w:t xml:space="preserve"> bilansiplaanide vahel tarnena ehk bilansiplaanid viiakse omavahel tasakaalu;</w:t>
      </w:r>
    </w:p>
    <w:p w14:paraId="4EE3BD17" w14:textId="305C4029" w:rsidR="002F0BDC" w:rsidRPr="00991C89" w:rsidRDefault="00991C89" w:rsidP="00B55036">
      <w:pPr>
        <w:pStyle w:val="Normaallaadveeb"/>
        <w:numPr>
          <w:ilvl w:val="0"/>
          <w:numId w:val="22"/>
        </w:numPr>
        <w:spacing w:afterAutospacing="0"/>
        <w:jc w:val="both"/>
        <w:rPr>
          <w:lang w:val="et-EE"/>
        </w:rPr>
      </w:pPr>
      <w:r w:rsidRPr="00991C89">
        <w:rPr>
          <w:lang w:val="et-EE"/>
        </w:rPr>
        <w:t xml:space="preserve">kuna tarbija elektrimüüja bilansihalduri bilansiplaanist võetakse </w:t>
      </w:r>
      <w:del w:id="239" w:author="Inge Mehide" w:date="2024-09-26T11:01:00Z">
        <w:r w:rsidRPr="00991C89" w:rsidDel="004A3BB3">
          <w:rPr>
            <w:lang w:val="et-EE"/>
          </w:rPr>
          <w:delText xml:space="preserve">elektrikogus nt </w:delText>
        </w:r>
      </w:del>
      <w:r w:rsidRPr="00991C89">
        <w:rPr>
          <w:lang w:val="et-EE"/>
        </w:rPr>
        <w:t>20 kWh elektrit, mille ta on s</w:t>
      </w:r>
      <w:del w:id="240" w:author="Inge Mehide" w:date="2024-09-26T11:02:00Z">
        <w:r w:rsidRPr="00991C89" w:rsidDel="004A3BB3">
          <w:rPr>
            <w:lang w:val="et-EE"/>
          </w:rPr>
          <w:delText>e</w:delText>
        </w:r>
      </w:del>
      <w:r w:rsidRPr="00991C89">
        <w:rPr>
          <w:lang w:val="et-EE"/>
        </w:rPr>
        <w:t>o</w:t>
      </w:r>
      <w:ins w:id="241" w:author="Inge Mehide" w:date="2024-09-26T11:02:00Z">
        <w:r w:rsidR="004A3BB3">
          <w:rPr>
            <w:lang w:val="et-EE"/>
          </w:rPr>
          <w:t>e</w:t>
        </w:r>
      </w:ins>
      <w:r w:rsidRPr="00991C89">
        <w:rPr>
          <w:lang w:val="et-EE"/>
        </w:rPr>
        <w:t xml:space="preserve">tanud tarbija prognoositud tarbimise katmiseks ja </w:t>
      </w:r>
      <w:del w:id="242" w:author="Inge Mehide" w:date="2024-09-26T11:02:00Z">
        <w:r w:rsidRPr="00991C89" w:rsidDel="004A3BB3">
          <w:rPr>
            <w:lang w:val="et-EE"/>
          </w:rPr>
          <w:delText>selle elektri</w:delText>
        </w:r>
      </w:del>
      <w:ins w:id="243" w:author="Inge Mehide" w:date="2024-09-26T11:02:00Z">
        <w:r w:rsidR="004A3BB3">
          <w:rPr>
            <w:lang w:val="et-EE"/>
          </w:rPr>
          <w:t>mille</w:t>
        </w:r>
      </w:ins>
      <w:r w:rsidRPr="00991C89">
        <w:rPr>
          <w:lang w:val="et-EE"/>
        </w:rPr>
        <w:t xml:space="preserve"> soetamisega on tarbija elektrimüüja bilansihaldur kandnud kulusid, siis on õigustatud, et </w:t>
      </w:r>
      <w:r>
        <w:rPr>
          <w:lang w:val="et-EE"/>
        </w:rPr>
        <w:t>selle elektrikogusega seotud kulutused</w:t>
      </w:r>
      <w:r w:rsidR="000B00C5">
        <w:rPr>
          <w:lang w:val="et-EE"/>
        </w:rPr>
        <w:t xml:space="preserve"> tarbija elektrimüüja bil</w:t>
      </w:r>
      <w:r w:rsidR="009C7FF4">
        <w:rPr>
          <w:lang w:val="et-EE"/>
        </w:rPr>
        <w:t>an</w:t>
      </w:r>
      <w:r w:rsidR="000B00C5">
        <w:rPr>
          <w:lang w:val="et-EE"/>
        </w:rPr>
        <w:t>sihaldurile kompenseeritakse</w:t>
      </w:r>
      <w:r w:rsidR="00E56B37">
        <w:rPr>
          <w:lang w:val="et-EE"/>
        </w:rPr>
        <w:t xml:space="preserve"> (makstakse rahalist hüvitist)</w:t>
      </w:r>
      <w:r w:rsidR="002F0BDC" w:rsidRPr="00991C89">
        <w:rPr>
          <w:lang w:val="et-EE"/>
        </w:rPr>
        <w:t>.</w:t>
      </w:r>
      <w:r w:rsidR="000B00C5">
        <w:rPr>
          <w:lang w:val="et-EE"/>
        </w:rPr>
        <w:t xml:space="preserve"> Mis hinnaga ja kes eelmainitud elektrikogus</w:t>
      </w:r>
      <w:ins w:id="244" w:author="Inge Mehide" w:date="2024-09-26T11:03:00Z">
        <w:r w:rsidR="004A3BB3">
          <w:rPr>
            <w:lang w:val="et-EE"/>
          </w:rPr>
          <w:t>e</w:t>
        </w:r>
      </w:ins>
      <w:r w:rsidR="000B00C5">
        <w:rPr>
          <w:lang w:val="et-EE"/>
        </w:rPr>
        <w:t xml:space="preserve"> kompenseeri</w:t>
      </w:r>
      <w:ins w:id="245" w:author="Inge Mehide" w:date="2024-09-26T11:03:00Z">
        <w:r w:rsidR="004A3BB3">
          <w:rPr>
            <w:lang w:val="et-EE"/>
          </w:rPr>
          <w:t>b</w:t>
        </w:r>
      </w:ins>
      <w:del w:id="246" w:author="Inge Mehide" w:date="2024-09-26T11:03:00Z">
        <w:r w:rsidR="000B00C5" w:rsidDel="004A3BB3">
          <w:rPr>
            <w:lang w:val="et-EE"/>
          </w:rPr>
          <w:delText>takse</w:delText>
        </w:r>
      </w:del>
      <w:ins w:id="247" w:author="Inge Mehide" w:date="2024-09-26T11:03:00Z">
        <w:r w:rsidR="004A3BB3">
          <w:rPr>
            <w:lang w:val="et-EE"/>
          </w:rPr>
          <w:t>,</w:t>
        </w:r>
      </w:ins>
      <w:r w:rsidR="000B00C5">
        <w:rPr>
          <w:lang w:val="et-EE"/>
        </w:rPr>
        <w:t xml:space="preserve"> sõltub kompensatsiooni metoodikast, mille arvutamise põhimõtted sätestatakse elektrituru toimimise võrgueeskirjas.</w:t>
      </w:r>
    </w:p>
    <w:p w14:paraId="5F316DB2" w14:textId="3C61D1CB" w:rsidR="00756473" w:rsidDel="004A3BB3" w:rsidRDefault="00756473" w:rsidP="00B76994">
      <w:pPr>
        <w:pStyle w:val="Normaallaadveeb"/>
        <w:spacing w:afterAutospacing="0"/>
        <w:jc w:val="both"/>
        <w:rPr>
          <w:del w:id="248" w:author="Inge Mehide" w:date="2024-09-26T11:07:00Z"/>
          <w:lang w:val="et-EE"/>
        </w:rPr>
      </w:pPr>
      <w:r w:rsidRPr="00B55036">
        <w:rPr>
          <w:lang w:val="et-EE"/>
        </w:rPr>
        <w:t xml:space="preserve">Tsentraalse arveldusega </w:t>
      </w:r>
      <w:r>
        <w:rPr>
          <w:lang w:val="et-EE"/>
        </w:rPr>
        <w:t>turu</w:t>
      </w:r>
      <w:r w:rsidRPr="00B55036">
        <w:rPr>
          <w:lang w:val="et-EE"/>
        </w:rPr>
        <w:t>mudel</w:t>
      </w:r>
      <w:ins w:id="249" w:author="Inge Mehide" w:date="2024-09-26T11:06:00Z">
        <w:r w:rsidR="004A3BB3">
          <w:rPr>
            <w:lang w:val="et-EE"/>
          </w:rPr>
          <w:t xml:space="preserve"> </w:t>
        </w:r>
        <w:commentRangeStart w:id="250"/>
        <w:r w:rsidR="004A3BB3">
          <w:rPr>
            <w:lang w:val="et-EE"/>
          </w:rPr>
          <w:t xml:space="preserve">tähendab, et </w:t>
        </w:r>
      </w:ins>
      <w:del w:id="251" w:author="Inge Mehide" w:date="2024-09-26T11:06:00Z">
        <w:r w:rsidRPr="00B55036" w:rsidDel="004A3BB3">
          <w:rPr>
            <w:lang w:val="et-EE"/>
          </w:rPr>
          <w:delText>:</w:delText>
        </w:r>
      </w:del>
      <w:commentRangeEnd w:id="250"/>
      <w:r w:rsidR="004A3BB3">
        <w:rPr>
          <w:rStyle w:val="Kommentaariviide"/>
          <w:rFonts w:asciiTheme="minorHAnsi" w:eastAsiaTheme="minorHAnsi" w:hAnsiTheme="minorHAnsi" w:cstheme="minorBidi"/>
          <w:lang w:val="et-EE" w:eastAsia="en-US"/>
        </w:rPr>
        <w:commentReference w:id="250"/>
      </w:r>
    </w:p>
    <w:p w14:paraId="798BCC4E" w14:textId="513123B9" w:rsidR="002E0F2D" w:rsidRDefault="00C94396">
      <w:pPr>
        <w:pStyle w:val="Normaallaadveeb"/>
        <w:spacing w:afterAutospacing="0"/>
        <w:jc w:val="both"/>
        <w:rPr>
          <w:lang w:val="et-EE"/>
        </w:rPr>
        <w:pPrChange w:id="252" w:author="Inge Mehide" w:date="2024-09-26T11:07:00Z">
          <w:pPr>
            <w:pStyle w:val="Normaallaadveeb"/>
            <w:numPr>
              <w:numId w:val="20"/>
            </w:numPr>
            <w:spacing w:afterAutospacing="0"/>
            <w:ind w:left="720" w:hanging="360"/>
            <w:jc w:val="both"/>
          </w:pPr>
        </w:pPrChange>
      </w:pPr>
      <w:del w:id="253" w:author="Inge Mehide" w:date="2024-09-26T11:07:00Z">
        <w:r w:rsidRPr="00C94396" w:rsidDel="004A3BB3">
          <w:rPr>
            <w:lang w:val="et-EE"/>
          </w:rPr>
          <w:delText>E</w:delText>
        </w:r>
      </w:del>
      <w:ins w:id="254" w:author="Inge Mehide" w:date="2024-09-26T11:07:00Z">
        <w:r w:rsidR="004A3BB3">
          <w:rPr>
            <w:lang w:val="et-EE"/>
          </w:rPr>
          <w:t>e</w:t>
        </w:r>
      </w:ins>
      <w:r w:rsidRPr="00C94396">
        <w:rPr>
          <w:lang w:val="et-EE"/>
        </w:rPr>
        <w:t>nergiavahetus</w:t>
      </w:r>
      <w:r>
        <w:rPr>
          <w:lang w:val="et-EE"/>
        </w:rPr>
        <w:t>e ja kompensatsiooni arvestust</w:t>
      </w:r>
      <w:r w:rsidRPr="00C94396">
        <w:rPr>
          <w:lang w:val="et-EE"/>
        </w:rPr>
        <w:t xml:space="preserve"> </w:t>
      </w:r>
      <w:r>
        <w:rPr>
          <w:lang w:val="et-EE"/>
        </w:rPr>
        <w:t xml:space="preserve">tarbija </w:t>
      </w:r>
      <w:r w:rsidRPr="00C94396">
        <w:rPr>
          <w:lang w:val="et-EE"/>
        </w:rPr>
        <w:t>agregaatori</w:t>
      </w:r>
      <w:r>
        <w:rPr>
          <w:lang w:val="et-EE"/>
        </w:rPr>
        <w:t xml:space="preserve"> bilansihalduri</w:t>
      </w:r>
      <w:r w:rsidRPr="00C94396">
        <w:rPr>
          <w:lang w:val="et-EE"/>
        </w:rPr>
        <w:t xml:space="preserve"> ja tarbija elektrimüüja bilansihalduri vahel teeb neutraalne organ, kelleks on</w:t>
      </w:r>
      <w:r>
        <w:rPr>
          <w:lang w:val="et-EE"/>
        </w:rPr>
        <w:t xml:space="preserve"> </w:t>
      </w:r>
      <w:r w:rsidRPr="00C94396">
        <w:rPr>
          <w:lang w:val="et-EE"/>
        </w:rPr>
        <w:t>süsteemihaldur.</w:t>
      </w:r>
      <w:r>
        <w:rPr>
          <w:lang w:val="et-EE"/>
        </w:rPr>
        <w:t xml:space="preserve"> Tarbimiskajas osalenud elektrienergia märgitakse tarnena eelmainitud bil</w:t>
      </w:r>
      <w:r w:rsidR="002E0F2D">
        <w:rPr>
          <w:lang w:val="et-EE"/>
        </w:rPr>
        <w:t>an</w:t>
      </w:r>
      <w:r>
        <w:rPr>
          <w:lang w:val="et-EE"/>
        </w:rPr>
        <w:t>sihaldurite vahel.</w:t>
      </w:r>
    </w:p>
    <w:p w14:paraId="2144FCD8" w14:textId="4EBD4A7F" w:rsidR="002E0F2D" w:rsidDel="004A3BB3" w:rsidRDefault="000B00C5" w:rsidP="000B00C5">
      <w:pPr>
        <w:pStyle w:val="Normaallaadveeb"/>
        <w:spacing w:afterAutospacing="0"/>
        <w:jc w:val="both"/>
        <w:rPr>
          <w:del w:id="255" w:author="Inge Mehide" w:date="2024-09-26T11:08:00Z"/>
          <w:lang w:val="et-EE"/>
        </w:rPr>
      </w:pPr>
      <w:r>
        <w:rPr>
          <w:lang w:val="et-EE"/>
        </w:rPr>
        <w:t>P</w:t>
      </w:r>
      <w:r w:rsidRPr="00756473">
        <w:rPr>
          <w:lang w:val="et-EE"/>
        </w:rPr>
        <w:t xml:space="preserve">uhaskasu (ingl </w:t>
      </w:r>
      <w:r w:rsidRPr="00756473">
        <w:rPr>
          <w:i/>
          <w:iCs/>
          <w:lang w:val="et-EE"/>
        </w:rPr>
        <w:t>net-</w:t>
      </w:r>
      <w:proofErr w:type="spellStart"/>
      <w:r w:rsidRPr="00756473">
        <w:rPr>
          <w:i/>
          <w:iCs/>
          <w:lang w:val="et-EE"/>
        </w:rPr>
        <w:t>benefit</w:t>
      </w:r>
      <w:proofErr w:type="spellEnd"/>
      <w:r w:rsidRPr="00756473">
        <w:rPr>
          <w:lang w:val="et-EE"/>
        </w:rPr>
        <w:t xml:space="preserve">) </w:t>
      </w:r>
      <w:r w:rsidR="00E56B37">
        <w:rPr>
          <w:lang w:val="et-EE"/>
        </w:rPr>
        <w:t>metoodika</w:t>
      </w:r>
      <w:r>
        <w:rPr>
          <w:lang w:val="et-EE"/>
        </w:rPr>
        <w:t xml:space="preserve"> on üks võimalikke kompensatsiooni metoodikaid</w:t>
      </w:r>
      <w:r w:rsidR="00E56B37">
        <w:rPr>
          <w:lang w:val="et-EE"/>
        </w:rPr>
        <w:t xml:space="preserve"> rahalise hüvitise maksmiseks</w:t>
      </w:r>
      <w:ins w:id="256" w:author="Inge Mehide" w:date="2024-09-26T11:05:00Z">
        <w:r w:rsidR="004A3BB3">
          <w:rPr>
            <w:lang w:val="et-EE"/>
          </w:rPr>
          <w:t>.</w:t>
        </w:r>
      </w:ins>
      <w:del w:id="257" w:author="Inge Mehide" w:date="2024-09-26T11:05:00Z">
        <w:r w:rsidDel="004A3BB3">
          <w:rPr>
            <w:lang w:val="et-EE"/>
          </w:rPr>
          <w:delText>:</w:delText>
        </w:r>
      </w:del>
      <w:ins w:id="258" w:author="Inge Mehide" w:date="2024-09-26T11:08:00Z">
        <w:r w:rsidR="004A3BB3">
          <w:rPr>
            <w:lang w:val="et-EE"/>
          </w:rPr>
          <w:t xml:space="preserve"> </w:t>
        </w:r>
      </w:ins>
    </w:p>
    <w:p w14:paraId="2A2250FA" w14:textId="0CD069D3" w:rsidR="000B00C5" w:rsidRDefault="000B00C5">
      <w:pPr>
        <w:pStyle w:val="Normaallaadveeb"/>
        <w:spacing w:afterAutospacing="0"/>
        <w:jc w:val="both"/>
        <w:rPr>
          <w:lang w:val="et-EE"/>
        </w:rPr>
        <w:pPrChange w:id="259" w:author="Inge Mehide" w:date="2024-09-26T11:08:00Z">
          <w:pPr>
            <w:pStyle w:val="Normaallaadveeb"/>
            <w:numPr>
              <w:numId w:val="20"/>
            </w:numPr>
            <w:spacing w:afterAutospacing="0"/>
            <w:ind w:left="720" w:hanging="360"/>
            <w:jc w:val="both"/>
          </w:pPr>
        </w:pPrChange>
      </w:pPr>
      <w:commentRangeStart w:id="260"/>
      <w:del w:id="261" w:author="Inge Mehide" w:date="2024-09-26T11:08:00Z">
        <w:r w:rsidDel="004A3BB3">
          <w:rPr>
            <w:lang w:val="et-EE"/>
          </w:rPr>
          <w:delText>m</w:delText>
        </w:r>
      </w:del>
      <w:ins w:id="262" w:author="Inge Mehide" w:date="2024-09-26T11:08:00Z">
        <w:r w:rsidR="004A3BB3">
          <w:rPr>
            <w:lang w:val="et-EE"/>
          </w:rPr>
          <w:t>M</w:t>
        </w:r>
      </w:ins>
      <w:r>
        <w:rPr>
          <w:lang w:val="et-EE"/>
        </w:rPr>
        <w:t>etoodika</w:t>
      </w:r>
      <w:commentRangeEnd w:id="260"/>
      <w:r w:rsidR="00257AA6">
        <w:rPr>
          <w:rStyle w:val="Kommentaariviide"/>
          <w:rFonts w:asciiTheme="minorHAnsi" w:eastAsiaTheme="minorHAnsi" w:hAnsiTheme="minorHAnsi" w:cstheme="minorBidi"/>
          <w:lang w:val="et-EE" w:eastAsia="en-US"/>
        </w:rPr>
        <w:commentReference w:id="260"/>
      </w:r>
      <w:r>
        <w:rPr>
          <w:lang w:val="et-EE"/>
        </w:rPr>
        <w:t xml:space="preserve"> kasutamine on kooskõlas direktiivi (EL) 2019/944 artikkel 17 punktiga </w:t>
      </w:r>
      <w:r w:rsidR="00E56B37">
        <w:rPr>
          <w:lang w:val="et-EE"/>
        </w:rPr>
        <w:t>4, mille kohaselt r</w:t>
      </w:r>
      <w:r w:rsidR="00E56B37" w:rsidRPr="00E56B37">
        <w:rPr>
          <w:lang w:val="et-EE"/>
        </w:rPr>
        <w:t xml:space="preserve">ahaline hüvitis ei tohi </w:t>
      </w:r>
      <w:del w:id="263" w:author="Inge Mehide" w:date="2024-09-26T11:10:00Z">
        <w:r w:rsidR="00E56B37" w:rsidRPr="00E56B37" w:rsidDel="00DF4507">
          <w:rPr>
            <w:lang w:val="et-EE"/>
          </w:rPr>
          <w:delText>olla takistuseks</w:delText>
        </w:r>
      </w:del>
      <w:ins w:id="264" w:author="Inge Mehide" w:date="2024-09-26T11:10:00Z">
        <w:r w:rsidR="00DF4507">
          <w:rPr>
            <w:lang w:val="et-EE"/>
          </w:rPr>
          <w:t>takistada</w:t>
        </w:r>
      </w:ins>
      <w:r w:rsidR="00E56B37" w:rsidRPr="00E56B37">
        <w:rPr>
          <w:lang w:val="et-EE"/>
        </w:rPr>
        <w:t xml:space="preserve"> agregeerimisega tegelevate turuosaliste turule sisenemis</w:t>
      </w:r>
      <w:ins w:id="265" w:author="Inge Mehide" w:date="2024-09-26T11:10:00Z">
        <w:r w:rsidR="00DF4507">
          <w:rPr>
            <w:lang w:val="et-EE"/>
          </w:rPr>
          <w:t>t</w:t>
        </w:r>
      </w:ins>
      <w:del w:id="266" w:author="Inge Mehide" w:date="2024-09-26T11:10:00Z">
        <w:r w:rsidR="00E56B37" w:rsidRPr="00E56B37" w:rsidDel="00DF4507">
          <w:rPr>
            <w:lang w:val="et-EE"/>
          </w:rPr>
          <w:delText>ele</w:delText>
        </w:r>
      </w:del>
      <w:r w:rsidR="00E56B37">
        <w:rPr>
          <w:lang w:val="et-EE"/>
        </w:rPr>
        <w:t xml:space="preserve"> ja </w:t>
      </w:r>
      <w:proofErr w:type="spellStart"/>
      <w:r w:rsidR="00E56B37">
        <w:rPr>
          <w:lang w:val="et-EE"/>
        </w:rPr>
        <w:t>agregaatorilt</w:t>
      </w:r>
      <w:proofErr w:type="spellEnd"/>
      <w:r w:rsidR="00E56B37">
        <w:rPr>
          <w:lang w:val="et-EE"/>
        </w:rPr>
        <w:t xml:space="preserve"> võib hüvitise maksmist nõuda üksnes juhul</w:t>
      </w:r>
      <w:ins w:id="267" w:author="Inge Mehide" w:date="2024-09-26T11:10:00Z">
        <w:r w:rsidR="00DF4507">
          <w:rPr>
            <w:lang w:val="et-EE"/>
          </w:rPr>
          <w:t>,</w:t>
        </w:r>
      </w:ins>
      <w:r w:rsidR="00E56B37">
        <w:rPr>
          <w:lang w:val="et-EE"/>
        </w:rPr>
        <w:t xml:space="preserve"> kui tarbimiskaja aktiveerimisega kaasnenud tulud ei ületanud sellega kaasnevaid kulusid ühiskonnale</w:t>
      </w:r>
      <w:ins w:id="268" w:author="Inge Mehide" w:date="2024-09-26T11:08:00Z">
        <w:r w:rsidR="004A3BB3">
          <w:rPr>
            <w:lang w:val="et-EE"/>
          </w:rPr>
          <w:t>.</w:t>
        </w:r>
      </w:ins>
      <w:del w:id="269" w:author="Inge Mehide" w:date="2024-09-26T11:08:00Z">
        <w:r w:rsidR="00E56B37" w:rsidDel="004A3BB3">
          <w:rPr>
            <w:lang w:val="et-EE"/>
          </w:rPr>
          <w:delText>;</w:delText>
        </w:r>
      </w:del>
    </w:p>
    <w:p w14:paraId="7C029E59" w14:textId="28F62F6E" w:rsidR="00E56B37" w:rsidRDefault="004A3BB3">
      <w:pPr>
        <w:pStyle w:val="Normaallaadveeb"/>
        <w:spacing w:afterAutospacing="0"/>
        <w:jc w:val="both"/>
        <w:rPr>
          <w:lang w:val="et-EE"/>
        </w:rPr>
        <w:pPrChange w:id="270" w:author="Inge Mehide" w:date="2024-09-26T11:09:00Z">
          <w:pPr>
            <w:pStyle w:val="Normaallaadveeb"/>
            <w:numPr>
              <w:numId w:val="20"/>
            </w:numPr>
            <w:spacing w:afterAutospacing="0"/>
            <w:ind w:left="720" w:hanging="360"/>
            <w:jc w:val="both"/>
          </w:pPr>
        </w:pPrChange>
      </w:pPr>
      <w:ins w:id="271" w:author="Inge Mehide" w:date="2024-09-26T11:09:00Z">
        <w:r>
          <w:rPr>
            <w:lang w:val="et-EE"/>
          </w:rPr>
          <w:t>P</w:t>
        </w:r>
      </w:ins>
      <w:del w:id="272" w:author="Inge Mehide" w:date="2024-09-26T11:09:00Z">
        <w:r w:rsidR="00E56B37" w:rsidDel="004A3BB3">
          <w:rPr>
            <w:lang w:val="et-EE"/>
          </w:rPr>
          <w:delText>p</w:delText>
        </w:r>
      </w:del>
      <w:r w:rsidR="00E56B37">
        <w:rPr>
          <w:lang w:val="et-EE"/>
        </w:rPr>
        <w:t>uhaskasu metoodika eesmärk on sätestada</w:t>
      </w:r>
      <w:ins w:id="273" w:author="Inge Mehide" w:date="2024-09-26T11:11:00Z">
        <w:r w:rsidR="00DF4507">
          <w:rPr>
            <w:lang w:val="et-EE"/>
          </w:rPr>
          <w:t>,</w:t>
        </w:r>
      </w:ins>
      <w:r w:rsidR="00E56B37">
        <w:rPr>
          <w:lang w:val="et-EE"/>
        </w:rPr>
        <w:t xml:space="preserve"> mis juhtudel</w:t>
      </w:r>
      <w:ins w:id="274" w:author="Inge Mehide" w:date="2024-09-26T11:11:00Z">
        <w:r w:rsidR="00DF4507">
          <w:rPr>
            <w:lang w:val="et-EE"/>
          </w:rPr>
          <w:t>,</w:t>
        </w:r>
      </w:ins>
      <w:r w:rsidR="00E56B37">
        <w:rPr>
          <w:lang w:val="et-EE"/>
        </w:rPr>
        <w:t xml:space="preserve"> </w:t>
      </w:r>
      <w:ins w:id="275" w:author="Inge Mehide" w:date="2024-09-26T11:11:00Z">
        <w:r w:rsidR="00DF4507">
          <w:rPr>
            <w:lang w:val="et-EE"/>
          </w:rPr>
          <w:t>näiteks</w:t>
        </w:r>
      </w:ins>
      <w:del w:id="276" w:author="Inge Mehide" w:date="2024-09-26T11:11:00Z">
        <w:r w:rsidR="00E56B37" w:rsidDel="00DF4507">
          <w:rPr>
            <w:lang w:val="et-EE"/>
          </w:rPr>
          <w:delText>nt</w:delText>
        </w:r>
      </w:del>
      <w:r w:rsidR="00E56B37">
        <w:rPr>
          <w:lang w:val="et-EE"/>
        </w:rPr>
        <w:t xml:space="preserve"> millisest järgmise päeva elektrituru hinnast alates tarbimiskajaga kaasnevad kulud sotsialiseeritakse. Kui tarbimiskaja ei too </w:t>
      </w:r>
      <w:ins w:id="277" w:author="Inge Mehide" w:date="2024-09-26T11:12:00Z">
        <w:r w:rsidR="00DF4507">
          <w:rPr>
            <w:lang w:val="et-EE"/>
          </w:rPr>
          <w:t xml:space="preserve">ühiskondlikult </w:t>
        </w:r>
      </w:ins>
      <w:r w:rsidR="00E56B37">
        <w:rPr>
          <w:lang w:val="et-EE"/>
        </w:rPr>
        <w:t xml:space="preserve">kaasa </w:t>
      </w:r>
      <w:del w:id="278" w:author="Inge Mehide" w:date="2024-09-26T11:12:00Z">
        <w:r w:rsidR="00E56B37" w:rsidDel="00DF4507">
          <w:rPr>
            <w:lang w:val="et-EE"/>
          </w:rPr>
          <w:delText xml:space="preserve">ühiskondlikult </w:delText>
        </w:r>
      </w:del>
      <w:r w:rsidR="00E56B37">
        <w:rPr>
          <w:lang w:val="et-EE"/>
        </w:rPr>
        <w:t xml:space="preserve">suuremat tulu kui tarbija elektrimüüja bilansihaldurile makstav kompensatsioon, siis neid kulusid ei sotsialiseerita ja kompensatsiooni maksab </w:t>
      </w:r>
      <w:proofErr w:type="spellStart"/>
      <w:r w:rsidR="00E56B37">
        <w:rPr>
          <w:lang w:val="et-EE"/>
        </w:rPr>
        <w:t>agregaator</w:t>
      </w:r>
      <w:proofErr w:type="spellEnd"/>
      <w:r w:rsidR="00E56B37">
        <w:rPr>
          <w:lang w:val="et-EE"/>
        </w:rPr>
        <w:t xml:space="preserve"> või tema bil</w:t>
      </w:r>
      <w:r w:rsidR="009C7FF4">
        <w:rPr>
          <w:lang w:val="et-EE"/>
        </w:rPr>
        <w:t>an</w:t>
      </w:r>
      <w:r w:rsidR="00E56B37">
        <w:rPr>
          <w:lang w:val="et-EE"/>
        </w:rPr>
        <w:t>sihaldur. Selline lähenemine tagab</w:t>
      </w:r>
      <w:del w:id="279" w:author="Inge Mehide" w:date="2024-09-26T11:13:00Z">
        <w:r w:rsidR="00E56B37" w:rsidDel="00DF4507">
          <w:rPr>
            <w:lang w:val="et-EE"/>
          </w:rPr>
          <w:delText xml:space="preserve"> selle</w:delText>
        </w:r>
      </w:del>
      <w:r w:rsidR="00E56B37">
        <w:rPr>
          <w:lang w:val="et-EE"/>
        </w:rPr>
        <w:t>, et tarbimiskaja</w:t>
      </w:r>
      <w:ins w:id="280" w:author="Inge Mehide" w:date="2024-09-26T11:13:00Z">
        <w:r w:rsidR="00DF4507">
          <w:rPr>
            <w:lang w:val="et-EE"/>
          </w:rPr>
          <w:t>ga kaasneb</w:t>
        </w:r>
      </w:ins>
      <w:r w:rsidR="00E56B37">
        <w:rPr>
          <w:lang w:val="et-EE"/>
        </w:rPr>
        <w:t xml:space="preserve"> </w:t>
      </w:r>
      <w:del w:id="281" w:author="Inge Mehide" w:date="2024-09-26T11:13:00Z">
        <w:r w:rsidR="00E56B37" w:rsidDel="00DF4507">
          <w:rPr>
            <w:lang w:val="et-EE"/>
          </w:rPr>
          <w:delText xml:space="preserve">toob </w:delText>
        </w:r>
      </w:del>
      <w:r w:rsidR="00E56B37">
        <w:rPr>
          <w:lang w:val="et-EE"/>
        </w:rPr>
        <w:t xml:space="preserve">alati </w:t>
      </w:r>
      <w:del w:id="282" w:author="Inge Mehide" w:date="2024-09-26T11:13:00Z">
        <w:r w:rsidR="00E56B37" w:rsidDel="00DF4507">
          <w:rPr>
            <w:lang w:val="et-EE"/>
          </w:rPr>
          <w:delText xml:space="preserve">kaasa </w:delText>
        </w:r>
      </w:del>
      <w:r w:rsidR="00E56B37">
        <w:rPr>
          <w:lang w:val="et-EE"/>
        </w:rPr>
        <w:t>ühiskondlik</w:t>
      </w:r>
      <w:del w:id="283" w:author="Inge Mehide" w:date="2024-09-26T11:13:00Z">
        <w:r w:rsidR="00E56B37" w:rsidDel="00DF4507">
          <w:rPr>
            <w:lang w:val="et-EE"/>
          </w:rPr>
          <w:delText>u</w:delText>
        </w:r>
      </w:del>
      <w:r w:rsidR="00E56B37">
        <w:rPr>
          <w:lang w:val="et-EE"/>
        </w:rPr>
        <w:t xml:space="preserve"> kasu ja kompensatsiooniks makstav hüvitis on alati </w:t>
      </w:r>
      <w:del w:id="284" w:author="Inge Mehide" w:date="2024-09-26T11:14:00Z">
        <w:r w:rsidR="00E56B37" w:rsidDel="00DF4507">
          <w:rPr>
            <w:lang w:val="et-EE"/>
          </w:rPr>
          <w:delText xml:space="preserve">madalam </w:delText>
        </w:r>
      </w:del>
      <w:ins w:id="285" w:author="Inge Mehide" w:date="2024-09-26T11:14:00Z">
        <w:r w:rsidR="00DF4507">
          <w:rPr>
            <w:lang w:val="et-EE"/>
          </w:rPr>
          <w:t xml:space="preserve">väiksem </w:t>
        </w:r>
      </w:ins>
      <w:r w:rsidR="00E56B37">
        <w:rPr>
          <w:lang w:val="et-EE"/>
        </w:rPr>
        <w:t>kui ühiskondlikult saadud kasu</w:t>
      </w:r>
      <w:ins w:id="286" w:author="Inge Mehide" w:date="2024-09-26T11:14:00Z">
        <w:r w:rsidR="00DF4507">
          <w:rPr>
            <w:lang w:val="et-EE"/>
          </w:rPr>
          <w:t>.</w:t>
        </w:r>
      </w:ins>
      <w:del w:id="287" w:author="Inge Mehide" w:date="2024-09-26T11:14:00Z">
        <w:r w:rsidR="00E56B37" w:rsidDel="00DF4507">
          <w:rPr>
            <w:lang w:val="et-EE"/>
          </w:rPr>
          <w:delText>;</w:delText>
        </w:r>
      </w:del>
    </w:p>
    <w:p w14:paraId="7973CFC6" w14:textId="715CB73D" w:rsidR="00E56B37" w:rsidRDefault="00EB5718">
      <w:pPr>
        <w:pStyle w:val="Normaallaadveeb"/>
        <w:spacing w:afterAutospacing="0"/>
        <w:jc w:val="both"/>
        <w:rPr>
          <w:lang w:val="et-EE"/>
        </w:rPr>
        <w:pPrChange w:id="288" w:author="Inge Mehide" w:date="2024-09-26T11:14:00Z">
          <w:pPr>
            <w:pStyle w:val="Normaallaadveeb"/>
            <w:numPr>
              <w:numId w:val="20"/>
            </w:numPr>
            <w:spacing w:afterAutospacing="0"/>
            <w:ind w:left="720" w:hanging="360"/>
            <w:jc w:val="both"/>
          </w:pPr>
        </w:pPrChange>
      </w:pPr>
      <w:del w:id="289" w:author="Inge Mehide" w:date="2024-09-26T11:14:00Z">
        <w:r w:rsidDel="00DF4507">
          <w:rPr>
            <w:lang w:val="et-EE"/>
          </w:rPr>
          <w:delText>t</w:delText>
        </w:r>
      </w:del>
      <w:ins w:id="290" w:author="Inge Mehide" w:date="2024-09-26T11:14:00Z">
        <w:r w:rsidR="00DF4507">
          <w:rPr>
            <w:lang w:val="et-EE"/>
          </w:rPr>
          <w:t>T</w:t>
        </w:r>
      </w:ins>
      <w:r>
        <w:rPr>
          <w:lang w:val="et-EE"/>
        </w:rPr>
        <w:t>oimiva puhaskasu metoodika näite saab tuua Ameerika Ühend</w:t>
      </w:r>
      <w:del w:id="291" w:author="Inge Mehide" w:date="2024-09-26T11:15:00Z">
        <w:r w:rsidDel="00DF4507">
          <w:rPr>
            <w:lang w:val="et-EE"/>
          </w:rPr>
          <w:delText>s</w:delText>
        </w:r>
      </w:del>
      <w:r>
        <w:rPr>
          <w:lang w:val="et-EE"/>
        </w:rPr>
        <w:t>riikidest</w:t>
      </w:r>
      <w:r>
        <w:rPr>
          <w:rStyle w:val="Allmrkuseviide"/>
          <w:lang w:val="et-EE"/>
        </w:rPr>
        <w:footnoteReference w:id="8"/>
      </w:r>
      <w:r>
        <w:rPr>
          <w:lang w:val="et-EE"/>
        </w:rPr>
        <w:t xml:space="preserve">, kus tarbimiskaja puhaskasu arvutatakse </w:t>
      </w:r>
      <w:ins w:id="295" w:author="Inge Mehide" w:date="2024-09-26T11:16:00Z">
        <w:r w:rsidR="00DF4507">
          <w:rPr>
            <w:lang w:val="et-EE"/>
          </w:rPr>
          <w:t xml:space="preserve">järgmiseks kuuks ette </w:t>
        </w:r>
      </w:ins>
      <w:r>
        <w:rPr>
          <w:lang w:val="et-EE"/>
        </w:rPr>
        <w:t>iga kuu 15. kuupäevaks</w:t>
      </w:r>
      <w:del w:id="296" w:author="Inge Mehide" w:date="2024-09-26T11:16:00Z">
        <w:r w:rsidDel="00DF4507">
          <w:rPr>
            <w:lang w:val="et-EE"/>
          </w:rPr>
          <w:delText xml:space="preserve"> järgmiseks kuuks ette</w:delText>
        </w:r>
      </w:del>
      <w:r>
        <w:rPr>
          <w:lang w:val="et-EE"/>
        </w:rPr>
        <w:t xml:space="preserve">. Kui Eestis sarnast süsteemi rakendada, </w:t>
      </w:r>
      <w:del w:id="297" w:author="Inge Mehide" w:date="2024-09-26T11:16:00Z">
        <w:r w:rsidDel="00DF4507">
          <w:rPr>
            <w:lang w:val="et-EE"/>
          </w:rPr>
          <w:delText xml:space="preserve">siis see </w:delText>
        </w:r>
      </w:del>
      <w:r>
        <w:rPr>
          <w:lang w:val="et-EE"/>
        </w:rPr>
        <w:t>tähendaks</w:t>
      </w:r>
      <w:ins w:id="298" w:author="Inge Mehide" w:date="2024-09-26T11:16:00Z">
        <w:r w:rsidR="00DF4507">
          <w:rPr>
            <w:lang w:val="et-EE"/>
          </w:rPr>
          <w:t xml:space="preserve"> see</w:t>
        </w:r>
      </w:ins>
      <w:r>
        <w:rPr>
          <w:lang w:val="et-EE"/>
        </w:rPr>
        <w:t>, et süsteemihaldur arvutab iga kuu järgmiseks kuuks ette elektrihinna piirmäära</w:t>
      </w:r>
      <w:ins w:id="299" w:author="Inge Mehide" w:date="2024-09-26T11:19:00Z">
        <w:r w:rsidR="00DF4507">
          <w:rPr>
            <w:lang w:val="et-EE"/>
          </w:rPr>
          <w:t>. Sellest</w:t>
        </w:r>
      </w:ins>
      <w:del w:id="300" w:author="Inge Mehide" w:date="2024-09-26T11:19:00Z">
        <w:r w:rsidDel="00DF4507">
          <w:rPr>
            <w:lang w:val="et-EE"/>
          </w:rPr>
          <w:delText>,</w:delText>
        </w:r>
        <w:r w:rsidDel="00257AA6">
          <w:rPr>
            <w:lang w:val="et-EE"/>
          </w:rPr>
          <w:delText xml:space="preserve"> millest</w:delText>
        </w:r>
      </w:del>
      <w:r>
        <w:rPr>
          <w:lang w:val="et-EE"/>
        </w:rPr>
        <w:t xml:space="preserve"> </w:t>
      </w:r>
      <w:ins w:id="301" w:author="Inge Mehide" w:date="2024-09-26T11:19:00Z">
        <w:r w:rsidR="00257AA6">
          <w:rPr>
            <w:lang w:val="et-EE"/>
          </w:rPr>
          <w:t xml:space="preserve">piirmäärast </w:t>
        </w:r>
      </w:ins>
      <w:r>
        <w:rPr>
          <w:lang w:val="et-EE"/>
        </w:rPr>
        <w:t xml:space="preserve">alates </w:t>
      </w:r>
      <w:ins w:id="302" w:author="Inge Mehide" w:date="2024-09-26T11:18:00Z">
        <w:r w:rsidR="00DF4507">
          <w:rPr>
            <w:lang w:val="et-EE"/>
          </w:rPr>
          <w:t xml:space="preserve">maksavad </w:t>
        </w:r>
      </w:ins>
      <w:r>
        <w:rPr>
          <w:lang w:val="et-EE"/>
        </w:rPr>
        <w:t>tarbimiskajaga kaasnev</w:t>
      </w:r>
      <w:ins w:id="303" w:author="Inge Mehide" w:date="2024-09-26T11:18:00Z">
        <w:r w:rsidR="00DF4507">
          <w:rPr>
            <w:lang w:val="et-EE"/>
          </w:rPr>
          <w:t>at</w:t>
        </w:r>
      </w:ins>
      <w:r>
        <w:rPr>
          <w:lang w:val="et-EE"/>
        </w:rPr>
        <w:t xml:space="preserve"> kompensatsiooni </w:t>
      </w:r>
      <w:del w:id="304" w:author="Inge Mehide" w:date="2024-09-26T11:18:00Z">
        <w:r w:rsidDel="00DF4507">
          <w:rPr>
            <w:lang w:val="et-EE"/>
          </w:rPr>
          <w:delText xml:space="preserve">maksmine toimub </w:delText>
        </w:r>
      </w:del>
      <w:r>
        <w:rPr>
          <w:lang w:val="et-EE"/>
        </w:rPr>
        <w:t>kõigi tarbimiskajast kasu saanud tarbijate bilansihalduri</w:t>
      </w:r>
      <w:ins w:id="305" w:author="Inge Mehide" w:date="2024-09-26T11:18:00Z">
        <w:r w:rsidR="00DF4507">
          <w:rPr>
            <w:lang w:val="et-EE"/>
          </w:rPr>
          <w:t>d</w:t>
        </w:r>
      </w:ins>
      <w:del w:id="306" w:author="Inge Mehide" w:date="2024-09-26T11:18:00Z">
        <w:r w:rsidDel="00DF4507">
          <w:rPr>
            <w:lang w:val="et-EE"/>
          </w:rPr>
          <w:delText>te poolt</w:delText>
        </w:r>
      </w:del>
      <w:r>
        <w:rPr>
          <w:lang w:val="et-EE"/>
        </w:rPr>
        <w:t>, kes kannavad need kulud tarbijate marginaalidesse</w:t>
      </w:r>
      <w:ins w:id="307" w:author="Inge Mehide" w:date="2024-09-26T11:19:00Z">
        <w:r w:rsidR="00257AA6">
          <w:rPr>
            <w:lang w:val="et-EE"/>
          </w:rPr>
          <w:t>. See tähendab, et</w:t>
        </w:r>
      </w:ins>
      <w:del w:id="308" w:author="Inge Mehide" w:date="2024-09-26T11:19:00Z">
        <w:r w:rsidDel="00257AA6">
          <w:rPr>
            <w:lang w:val="et-EE"/>
          </w:rPr>
          <w:delText xml:space="preserve"> ehk</w:delText>
        </w:r>
      </w:del>
      <w:r>
        <w:rPr>
          <w:lang w:val="et-EE"/>
        </w:rPr>
        <w:t xml:space="preserve"> </w:t>
      </w:r>
      <w:del w:id="309" w:author="Inge Mehide" w:date="2024-09-26T11:19:00Z">
        <w:r w:rsidDel="00257AA6">
          <w:rPr>
            <w:lang w:val="et-EE"/>
          </w:rPr>
          <w:delText xml:space="preserve">lõplikult </w:delText>
        </w:r>
      </w:del>
      <w:ins w:id="310" w:author="Inge Mehide" w:date="2024-09-26T11:19:00Z">
        <w:r w:rsidR="00257AA6">
          <w:rPr>
            <w:lang w:val="et-EE"/>
          </w:rPr>
          <w:t xml:space="preserve">lõpuks </w:t>
        </w:r>
      </w:ins>
      <w:r>
        <w:rPr>
          <w:lang w:val="et-EE"/>
        </w:rPr>
        <w:t>kannavad kompensatsioonikulu</w:t>
      </w:r>
      <w:del w:id="311" w:author="Inge Mehide" w:date="2024-09-26T11:20:00Z">
        <w:r w:rsidDel="00257AA6">
          <w:rPr>
            <w:lang w:val="et-EE"/>
          </w:rPr>
          <w:delText>d</w:delText>
        </w:r>
      </w:del>
      <w:r>
        <w:rPr>
          <w:lang w:val="et-EE"/>
        </w:rPr>
        <w:t xml:space="preserve"> elektritarbijad, kes </w:t>
      </w:r>
      <w:ins w:id="312" w:author="Inge Mehide" w:date="2024-09-26T11:20:00Z">
        <w:r w:rsidR="00257AA6">
          <w:rPr>
            <w:lang w:val="et-EE"/>
          </w:rPr>
          <w:t xml:space="preserve">saavad </w:t>
        </w:r>
      </w:ins>
      <w:r>
        <w:rPr>
          <w:lang w:val="et-EE"/>
        </w:rPr>
        <w:t xml:space="preserve">tänu tarbimiskajale soodsamat elektrit </w:t>
      </w:r>
      <w:del w:id="313" w:author="Inge Mehide" w:date="2024-09-26T11:20:00Z">
        <w:r w:rsidDel="00257AA6">
          <w:rPr>
            <w:lang w:val="et-EE"/>
          </w:rPr>
          <w:delText xml:space="preserve">saavad </w:delText>
        </w:r>
      </w:del>
      <w:r>
        <w:rPr>
          <w:lang w:val="et-EE"/>
        </w:rPr>
        <w:t>tarbida. Selli</w:t>
      </w:r>
      <w:ins w:id="314" w:author="Inge Mehide" w:date="2024-09-26T11:21:00Z">
        <w:r w:rsidR="00257AA6">
          <w:rPr>
            <w:lang w:val="et-EE"/>
          </w:rPr>
          <w:t xml:space="preserve">ne </w:t>
        </w:r>
      </w:ins>
      <w:del w:id="315" w:author="Inge Mehide" w:date="2024-09-26T11:21:00Z">
        <w:r w:rsidDel="00257AA6">
          <w:rPr>
            <w:lang w:val="et-EE"/>
          </w:rPr>
          <w:delText xml:space="preserve">sel viisil </w:delText>
        </w:r>
      </w:del>
      <w:r>
        <w:rPr>
          <w:lang w:val="et-EE"/>
        </w:rPr>
        <w:t>lähenemine tagab tarbijate jaoks alati olukorra, kus nad summaarses elektrihinnas võidavad.</w:t>
      </w:r>
    </w:p>
    <w:p w14:paraId="220E473B" w14:textId="0D2B6367" w:rsidR="00B76994" w:rsidRPr="00AB7239" w:rsidRDefault="002065D3" w:rsidP="00B76994">
      <w:pPr>
        <w:pStyle w:val="Normaallaadveeb"/>
        <w:spacing w:afterAutospacing="0"/>
        <w:jc w:val="both"/>
        <w:rPr>
          <w:lang w:val="et-EE"/>
        </w:rPr>
      </w:pPr>
      <w:bookmarkStart w:id="316" w:name="_Hlk160780476"/>
      <w:r>
        <w:rPr>
          <w:lang w:val="et-EE"/>
        </w:rPr>
        <w:t>Tasakaalustamis</w:t>
      </w:r>
      <w:del w:id="317" w:author="Inge Mehide" w:date="2024-09-30T13:48:00Z">
        <w:r w:rsidDel="00607D7F">
          <w:rPr>
            <w:lang w:val="et-EE"/>
          </w:rPr>
          <w:delText xml:space="preserve">e </w:delText>
        </w:r>
      </w:del>
      <w:r w:rsidR="00B76994" w:rsidRPr="00AB7239">
        <w:rPr>
          <w:lang w:val="et-EE"/>
        </w:rPr>
        <w:t xml:space="preserve">turul </w:t>
      </w:r>
      <w:r w:rsidR="00042F4E">
        <w:rPr>
          <w:lang w:val="et-EE"/>
        </w:rPr>
        <w:t xml:space="preserve">plaanib </w:t>
      </w:r>
      <w:r w:rsidR="00B76994" w:rsidRPr="00AB7239">
        <w:rPr>
          <w:lang w:val="et-EE"/>
        </w:rPr>
        <w:t xml:space="preserve">Elering </w:t>
      </w:r>
      <w:r w:rsidR="00042F4E">
        <w:rPr>
          <w:lang w:val="et-EE"/>
        </w:rPr>
        <w:t xml:space="preserve">2024. aasta suvel </w:t>
      </w:r>
      <w:r w:rsidR="005C74CD">
        <w:rPr>
          <w:lang w:val="et-EE"/>
        </w:rPr>
        <w:t>alustada</w:t>
      </w:r>
      <w:r w:rsidR="00112100" w:rsidRPr="00AB7239">
        <w:rPr>
          <w:lang w:val="et-EE"/>
        </w:rPr>
        <w:t xml:space="preserve"> </w:t>
      </w:r>
      <w:r w:rsidR="00B76994" w:rsidRPr="00AB7239">
        <w:rPr>
          <w:lang w:val="et-EE"/>
        </w:rPr>
        <w:t>tsentraalse arveldusega mudeli</w:t>
      </w:r>
      <w:r w:rsidR="005C74CD">
        <w:rPr>
          <w:lang w:val="et-EE"/>
        </w:rPr>
        <w:t xml:space="preserve"> kasutamist</w:t>
      </w:r>
      <w:bookmarkEnd w:id="316"/>
      <w:r w:rsidR="00AF5B13">
        <w:rPr>
          <w:lang w:val="et-EE"/>
        </w:rPr>
        <w:t xml:space="preserve">. </w:t>
      </w:r>
      <w:r w:rsidR="0026139D" w:rsidRPr="00AB7239">
        <w:rPr>
          <w:lang w:val="et-EE"/>
        </w:rPr>
        <w:t>Kuigi olulised sammu</w:t>
      </w:r>
      <w:r w:rsidR="00082530" w:rsidRPr="00AB7239">
        <w:rPr>
          <w:lang w:val="et-EE"/>
        </w:rPr>
        <w:t>d</w:t>
      </w:r>
      <w:r w:rsidR="0026139D" w:rsidRPr="00AB7239">
        <w:rPr>
          <w:lang w:val="et-EE"/>
        </w:rPr>
        <w:t xml:space="preserve"> </w:t>
      </w:r>
      <w:del w:id="318" w:author="Inge Mehide" w:date="2024-09-26T11:23:00Z">
        <w:r w:rsidDel="00257AA6">
          <w:rPr>
            <w:lang w:val="et-EE"/>
          </w:rPr>
          <w:delText xml:space="preserve">tasakaalustamise </w:delText>
        </w:r>
        <w:r w:rsidR="0026139D" w:rsidRPr="00AB7239" w:rsidDel="00257AA6">
          <w:rPr>
            <w:lang w:val="et-EE"/>
          </w:rPr>
          <w:delText>turul tsentraalse arveldusega turumudeli rakendamiseks</w:delText>
        </w:r>
      </w:del>
      <w:ins w:id="319" w:author="Inge Mehide" w:date="2024-09-26T11:23:00Z">
        <w:r w:rsidR="00257AA6">
          <w:rPr>
            <w:lang w:val="et-EE"/>
          </w:rPr>
          <w:t>selleks</w:t>
        </w:r>
      </w:ins>
      <w:r w:rsidR="0026139D" w:rsidRPr="00AB7239">
        <w:rPr>
          <w:lang w:val="et-EE"/>
        </w:rPr>
        <w:t xml:space="preserve"> on tehtud, ei ole </w:t>
      </w:r>
      <w:del w:id="320" w:author="Inge Mehide" w:date="2024-09-26T11:24:00Z">
        <w:r w:rsidR="0026139D" w:rsidRPr="00AB7239" w:rsidDel="00257AA6">
          <w:rPr>
            <w:lang w:val="et-EE"/>
          </w:rPr>
          <w:delText xml:space="preserve">toimuvat </w:delText>
        </w:r>
      </w:del>
      <w:ins w:id="321" w:author="Inge Mehide" w:date="2024-09-26T11:24:00Z">
        <w:r w:rsidR="00257AA6" w:rsidRPr="00AB7239">
          <w:rPr>
            <w:lang w:val="et-EE"/>
          </w:rPr>
          <w:t>toim</w:t>
        </w:r>
        <w:r w:rsidR="00257AA6">
          <w:rPr>
            <w:lang w:val="et-EE"/>
          </w:rPr>
          <w:t>i</w:t>
        </w:r>
        <w:r w:rsidR="00257AA6" w:rsidRPr="00AB7239">
          <w:rPr>
            <w:lang w:val="et-EE"/>
          </w:rPr>
          <w:t xml:space="preserve">vat </w:t>
        </w:r>
      </w:ins>
      <w:r w:rsidR="0026139D" w:rsidRPr="00AB7239">
        <w:rPr>
          <w:lang w:val="et-EE"/>
        </w:rPr>
        <w:t xml:space="preserve">turumudelit </w:t>
      </w:r>
      <w:r w:rsidR="0059084B" w:rsidRPr="00AB7239">
        <w:rPr>
          <w:lang w:val="et-EE"/>
        </w:rPr>
        <w:t>järgmise päeva</w:t>
      </w:r>
      <w:r w:rsidR="0026139D" w:rsidRPr="00AB7239">
        <w:rPr>
          <w:lang w:val="et-EE"/>
        </w:rPr>
        <w:t xml:space="preserve"> ja päevasisesel turul. Samuti ei kasuta võrguettevõtjad tarbimise juhtimise potentsiaali võrgu planeerimisel. Kuigi </w:t>
      </w:r>
      <w:del w:id="322" w:author="Inge Mehide" w:date="2024-09-26T11:24:00Z">
        <w:r w:rsidR="0026139D" w:rsidRPr="00AB7239" w:rsidDel="00257AA6">
          <w:rPr>
            <w:lang w:val="et-EE"/>
          </w:rPr>
          <w:delText xml:space="preserve">alates 2020. aastast </w:delText>
        </w:r>
      </w:del>
      <w:del w:id="323" w:author="Inge Mehide" w:date="2024-09-26T11:25:00Z">
        <w:r w:rsidR="0026139D" w:rsidRPr="00AB7239" w:rsidDel="00257AA6">
          <w:rPr>
            <w:lang w:val="et-EE"/>
          </w:rPr>
          <w:delText xml:space="preserve">on </w:delText>
        </w:r>
      </w:del>
      <w:r w:rsidR="0026139D" w:rsidRPr="00AB7239">
        <w:rPr>
          <w:lang w:val="et-EE"/>
        </w:rPr>
        <w:t xml:space="preserve">tarbimise juhtimise turumudeli konsultatsioone </w:t>
      </w:r>
      <w:ins w:id="324" w:author="Inge Mehide" w:date="2024-09-26T11:25:00Z">
        <w:r w:rsidR="00257AA6" w:rsidRPr="00AB7239">
          <w:rPr>
            <w:lang w:val="et-EE"/>
          </w:rPr>
          <w:t xml:space="preserve">on </w:t>
        </w:r>
      </w:ins>
      <w:r w:rsidR="0026139D" w:rsidRPr="00AB7239">
        <w:rPr>
          <w:lang w:val="et-EE"/>
        </w:rPr>
        <w:t>peetud</w:t>
      </w:r>
      <w:ins w:id="325" w:author="Inge Mehide" w:date="2024-09-26T11:25:00Z">
        <w:r w:rsidR="00257AA6" w:rsidRPr="00257AA6">
          <w:rPr>
            <w:lang w:val="et-EE"/>
          </w:rPr>
          <w:t xml:space="preserve"> </w:t>
        </w:r>
        <w:r w:rsidR="00257AA6" w:rsidRPr="00AB7239">
          <w:rPr>
            <w:lang w:val="et-EE"/>
          </w:rPr>
          <w:t>alates 2020. aastast</w:t>
        </w:r>
      </w:ins>
      <w:r w:rsidR="0026139D" w:rsidRPr="00AB7239">
        <w:rPr>
          <w:lang w:val="et-EE"/>
        </w:rPr>
        <w:t>, ei ole reaalselt rakendamiseni jõutud. Elektrituruseadusesse lisati direktiivi (EL) 2019/944 ülevõtmisel § 21</w:t>
      </w:r>
      <w:r w:rsidR="0026139D" w:rsidRPr="00AB7239">
        <w:rPr>
          <w:vertAlign w:val="superscript"/>
          <w:lang w:val="et-EE"/>
        </w:rPr>
        <w:t>4</w:t>
      </w:r>
      <w:r w:rsidR="0026139D" w:rsidRPr="00AB7239">
        <w:rPr>
          <w:lang w:val="et-EE"/>
        </w:rPr>
        <w:t xml:space="preserve">, mille lõike 3 kohaselt </w:t>
      </w:r>
      <w:r w:rsidR="0059084B" w:rsidRPr="00AB7239">
        <w:rPr>
          <w:lang w:val="et-EE"/>
        </w:rPr>
        <w:t xml:space="preserve">töötab </w:t>
      </w:r>
      <w:r w:rsidR="0026139D" w:rsidRPr="00AB7239">
        <w:rPr>
          <w:lang w:val="et-EE"/>
        </w:rPr>
        <w:t xml:space="preserve">Konkurentsiamet välja tarbimiskajas osalemise tingimused, </w:t>
      </w:r>
      <w:del w:id="326" w:author="Inge Mehide" w:date="2024-09-26T11:25:00Z">
        <w:r w:rsidR="0026139D" w:rsidRPr="00AB7239" w:rsidDel="00257AA6">
          <w:rPr>
            <w:lang w:val="et-EE"/>
          </w:rPr>
          <w:delText>viib läbi</w:delText>
        </w:r>
      </w:del>
      <w:ins w:id="327" w:author="Inge Mehide" w:date="2024-09-26T11:25:00Z">
        <w:r w:rsidR="00257AA6">
          <w:rPr>
            <w:lang w:val="et-EE"/>
          </w:rPr>
          <w:t>korraldab</w:t>
        </w:r>
      </w:ins>
      <w:r w:rsidR="0026139D" w:rsidRPr="00AB7239">
        <w:rPr>
          <w:lang w:val="et-EE"/>
        </w:rPr>
        <w:t xml:space="preserve"> avaliku konsultatsiooni turuosalistega ja avalikustab nimetatud tingimused oma veebilehel. Tarbimiskajas osalemise </w:t>
      </w:r>
      <w:r w:rsidR="0059084B" w:rsidRPr="00AB7239">
        <w:rPr>
          <w:lang w:val="et-EE"/>
        </w:rPr>
        <w:t xml:space="preserve">tingimusi </w:t>
      </w:r>
      <w:r w:rsidR="0026139D" w:rsidRPr="00AB7239">
        <w:rPr>
          <w:lang w:val="et-EE"/>
        </w:rPr>
        <w:t>pole Konkure</w:t>
      </w:r>
      <w:ins w:id="328" w:author="Inge Mehide" w:date="2024-09-26T11:25:00Z">
        <w:r w:rsidR="00257AA6">
          <w:rPr>
            <w:lang w:val="et-EE"/>
          </w:rPr>
          <w:t>n</w:t>
        </w:r>
      </w:ins>
      <w:r w:rsidR="0026139D" w:rsidRPr="00AB7239">
        <w:rPr>
          <w:lang w:val="et-EE"/>
        </w:rPr>
        <w:t>tsiamet seni välja tööta</w:t>
      </w:r>
      <w:r w:rsidR="0059084B" w:rsidRPr="00AB7239">
        <w:rPr>
          <w:lang w:val="et-EE"/>
        </w:rPr>
        <w:t>n</w:t>
      </w:r>
      <w:r w:rsidR="0026139D" w:rsidRPr="00AB7239">
        <w:rPr>
          <w:lang w:val="et-EE"/>
        </w:rPr>
        <w:t>ud, kuna § 21</w:t>
      </w:r>
      <w:r w:rsidR="0026139D" w:rsidRPr="00AB7239">
        <w:rPr>
          <w:vertAlign w:val="superscript"/>
          <w:lang w:val="et-EE"/>
        </w:rPr>
        <w:t>4</w:t>
      </w:r>
      <w:r w:rsidR="0026139D" w:rsidRPr="00AB7239">
        <w:rPr>
          <w:lang w:val="et-EE"/>
        </w:rPr>
        <w:t xml:space="preserve"> on liialt üldsõnaline ega sätesta täpsemaid kohustusi Konkurentsiametile ja turuosalistele. </w:t>
      </w:r>
      <w:r w:rsidR="004C1431">
        <w:rPr>
          <w:lang w:val="et-EE"/>
        </w:rPr>
        <w:t xml:space="preserve">Eelnõu ettevalmistamisel </w:t>
      </w:r>
      <w:del w:id="329" w:author="Inge Mehide" w:date="2024-09-26T11:26:00Z">
        <w:r w:rsidR="004C1431" w:rsidDel="00257AA6">
          <w:rPr>
            <w:lang w:val="et-EE"/>
          </w:rPr>
          <w:delText xml:space="preserve">läbiviidud </w:delText>
        </w:r>
      </w:del>
      <w:ins w:id="330" w:author="Inge Mehide" w:date="2024-09-26T11:28:00Z">
        <w:r w:rsidR="00257AA6">
          <w:rPr>
            <w:lang w:val="et-EE"/>
          </w:rPr>
          <w:t>korraldatud</w:t>
        </w:r>
      </w:ins>
      <w:ins w:id="331" w:author="Inge Mehide" w:date="2024-09-26T11:26:00Z">
        <w:r w:rsidR="00257AA6">
          <w:rPr>
            <w:lang w:val="et-EE"/>
          </w:rPr>
          <w:t xml:space="preserve"> </w:t>
        </w:r>
      </w:ins>
      <w:r w:rsidR="004C1431">
        <w:rPr>
          <w:lang w:val="et-EE"/>
        </w:rPr>
        <w:t xml:space="preserve">konsultatsioonide põhjal muudetakse </w:t>
      </w:r>
      <w:proofErr w:type="spellStart"/>
      <w:r w:rsidR="004C1431">
        <w:rPr>
          <w:lang w:val="et-EE"/>
        </w:rPr>
        <w:t>ELTS</w:t>
      </w:r>
      <w:ins w:id="332" w:author="Inge Mehide" w:date="2024-09-26T11:32:00Z">
        <w:r w:rsidR="0076615F">
          <w:rPr>
            <w:lang w:val="et-EE"/>
          </w:rPr>
          <w:t>-i</w:t>
        </w:r>
      </w:ins>
      <w:proofErr w:type="spellEnd"/>
      <w:r w:rsidR="004C1431" w:rsidRPr="00AB7239">
        <w:rPr>
          <w:lang w:val="et-EE"/>
        </w:rPr>
        <w:t xml:space="preserve"> </w:t>
      </w:r>
      <w:r w:rsidR="0026139D" w:rsidRPr="00AB7239">
        <w:rPr>
          <w:lang w:val="et-EE"/>
        </w:rPr>
        <w:t>§ 21</w:t>
      </w:r>
      <w:r w:rsidR="0026139D" w:rsidRPr="00AB7239">
        <w:rPr>
          <w:vertAlign w:val="superscript"/>
          <w:lang w:val="et-EE"/>
        </w:rPr>
        <w:t>4</w:t>
      </w:r>
      <w:r w:rsidR="004C1431">
        <w:rPr>
          <w:lang w:val="et-EE"/>
        </w:rPr>
        <w:t xml:space="preserve"> selliselt</w:t>
      </w:r>
      <w:r w:rsidR="0026139D" w:rsidRPr="00AB7239">
        <w:rPr>
          <w:lang w:val="et-EE"/>
        </w:rPr>
        <w:t xml:space="preserve">, et </w:t>
      </w:r>
      <w:del w:id="333" w:author="Inge Mehide" w:date="2024-09-26T11:32:00Z">
        <w:r w:rsidR="004C1431" w:rsidDel="0076615F">
          <w:rPr>
            <w:lang w:val="et-EE"/>
          </w:rPr>
          <w:delText xml:space="preserve"> </w:delText>
        </w:r>
        <w:r w:rsidR="0026139D" w:rsidRPr="00AB7239" w:rsidDel="0076615F">
          <w:rPr>
            <w:lang w:val="et-EE"/>
          </w:rPr>
          <w:delText xml:space="preserve"> </w:delText>
        </w:r>
      </w:del>
      <w:r w:rsidR="0026139D" w:rsidRPr="00AB7239">
        <w:rPr>
          <w:lang w:val="et-EE"/>
        </w:rPr>
        <w:t>tarbimiskajas osalemise tingimused</w:t>
      </w:r>
      <w:r w:rsidR="004C1431">
        <w:rPr>
          <w:lang w:val="et-EE"/>
        </w:rPr>
        <w:t xml:space="preserve"> töötab</w:t>
      </w:r>
      <w:r w:rsidR="0026139D" w:rsidRPr="00AB7239">
        <w:rPr>
          <w:lang w:val="et-EE"/>
        </w:rPr>
        <w:t xml:space="preserve"> välja </w:t>
      </w:r>
      <w:r w:rsidR="004C1431">
        <w:rPr>
          <w:lang w:val="et-EE"/>
        </w:rPr>
        <w:t xml:space="preserve">süsteemihaldur (Elering) ja esitab </w:t>
      </w:r>
      <w:del w:id="334" w:author="Inge Mehide" w:date="2024-09-26T11:33:00Z">
        <w:r w:rsidR="004C1431" w:rsidDel="0076615F">
          <w:rPr>
            <w:lang w:val="et-EE"/>
          </w:rPr>
          <w:delText xml:space="preserve">selle </w:delText>
        </w:r>
      </w:del>
      <w:ins w:id="335" w:author="Inge Mehide" w:date="2024-09-26T11:33:00Z">
        <w:r w:rsidR="0076615F">
          <w:rPr>
            <w:lang w:val="et-EE"/>
          </w:rPr>
          <w:t xml:space="preserve">need </w:t>
        </w:r>
      </w:ins>
      <w:r w:rsidR="004C1431">
        <w:rPr>
          <w:lang w:val="et-EE"/>
        </w:rPr>
        <w:t>Konkure</w:t>
      </w:r>
      <w:ins w:id="336" w:author="Inge Mehide" w:date="2024-09-26T11:33:00Z">
        <w:r w:rsidR="0076615F">
          <w:rPr>
            <w:lang w:val="et-EE"/>
          </w:rPr>
          <w:t>n</w:t>
        </w:r>
      </w:ins>
      <w:r w:rsidR="004C1431">
        <w:rPr>
          <w:lang w:val="et-EE"/>
        </w:rPr>
        <w:t xml:space="preserve">tsiametile </w:t>
      </w:r>
      <w:r w:rsidR="00F9502B">
        <w:rPr>
          <w:lang w:val="et-EE"/>
        </w:rPr>
        <w:t>kooskõlastamiseks</w:t>
      </w:r>
      <w:r w:rsidR="004C1431">
        <w:rPr>
          <w:lang w:val="et-EE"/>
        </w:rPr>
        <w:t>.</w:t>
      </w:r>
      <w:r w:rsidR="0026139D" w:rsidRPr="00AB7239">
        <w:rPr>
          <w:lang w:val="et-EE"/>
        </w:rPr>
        <w:t xml:space="preserve"> </w:t>
      </w:r>
      <w:r w:rsidR="00027091">
        <w:rPr>
          <w:lang w:val="et-EE"/>
        </w:rPr>
        <w:t xml:space="preserve">Konkurentsiameti kooskõlastatud </w:t>
      </w:r>
      <w:r w:rsidR="004C1431">
        <w:rPr>
          <w:lang w:val="et-EE"/>
        </w:rPr>
        <w:t xml:space="preserve">tarbimiskajas osalemise tingimuste põhjal koostavad põhi- ja jaotusvõrguettevõtjad </w:t>
      </w:r>
      <w:r w:rsidR="0026139D" w:rsidRPr="00AB7239">
        <w:rPr>
          <w:lang w:val="et-EE"/>
        </w:rPr>
        <w:t>täpsemad metoodikad</w:t>
      </w:r>
      <w:r w:rsidR="004C1431">
        <w:rPr>
          <w:lang w:val="et-EE"/>
        </w:rPr>
        <w:t>, mille nad esitavad Konkur</w:t>
      </w:r>
      <w:r w:rsidR="00981F7B">
        <w:rPr>
          <w:lang w:val="et-EE"/>
        </w:rPr>
        <w:t>en</w:t>
      </w:r>
      <w:r w:rsidR="004C1431">
        <w:rPr>
          <w:lang w:val="et-EE"/>
        </w:rPr>
        <w:t>tsiametile</w:t>
      </w:r>
      <w:r w:rsidR="00EE1F1E">
        <w:rPr>
          <w:lang w:val="et-EE"/>
        </w:rPr>
        <w:t xml:space="preserve">, kes võib </w:t>
      </w:r>
      <w:r w:rsidR="00EE1F1E" w:rsidRPr="00EE1F1E">
        <w:rPr>
          <w:lang w:val="et-EE"/>
        </w:rPr>
        <w:t>nõuda metoodika muutmist</w:t>
      </w:r>
      <w:r w:rsidR="007B1968">
        <w:rPr>
          <w:lang w:val="et-EE"/>
        </w:rPr>
        <w:t xml:space="preserve"> </w:t>
      </w:r>
      <w:commentRangeStart w:id="337"/>
      <w:r w:rsidR="007B1968">
        <w:rPr>
          <w:lang w:val="et-EE"/>
        </w:rPr>
        <w:t>kuu</w:t>
      </w:r>
      <w:ins w:id="338" w:author="Inge Mehide" w:date="2024-09-26T11:33:00Z">
        <w:r w:rsidR="0076615F">
          <w:rPr>
            <w:lang w:val="et-EE"/>
          </w:rPr>
          <w:t>e</w:t>
        </w:r>
      </w:ins>
      <w:r w:rsidR="007B1968">
        <w:rPr>
          <w:lang w:val="et-EE"/>
        </w:rPr>
        <w:t xml:space="preserve"> </w:t>
      </w:r>
      <w:commentRangeEnd w:id="337"/>
      <w:r w:rsidR="0076615F">
        <w:rPr>
          <w:rStyle w:val="Kommentaariviide"/>
          <w:rFonts w:asciiTheme="minorHAnsi" w:eastAsiaTheme="minorHAnsi" w:hAnsiTheme="minorHAnsi" w:cstheme="minorBidi"/>
          <w:lang w:val="et-EE" w:eastAsia="en-US"/>
        </w:rPr>
        <w:commentReference w:id="337"/>
      </w:r>
      <w:r w:rsidR="007B1968">
        <w:rPr>
          <w:lang w:val="et-EE"/>
        </w:rPr>
        <w:t>kuu jooksul</w:t>
      </w:r>
      <w:r w:rsidR="0026139D" w:rsidRPr="00AB7239">
        <w:rPr>
          <w:lang w:val="et-EE"/>
        </w:rPr>
        <w:t>.</w:t>
      </w:r>
      <w:r w:rsidR="004C1431">
        <w:rPr>
          <w:lang w:val="et-EE"/>
        </w:rPr>
        <w:t xml:space="preserve"> Tehniliste tingimuste ja metoodikate põhjal </w:t>
      </w:r>
      <w:r w:rsidR="00981F7B">
        <w:rPr>
          <w:lang w:val="et-EE"/>
        </w:rPr>
        <w:t>toimub tarbimiskaja</w:t>
      </w:r>
      <w:ins w:id="339" w:author="Inge Mehide" w:date="2024-09-26T11:35:00Z">
        <w:r w:rsidR="0076615F">
          <w:rPr>
            <w:lang w:val="et-EE"/>
          </w:rPr>
          <w:t>s</w:t>
        </w:r>
      </w:ins>
      <w:r w:rsidR="00981F7B">
        <w:rPr>
          <w:lang w:val="et-EE"/>
        </w:rPr>
        <w:t xml:space="preserve"> osalemine järgmise päeva, päevasisesel ja </w:t>
      </w:r>
      <w:r>
        <w:rPr>
          <w:lang w:val="et-EE"/>
        </w:rPr>
        <w:t>tasakaalustamis</w:t>
      </w:r>
      <w:del w:id="340" w:author="Inge Mehide" w:date="2024-09-30T13:48:00Z">
        <w:r w:rsidDel="00607D7F">
          <w:rPr>
            <w:lang w:val="et-EE"/>
          </w:rPr>
          <w:delText xml:space="preserve">e </w:delText>
        </w:r>
      </w:del>
      <w:r w:rsidR="00981F7B">
        <w:rPr>
          <w:lang w:val="et-EE"/>
        </w:rPr>
        <w:t xml:space="preserve">turul ning </w:t>
      </w:r>
      <w:del w:id="341" w:author="Inge Mehide" w:date="2024-09-26T11:36:00Z">
        <w:r w:rsidR="00E75598" w:rsidDel="0076615F">
          <w:rPr>
            <w:lang w:val="et-EE"/>
          </w:rPr>
          <w:delText>tarbimiskaja</w:delText>
        </w:r>
        <w:r w:rsidR="00981F7B" w:rsidDel="0076615F">
          <w:rPr>
            <w:lang w:val="et-EE"/>
          </w:rPr>
          <w:delText xml:space="preserve"> </w:delText>
        </w:r>
        <w:r w:rsidR="00E75598" w:rsidDel="0076615F">
          <w:rPr>
            <w:lang w:val="et-EE"/>
          </w:rPr>
          <w:delText xml:space="preserve">osalemine </w:delText>
        </w:r>
      </w:del>
      <w:r w:rsidR="00981F7B">
        <w:rPr>
          <w:lang w:val="et-EE"/>
        </w:rPr>
        <w:t xml:space="preserve">võrguettevõtjate </w:t>
      </w:r>
      <w:r w:rsidR="00E75598">
        <w:rPr>
          <w:lang w:val="et-EE"/>
        </w:rPr>
        <w:t xml:space="preserve">paindlikkus- ja tugiteenuste hangetes. </w:t>
      </w:r>
      <w:r w:rsidR="0026139D" w:rsidRPr="00AB7239">
        <w:rPr>
          <w:lang w:val="et-EE"/>
        </w:rPr>
        <w:t xml:space="preserve">Sätted tagavad samuti, et Eestis </w:t>
      </w:r>
      <w:del w:id="342" w:author="Inge Mehide" w:date="2024-09-26T11:36:00Z">
        <w:r w:rsidR="0026139D" w:rsidRPr="00AB7239" w:rsidDel="0076615F">
          <w:rPr>
            <w:lang w:val="et-EE"/>
          </w:rPr>
          <w:delText>rakenda</w:delText>
        </w:r>
        <w:r w:rsidR="0059084B" w:rsidRPr="00AB7239" w:rsidDel="0076615F">
          <w:rPr>
            <w:lang w:val="et-EE"/>
          </w:rPr>
          <w:delText>takse</w:delText>
        </w:r>
        <w:r w:rsidR="0026139D" w:rsidRPr="00AB7239" w:rsidDel="0076615F">
          <w:rPr>
            <w:lang w:val="et-EE"/>
          </w:rPr>
          <w:delText xml:space="preserve"> </w:delText>
        </w:r>
      </w:del>
      <w:ins w:id="343" w:author="Inge Mehide" w:date="2024-09-26T11:36:00Z">
        <w:r w:rsidR="0076615F" w:rsidRPr="00AB7239">
          <w:rPr>
            <w:lang w:val="et-EE"/>
          </w:rPr>
          <w:t>rakenda</w:t>
        </w:r>
        <w:r w:rsidR="0076615F">
          <w:rPr>
            <w:lang w:val="et-EE"/>
          </w:rPr>
          <w:t xml:space="preserve">b </w:t>
        </w:r>
        <w:r w:rsidR="0076615F" w:rsidRPr="00AB7239">
          <w:rPr>
            <w:lang w:val="et-EE"/>
          </w:rPr>
          <w:t xml:space="preserve">süsteemihaldur </w:t>
        </w:r>
      </w:ins>
      <w:r w:rsidR="0026139D" w:rsidRPr="00AB7239">
        <w:rPr>
          <w:lang w:val="et-EE"/>
        </w:rPr>
        <w:t>tsentraal</w:t>
      </w:r>
      <w:r w:rsidR="0059084B" w:rsidRPr="00AB7239">
        <w:rPr>
          <w:lang w:val="et-EE"/>
        </w:rPr>
        <w:t>set</w:t>
      </w:r>
      <w:r w:rsidR="0026139D" w:rsidRPr="00AB7239">
        <w:rPr>
          <w:lang w:val="et-EE"/>
        </w:rPr>
        <w:t xml:space="preserve"> arveldami</w:t>
      </w:r>
      <w:r w:rsidR="0059084B" w:rsidRPr="00AB7239">
        <w:rPr>
          <w:lang w:val="et-EE"/>
        </w:rPr>
        <w:t>st</w:t>
      </w:r>
      <w:r w:rsidR="0026139D" w:rsidRPr="00AB7239">
        <w:rPr>
          <w:lang w:val="et-EE"/>
        </w:rPr>
        <w:t xml:space="preserve"> </w:t>
      </w:r>
      <w:del w:id="344" w:author="Inge Mehide" w:date="2024-09-26T11:36:00Z">
        <w:r w:rsidR="0026139D" w:rsidRPr="00AB7239" w:rsidDel="0076615F">
          <w:rPr>
            <w:lang w:val="et-EE"/>
          </w:rPr>
          <w:delText xml:space="preserve">süsteemihalduri poolt </w:delText>
        </w:r>
      </w:del>
      <w:ins w:id="345" w:author="Inge Mehide" w:date="2024-09-26T11:38:00Z">
        <w:r w:rsidR="0076615F" w:rsidRPr="00AB7239">
          <w:rPr>
            <w:lang w:val="et-EE"/>
          </w:rPr>
          <w:t xml:space="preserve">peale </w:t>
        </w:r>
        <w:r w:rsidR="0076615F">
          <w:rPr>
            <w:lang w:val="et-EE"/>
          </w:rPr>
          <w:t>tasakaalustamis</w:t>
        </w:r>
        <w:r w:rsidR="0076615F" w:rsidRPr="00AB7239">
          <w:rPr>
            <w:lang w:val="et-EE"/>
          </w:rPr>
          <w:t xml:space="preserve">turu </w:t>
        </w:r>
      </w:ins>
      <w:r w:rsidR="0026139D" w:rsidRPr="00AB7239">
        <w:rPr>
          <w:lang w:val="et-EE"/>
        </w:rPr>
        <w:t>ka muude</w:t>
      </w:r>
      <w:del w:id="346" w:author="Inge Mehide" w:date="2024-09-26T11:37:00Z">
        <w:r w:rsidR="0026139D" w:rsidRPr="00AB7239" w:rsidDel="0076615F">
          <w:rPr>
            <w:lang w:val="et-EE"/>
          </w:rPr>
          <w:delText>l</w:delText>
        </w:r>
      </w:del>
      <w:r w:rsidR="0026139D" w:rsidRPr="00AB7239">
        <w:rPr>
          <w:lang w:val="et-EE"/>
        </w:rPr>
        <w:t xml:space="preserve"> turu</w:t>
      </w:r>
      <w:del w:id="347" w:author="Inge Mehide" w:date="2024-09-26T11:37:00Z">
        <w:r w:rsidR="0026139D" w:rsidRPr="00AB7239" w:rsidDel="0076615F">
          <w:rPr>
            <w:lang w:val="et-EE"/>
          </w:rPr>
          <w:delText>tasemetel</w:delText>
        </w:r>
      </w:del>
      <w:ins w:id="348" w:author="Inge Mehide" w:date="2024-09-26T11:37:00Z">
        <w:r w:rsidR="0076615F">
          <w:rPr>
            <w:lang w:val="et-EE"/>
          </w:rPr>
          <w:t>mehhanismide kaudu</w:t>
        </w:r>
      </w:ins>
      <w:del w:id="349" w:author="Inge Mehide" w:date="2024-09-26T11:37:00Z">
        <w:r w:rsidR="0026139D" w:rsidRPr="00AB7239" w:rsidDel="0076615F">
          <w:rPr>
            <w:lang w:val="et-EE"/>
          </w:rPr>
          <w:delText xml:space="preserve"> peale </w:delText>
        </w:r>
        <w:r w:rsidDel="0076615F">
          <w:rPr>
            <w:lang w:val="et-EE"/>
          </w:rPr>
          <w:delText xml:space="preserve">tasakaalustamise </w:delText>
        </w:r>
        <w:r w:rsidR="0026139D" w:rsidRPr="00AB7239" w:rsidDel="0076615F">
          <w:rPr>
            <w:lang w:val="et-EE"/>
          </w:rPr>
          <w:delText>turu</w:delText>
        </w:r>
      </w:del>
      <w:r w:rsidR="0026139D" w:rsidRPr="00AB7239">
        <w:rPr>
          <w:lang w:val="et-EE"/>
        </w:rPr>
        <w:t xml:space="preserve">. </w:t>
      </w:r>
      <w:r w:rsidR="008934DC" w:rsidRPr="00AB7239">
        <w:rPr>
          <w:lang w:val="et-EE"/>
        </w:rPr>
        <w:t xml:space="preserve">Planeeritav </w:t>
      </w:r>
      <w:r w:rsidR="0026139D" w:rsidRPr="00AB7239">
        <w:rPr>
          <w:lang w:val="et-EE"/>
        </w:rPr>
        <w:t>§ 21</w:t>
      </w:r>
      <w:r w:rsidR="0026139D" w:rsidRPr="00AB7239">
        <w:rPr>
          <w:vertAlign w:val="superscript"/>
          <w:lang w:val="et-EE"/>
        </w:rPr>
        <w:t>4</w:t>
      </w:r>
      <w:r w:rsidR="0026139D" w:rsidRPr="00AB7239">
        <w:rPr>
          <w:lang w:val="et-EE"/>
        </w:rPr>
        <w:t xml:space="preserve"> </w:t>
      </w:r>
      <w:r w:rsidR="008934DC" w:rsidRPr="00AB7239">
        <w:rPr>
          <w:lang w:val="et-EE"/>
        </w:rPr>
        <w:t xml:space="preserve">muudatus </w:t>
      </w:r>
      <w:r w:rsidR="00770090">
        <w:rPr>
          <w:lang w:val="et-EE"/>
        </w:rPr>
        <w:t>toob kaasa võimaluse Kliim</w:t>
      </w:r>
      <w:r w:rsidR="006B57FA">
        <w:rPr>
          <w:lang w:val="et-EE"/>
        </w:rPr>
        <w:t>am</w:t>
      </w:r>
      <w:r w:rsidR="00770090">
        <w:rPr>
          <w:lang w:val="et-EE"/>
        </w:rPr>
        <w:t>inisteeriumil sätestada täpsemad tarbimiskajaga seotud tehnilised tingimused elektrituru toimim</w:t>
      </w:r>
      <w:ins w:id="350" w:author="Inge Mehide" w:date="2024-09-26T11:40:00Z">
        <w:r w:rsidR="0076615F">
          <w:rPr>
            <w:lang w:val="et-EE"/>
          </w:rPr>
          <w:t>i</w:t>
        </w:r>
      </w:ins>
      <w:r w:rsidR="00770090">
        <w:rPr>
          <w:lang w:val="et-EE"/>
        </w:rPr>
        <w:t>s</w:t>
      </w:r>
      <w:del w:id="351" w:author="Inge Mehide" w:date="2024-09-26T11:40:00Z">
        <w:r w:rsidR="00770090" w:rsidDel="0076615F">
          <w:rPr>
            <w:lang w:val="et-EE"/>
          </w:rPr>
          <w:delText>i</w:delText>
        </w:r>
      </w:del>
      <w:r w:rsidR="00770090">
        <w:rPr>
          <w:lang w:val="et-EE"/>
        </w:rPr>
        <w:t>e võrgueeskirjas</w:t>
      </w:r>
      <w:ins w:id="352" w:author="Inge Mehide" w:date="2024-09-26T11:40:00Z">
        <w:r w:rsidR="0076615F">
          <w:rPr>
            <w:lang w:val="et-EE"/>
          </w:rPr>
          <w:t>,</w:t>
        </w:r>
      </w:ins>
      <w:r w:rsidR="00770090">
        <w:rPr>
          <w:lang w:val="et-EE"/>
        </w:rPr>
        <w:t xml:space="preserve"> sealhulgas </w:t>
      </w:r>
      <w:ins w:id="353" w:author="Inge Mehide" w:date="2024-09-26T11:40:00Z">
        <w:r w:rsidR="0076615F">
          <w:rPr>
            <w:lang w:val="et-EE"/>
          </w:rPr>
          <w:t xml:space="preserve">sätestada </w:t>
        </w:r>
      </w:ins>
      <w:r w:rsidR="0026139D" w:rsidRPr="00AB7239">
        <w:rPr>
          <w:lang w:val="et-EE"/>
        </w:rPr>
        <w:t xml:space="preserve">kompensatsiooni </w:t>
      </w:r>
      <w:r w:rsidR="00770090">
        <w:rPr>
          <w:lang w:val="et-EE"/>
        </w:rPr>
        <w:t xml:space="preserve">arvutamise </w:t>
      </w:r>
      <w:r w:rsidR="0026139D" w:rsidRPr="00AB7239">
        <w:rPr>
          <w:lang w:val="et-EE"/>
        </w:rPr>
        <w:t>põhimõtted.</w:t>
      </w:r>
    </w:p>
    <w:p w14:paraId="3D645795" w14:textId="08AE81A6" w:rsidR="007D4ADF" w:rsidRPr="00AB7239" w:rsidRDefault="0026139D" w:rsidP="00B76994">
      <w:pPr>
        <w:pStyle w:val="Normaallaadveeb"/>
        <w:spacing w:afterAutospacing="0"/>
        <w:jc w:val="both"/>
        <w:rPr>
          <w:lang w:val="et-EE"/>
        </w:rPr>
      </w:pPr>
      <w:r w:rsidRPr="00AB7239">
        <w:rPr>
          <w:lang w:val="et-EE"/>
        </w:rPr>
        <w:t xml:space="preserve">Eestis ja </w:t>
      </w:r>
      <w:r w:rsidR="006E5AD1" w:rsidRPr="00AB7239">
        <w:rPr>
          <w:lang w:val="et-EE"/>
        </w:rPr>
        <w:t xml:space="preserve">Balti riikides on </w:t>
      </w:r>
      <w:ins w:id="354" w:author="Inge Mehide" w:date="2024-09-26T11:41:00Z">
        <w:r w:rsidR="0076615F" w:rsidRPr="00AB7239">
          <w:rPr>
            <w:lang w:val="et-EE"/>
          </w:rPr>
          <w:t xml:space="preserve">ülimalt oluline </w:t>
        </w:r>
      </w:ins>
      <w:ins w:id="355" w:author="Inge Mehide" w:date="2024-09-26T11:42:00Z">
        <w:r w:rsidR="002822AB">
          <w:rPr>
            <w:lang w:val="et-EE"/>
          </w:rPr>
          <w:t>juhtida</w:t>
        </w:r>
      </w:ins>
      <w:ins w:id="356" w:author="Inge Mehide" w:date="2024-09-26T11:41:00Z">
        <w:r w:rsidR="0076615F">
          <w:rPr>
            <w:lang w:val="et-EE"/>
          </w:rPr>
          <w:t xml:space="preserve"> </w:t>
        </w:r>
      </w:ins>
      <w:del w:id="357" w:author="Inge Mehide" w:date="2024-09-26T11:42:00Z">
        <w:r w:rsidR="006E5AD1" w:rsidRPr="00AB7239" w:rsidDel="002822AB">
          <w:rPr>
            <w:lang w:val="et-EE"/>
          </w:rPr>
          <w:delText xml:space="preserve">tarbimise </w:delText>
        </w:r>
      </w:del>
      <w:ins w:id="358" w:author="Inge Mehide" w:date="2024-09-26T11:42:00Z">
        <w:r w:rsidR="002822AB" w:rsidRPr="00AB7239">
          <w:rPr>
            <w:lang w:val="et-EE"/>
          </w:rPr>
          <w:t>tarbimis</w:t>
        </w:r>
        <w:r w:rsidR="002822AB">
          <w:rPr>
            <w:lang w:val="et-EE"/>
          </w:rPr>
          <w:t>t</w:t>
        </w:r>
        <w:r w:rsidR="002822AB" w:rsidRPr="00AB7239">
          <w:rPr>
            <w:lang w:val="et-EE"/>
          </w:rPr>
          <w:t xml:space="preserve"> </w:t>
        </w:r>
      </w:ins>
      <w:del w:id="359" w:author="Inge Mehide" w:date="2024-09-26T11:41:00Z">
        <w:r w:rsidR="006E5AD1" w:rsidRPr="00AB7239" w:rsidDel="0076615F">
          <w:rPr>
            <w:lang w:val="et-EE"/>
          </w:rPr>
          <w:delText>juhtimi</w:delText>
        </w:r>
        <w:r w:rsidRPr="00AB7239" w:rsidDel="0076615F">
          <w:rPr>
            <w:lang w:val="et-EE"/>
          </w:rPr>
          <w:delText xml:space="preserve">se </w:delText>
        </w:r>
      </w:del>
      <w:del w:id="360" w:author="Inge Mehide" w:date="2024-09-26T11:43:00Z">
        <w:r w:rsidRPr="00AB7239" w:rsidDel="002822AB">
          <w:rPr>
            <w:lang w:val="et-EE"/>
          </w:rPr>
          <w:delText xml:space="preserve">kasutusele </w:delText>
        </w:r>
      </w:del>
      <w:del w:id="361" w:author="Inge Mehide" w:date="2024-09-26T11:41:00Z">
        <w:r w:rsidRPr="00AB7239" w:rsidDel="0076615F">
          <w:rPr>
            <w:lang w:val="et-EE"/>
          </w:rPr>
          <w:delText xml:space="preserve">võtmine </w:delText>
        </w:r>
        <w:r w:rsidR="006E5AD1" w:rsidRPr="00AB7239" w:rsidDel="0076615F">
          <w:rPr>
            <w:lang w:val="et-EE"/>
          </w:rPr>
          <w:delText>ülimalt oluline</w:delText>
        </w:r>
        <w:r w:rsidRPr="00AB7239" w:rsidDel="0076615F">
          <w:rPr>
            <w:lang w:val="et-EE"/>
          </w:rPr>
          <w:delText xml:space="preserve"> </w:delText>
        </w:r>
      </w:del>
      <w:del w:id="362" w:author="Inge Mehide" w:date="2024-09-26T11:42:00Z">
        <w:r w:rsidRPr="00AB7239" w:rsidDel="0076615F">
          <w:rPr>
            <w:lang w:val="et-EE"/>
          </w:rPr>
          <w:delText xml:space="preserve">eriti </w:delText>
        </w:r>
      </w:del>
      <w:ins w:id="363" w:author="Inge Mehide" w:date="2024-09-26T11:42:00Z">
        <w:r w:rsidR="0076615F">
          <w:rPr>
            <w:lang w:val="et-EE"/>
          </w:rPr>
          <w:t>just</w:t>
        </w:r>
        <w:r w:rsidR="0076615F" w:rsidRPr="00AB7239">
          <w:rPr>
            <w:lang w:val="et-EE"/>
          </w:rPr>
          <w:t xml:space="preserve"> </w:t>
        </w:r>
      </w:ins>
      <w:r w:rsidRPr="00AB7239">
        <w:rPr>
          <w:lang w:val="et-EE"/>
        </w:rPr>
        <w:t xml:space="preserve">agregeerimise kaudu. </w:t>
      </w:r>
      <w:del w:id="364" w:author="Inge Mehide" w:date="2024-09-26T11:43:00Z">
        <w:r w:rsidRPr="00AB7239" w:rsidDel="002822AB">
          <w:rPr>
            <w:lang w:val="et-EE"/>
          </w:rPr>
          <w:delText>Agregeerimise kaudu tarbimise juhtimine</w:delText>
        </w:r>
      </w:del>
      <w:ins w:id="365" w:author="Inge Mehide" w:date="2024-09-26T11:43:00Z">
        <w:r w:rsidR="002822AB">
          <w:rPr>
            <w:lang w:val="et-EE"/>
          </w:rPr>
          <w:t>See</w:t>
        </w:r>
      </w:ins>
      <w:r w:rsidRPr="00AB7239">
        <w:rPr>
          <w:lang w:val="et-EE"/>
        </w:rPr>
        <w:t xml:space="preserve"> võimaldab </w:t>
      </w:r>
      <w:proofErr w:type="spellStart"/>
      <w:r w:rsidRPr="00AB7239">
        <w:rPr>
          <w:lang w:val="et-EE"/>
        </w:rPr>
        <w:t>agregaatoril</w:t>
      </w:r>
      <w:proofErr w:type="spellEnd"/>
      <w:del w:id="366" w:author="Inge Mehide" w:date="2024-09-26T11:43:00Z">
        <w:r w:rsidRPr="00AB7239" w:rsidDel="002822AB">
          <w:rPr>
            <w:lang w:val="et-EE"/>
          </w:rPr>
          <w:delText>e</w:delText>
        </w:r>
      </w:del>
      <w:r w:rsidRPr="00AB7239">
        <w:rPr>
          <w:lang w:val="et-EE"/>
        </w:rPr>
        <w:t xml:space="preserve"> </w:t>
      </w:r>
      <w:ins w:id="367" w:author="Inge Mehide" w:date="2024-09-26T11:44:00Z">
        <w:r w:rsidR="002822AB">
          <w:rPr>
            <w:lang w:val="et-EE"/>
          </w:rPr>
          <w:t xml:space="preserve">tarbijaid </w:t>
        </w:r>
      </w:ins>
      <w:r w:rsidRPr="00AB7239">
        <w:rPr>
          <w:lang w:val="et-EE"/>
        </w:rPr>
        <w:t xml:space="preserve">koondada </w:t>
      </w:r>
      <w:del w:id="368" w:author="Inge Mehide" w:date="2024-09-26T11:44:00Z">
        <w:r w:rsidRPr="00AB7239" w:rsidDel="002822AB">
          <w:rPr>
            <w:lang w:val="et-EE"/>
          </w:rPr>
          <w:delText>mitmed tarbijad</w:delText>
        </w:r>
        <w:r w:rsidR="0059084B" w:rsidRPr="00AB7239" w:rsidDel="002822AB">
          <w:rPr>
            <w:lang w:val="et-EE"/>
          </w:rPr>
          <w:delText>,</w:delText>
        </w:r>
        <w:r w:rsidRPr="00AB7239" w:rsidDel="002822AB">
          <w:rPr>
            <w:lang w:val="et-EE"/>
          </w:rPr>
          <w:delText xml:space="preserve"> kelle</w:delText>
        </w:r>
      </w:del>
      <w:ins w:id="369" w:author="Inge Mehide" w:date="2024-09-26T11:44:00Z">
        <w:r w:rsidR="002822AB">
          <w:rPr>
            <w:lang w:val="et-EE"/>
          </w:rPr>
          <w:t>ja nende</w:t>
        </w:r>
      </w:ins>
      <w:r w:rsidRPr="00AB7239">
        <w:rPr>
          <w:lang w:val="et-EE"/>
        </w:rPr>
        <w:t xml:space="preserve"> </w:t>
      </w:r>
      <w:r w:rsidR="0059084B" w:rsidRPr="00AB7239">
        <w:rPr>
          <w:lang w:val="et-EE"/>
        </w:rPr>
        <w:t xml:space="preserve">üheaegset </w:t>
      </w:r>
      <w:r w:rsidRPr="00AB7239">
        <w:rPr>
          <w:lang w:val="et-EE"/>
        </w:rPr>
        <w:t xml:space="preserve">tarbimist </w:t>
      </w:r>
      <w:del w:id="370" w:author="Inge Mehide" w:date="2024-09-26T11:44:00Z">
        <w:r w:rsidR="0059084B" w:rsidRPr="00AB7239" w:rsidDel="002822AB">
          <w:rPr>
            <w:lang w:val="et-EE"/>
          </w:rPr>
          <w:delText xml:space="preserve">saab </w:delText>
        </w:r>
        <w:r w:rsidRPr="00AB7239" w:rsidDel="002822AB">
          <w:rPr>
            <w:lang w:val="et-EE"/>
          </w:rPr>
          <w:delText xml:space="preserve">agregaator </w:delText>
        </w:r>
      </w:del>
      <w:r w:rsidRPr="00AB7239">
        <w:rPr>
          <w:lang w:val="et-EE"/>
        </w:rPr>
        <w:t xml:space="preserve">juhtida. Suured elektritarbijad on reeglina tööstused, kelle jaoks tarbimise juhtimine tähendab tööstuse seiskamist, mistõttu jääb toodang </w:t>
      </w:r>
      <w:r w:rsidR="0059084B" w:rsidRPr="00AB7239">
        <w:rPr>
          <w:lang w:val="et-EE"/>
        </w:rPr>
        <w:t xml:space="preserve">tootmata </w:t>
      </w:r>
      <w:r w:rsidRPr="00AB7239">
        <w:rPr>
          <w:lang w:val="et-EE"/>
        </w:rPr>
        <w:t xml:space="preserve">ja tekib rahaline kahju. Ilma taoliste kuludeta saavad </w:t>
      </w:r>
      <w:proofErr w:type="spellStart"/>
      <w:r w:rsidRPr="00AB7239">
        <w:rPr>
          <w:lang w:val="et-EE"/>
        </w:rPr>
        <w:t>agregaatorite</w:t>
      </w:r>
      <w:proofErr w:type="spellEnd"/>
      <w:r w:rsidR="0059084B" w:rsidRPr="00AB7239">
        <w:rPr>
          <w:lang w:val="et-EE"/>
        </w:rPr>
        <w:t xml:space="preserve"> kaudu</w:t>
      </w:r>
      <w:r w:rsidRPr="00AB7239">
        <w:rPr>
          <w:lang w:val="et-EE"/>
        </w:rPr>
        <w:t xml:space="preserve"> tarbimist juhtida just </w:t>
      </w:r>
      <w:del w:id="371" w:author="Inge Mehide" w:date="2024-09-26T11:45:00Z">
        <w:r w:rsidRPr="00AB7239" w:rsidDel="002822AB">
          <w:rPr>
            <w:lang w:val="et-EE"/>
          </w:rPr>
          <w:delText xml:space="preserve">nimelt </w:delText>
        </w:r>
      </w:del>
      <w:r w:rsidRPr="00AB7239">
        <w:rPr>
          <w:lang w:val="et-EE"/>
        </w:rPr>
        <w:t>väiksemad tarbijad</w:t>
      </w:r>
      <w:r w:rsidR="0059084B" w:rsidRPr="00AB7239">
        <w:rPr>
          <w:lang w:val="et-EE"/>
        </w:rPr>
        <w:t>,</w:t>
      </w:r>
      <w:r w:rsidRPr="00AB7239">
        <w:rPr>
          <w:lang w:val="et-EE"/>
        </w:rPr>
        <w:t xml:space="preserve"> näiteks</w:t>
      </w:r>
      <w:ins w:id="372" w:author="Inge Mehide" w:date="2024-09-26T11:47:00Z">
        <w:r w:rsidR="002822AB">
          <w:rPr>
            <w:lang w:val="et-EE"/>
          </w:rPr>
          <w:t xml:space="preserve"> on</w:t>
        </w:r>
      </w:ins>
      <w:r w:rsidRPr="00AB7239">
        <w:rPr>
          <w:lang w:val="et-EE"/>
        </w:rPr>
        <w:t xml:space="preserve"> </w:t>
      </w:r>
      <w:del w:id="373" w:author="Inge Mehide" w:date="2024-09-26T11:47:00Z">
        <w:r w:rsidRPr="00AB7239" w:rsidDel="002822AB">
          <w:rPr>
            <w:lang w:val="et-EE"/>
          </w:rPr>
          <w:delText xml:space="preserve">kodutarbijad </w:delText>
        </w:r>
      </w:del>
      <w:ins w:id="374" w:author="Inge Mehide" w:date="2024-09-26T11:47:00Z">
        <w:r w:rsidR="002822AB" w:rsidRPr="00AB7239">
          <w:rPr>
            <w:lang w:val="et-EE"/>
          </w:rPr>
          <w:t>kodu</w:t>
        </w:r>
        <w:r w:rsidR="002822AB">
          <w:rPr>
            <w:lang w:val="et-EE"/>
          </w:rPr>
          <w:t>majapidamiste</w:t>
        </w:r>
        <w:r w:rsidR="002822AB" w:rsidRPr="00AB7239">
          <w:rPr>
            <w:lang w:val="et-EE"/>
          </w:rPr>
          <w:t xml:space="preserve"> </w:t>
        </w:r>
      </w:ins>
      <w:r w:rsidRPr="00AB7239">
        <w:rPr>
          <w:lang w:val="et-EE"/>
        </w:rPr>
        <w:t>ja büroohoone</w:t>
      </w:r>
      <w:ins w:id="375" w:author="Inge Mehide" w:date="2024-09-26T11:47:00Z">
        <w:r w:rsidR="002822AB">
          <w:rPr>
            <w:lang w:val="et-EE"/>
          </w:rPr>
          <w:t>te</w:t>
        </w:r>
      </w:ins>
      <w:del w:id="376" w:author="Inge Mehide" w:date="2024-09-26T11:47:00Z">
        <w:r w:rsidRPr="00AB7239" w:rsidDel="002822AB">
          <w:rPr>
            <w:lang w:val="et-EE"/>
          </w:rPr>
          <w:delText>d, mille</w:delText>
        </w:r>
      </w:del>
      <w:r w:rsidRPr="00AB7239">
        <w:rPr>
          <w:lang w:val="et-EE"/>
        </w:rPr>
        <w:t xml:space="preserve"> kütmist </w:t>
      </w:r>
      <w:del w:id="377" w:author="Inge Mehide" w:date="2024-09-26T11:48:00Z">
        <w:r w:rsidRPr="00AB7239" w:rsidDel="002822AB">
          <w:rPr>
            <w:lang w:val="et-EE"/>
          </w:rPr>
          <w:delText xml:space="preserve">on </w:delText>
        </w:r>
      </w:del>
      <w:r w:rsidRPr="00AB7239">
        <w:rPr>
          <w:lang w:val="et-EE"/>
        </w:rPr>
        <w:t>võimalik ajatada, edasi lükata või kütmistemperatuuri ajutiselt vähendada.</w:t>
      </w:r>
      <w:r w:rsidR="006B57FA">
        <w:rPr>
          <w:lang w:val="et-EE"/>
        </w:rPr>
        <w:t xml:space="preserve"> Lätis ja Leedus </w:t>
      </w:r>
      <w:del w:id="378" w:author="Inge Mehide" w:date="2024-09-26T11:48:00Z">
        <w:r w:rsidR="006B57FA" w:rsidDel="002822AB">
          <w:rPr>
            <w:lang w:val="et-EE"/>
          </w:rPr>
          <w:delText xml:space="preserve">täna </w:delText>
        </w:r>
      </w:del>
      <w:ins w:id="379" w:author="Inge Mehide" w:date="2024-09-26T11:48:00Z">
        <w:r w:rsidR="002822AB">
          <w:rPr>
            <w:lang w:val="et-EE"/>
          </w:rPr>
          <w:t xml:space="preserve">ei ole praegu </w:t>
        </w:r>
      </w:ins>
      <w:r w:rsidR="006B57FA">
        <w:rPr>
          <w:lang w:val="et-EE"/>
        </w:rPr>
        <w:t>terviklikku regulatsiooni</w:t>
      </w:r>
      <w:del w:id="380" w:author="Inge Mehide" w:date="2024-09-26T11:48:00Z">
        <w:r w:rsidR="006B57FA" w:rsidDel="002822AB">
          <w:rPr>
            <w:lang w:val="et-EE"/>
          </w:rPr>
          <w:delText xml:space="preserve"> paigas ei ole</w:delText>
        </w:r>
      </w:del>
      <w:r w:rsidR="006B57FA">
        <w:rPr>
          <w:lang w:val="et-EE"/>
        </w:rPr>
        <w:t xml:space="preserve">, mis võimaldaks tarbimiskaja kasutada </w:t>
      </w:r>
      <w:commentRangeStart w:id="381"/>
      <w:r w:rsidR="006B57FA">
        <w:rPr>
          <w:lang w:val="et-EE"/>
        </w:rPr>
        <w:t>kõikidel turgudel</w:t>
      </w:r>
      <w:commentRangeEnd w:id="381"/>
      <w:r w:rsidR="00D047AF">
        <w:rPr>
          <w:rStyle w:val="Kommentaariviide"/>
          <w:rFonts w:asciiTheme="minorHAnsi" w:eastAsiaTheme="minorHAnsi" w:hAnsiTheme="minorHAnsi" w:cstheme="minorBidi"/>
          <w:lang w:val="et-EE" w:eastAsia="en-US"/>
        </w:rPr>
        <w:commentReference w:id="381"/>
      </w:r>
      <w:r w:rsidR="006B57FA">
        <w:rPr>
          <w:lang w:val="et-EE"/>
        </w:rPr>
        <w:t xml:space="preserve">.  </w:t>
      </w:r>
      <w:del w:id="382" w:author="Inge Mehide" w:date="2024-09-26T11:48:00Z">
        <w:r w:rsidR="006B57FA" w:rsidDel="002822AB">
          <w:rPr>
            <w:lang w:val="et-EE"/>
          </w:rPr>
          <w:delText xml:space="preserve">Täna </w:delText>
        </w:r>
      </w:del>
      <w:ins w:id="383" w:author="Inge Mehide" w:date="2024-09-26T11:48:00Z">
        <w:r w:rsidR="002822AB">
          <w:rPr>
            <w:lang w:val="et-EE"/>
          </w:rPr>
          <w:t xml:space="preserve">Praegu </w:t>
        </w:r>
      </w:ins>
      <w:del w:id="384" w:author="Inge Mehide" w:date="2024-09-26T11:49:00Z">
        <w:r w:rsidR="006B57FA" w:rsidDel="002822AB">
          <w:rPr>
            <w:lang w:val="et-EE"/>
          </w:rPr>
          <w:delText xml:space="preserve">on </w:delText>
        </w:r>
      </w:del>
      <w:ins w:id="385" w:author="Inge Mehide" w:date="2024-09-26T11:49:00Z">
        <w:r w:rsidR="002822AB">
          <w:rPr>
            <w:lang w:val="et-EE"/>
          </w:rPr>
          <w:t>kasuta</w:t>
        </w:r>
      </w:ins>
      <w:ins w:id="386" w:author="Inge Mehide" w:date="2024-09-26T11:50:00Z">
        <w:r w:rsidR="002822AB">
          <w:rPr>
            <w:lang w:val="et-EE"/>
          </w:rPr>
          <w:t>vad</w:t>
        </w:r>
      </w:ins>
      <w:ins w:id="387" w:author="Inge Mehide" w:date="2024-09-26T11:49:00Z">
        <w:r w:rsidR="002822AB">
          <w:rPr>
            <w:lang w:val="et-EE"/>
          </w:rPr>
          <w:t xml:space="preserve"> </w:t>
        </w:r>
      </w:ins>
      <w:r w:rsidR="006B57FA">
        <w:rPr>
          <w:lang w:val="et-EE"/>
        </w:rPr>
        <w:t>EL-</w:t>
      </w:r>
      <w:ins w:id="388" w:author="Inge Mehide" w:date="2024-09-26T11:48:00Z">
        <w:r w:rsidR="002822AB">
          <w:rPr>
            <w:lang w:val="et-EE"/>
          </w:rPr>
          <w:t>i</w:t>
        </w:r>
      </w:ins>
      <w:r w:rsidR="006B57FA">
        <w:rPr>
          <w:lang w:val="et-EE"/>
        </w:rPr>
        <w:t xml:space="preserve">s tarbimise </w:t>
      </w:r>
      <w:del w:id="389" w:author="Inge Mehide" w:date="2024-09-26T11:49:00Z">
        <w:r w:rsidR="006B57FA" w:rsidDel="002822AB">
          <w:rPr>
            <w:lang w:val="et-EE"/>
          </w:rPr>
          <w:delText xml:space="preserve">juhtimine </w:delText>
        </w:r>
      </w:del>
      <w:ins w:id="390" w:author="Inge Mehide" w:date="2024-09-26T11:49:00Z">
        <w:r w:rsidR="002822AB">
          <w:rPr>
            <w:lang w:val="et-EE"/>
          </w:rPr>
          <w:t xml:space="preserve">juhtimist </w:t>
        </w:r>
      </w:ins>
      <w:commentRangeStart w:id="391"/>
      <w:r w:rsidR="006B57FA">
        <w:rPr>
          <w:lang w:val="et-EE"/>
        </w:rPr>
        <w:t xml:space="preserve">kõikidel turgudel </w:t>
      </w:r>
      <w:commentRangeEnd w:id="391"/>
      <w:r w:rsidR="00D047AF">
        <w:rPr>
          <w:rStyle w:val="Kommentaariviide"/>
          <w:rFonts w:asciiTheme="minorHAnsi" w:eastAsiaTheme="minorHAnsi" w:hAnsiTheme="minorHAnsi" w:cstheme="minorBidi"/>
          <w:lang w:val="et-EE" w:eastAsia="en-US"/>
        </w:rPr>
        <w:commentReference w:id="391"/>
      </w:r>
      <w:del w:id="392" w:author="Inge Mehide" w:date="2024-09-26T11:50:00Z">
        <w:r w:rsidR="006B57FA" w:rsidDel="002822AB">
          <w:rPr>
            <w:lang w:val="et-EE"/>
          </w:rPr>
          <w:delText xml:space="preserve">võetud kasutusele </w:delText>
        </w:r>
      </w:del>
      <w:r w:rsidR="006B57FA">
        <w:rPr>
          <w:lang w:val="et-EE"/>
        </w:rPr>
        <w:t>Prantsusmaa</w:t>
      </w:r>
      <w:del w:id="393" w:author="Inge Mehide" w:date="2024-09-26T11:50:00Z">
        <w:r w:rsidR="006B57FA" w:rsidDel="002822AB">
          <w:rPr>
            <w:lang w:val="et-EE"/>
          </w:rPr>
          <w:delText>l</w:delText>
        </w:r>
      </w:del>
      <w:r w:rsidR="006B57FA">
        <w:rPr>
          <w:lang w:val="et-EE"/>
        </w:rPr>
        <w:t>, Taani</w:t>
      </w:r>
      <w:del w:id="394" w:author="Inge Mehide" w:date="2024-09-26T11:50:00Z">
        <w:r w:rsidR="006B57FA" w:rsidDel="002822AB">
          <w:rPr>
            <w:lang w:val="et-EE"/>
          </w:rPr>
          <w:delText>s</w:delText>
        </w:r>
      </w:del>
      <w:r w:rsidR="006B57FA">
        <w:rPr>
          <w:lang w:val="et-EE"/>
        </w:rPr>
        <w:t xml:space="preserve"> ja Holland</w:t>
      </w:r>
      <w:del w:id="395" w:author="Inge Mehide" w:date="2024-09-26T11:50:00Z">
        <w:r w:rsidR="006B57FA" w:rsidDel="002822AB">
          <w:rPr>
            <w:lang w:val="et-EE"/>
          </w:rPr>
          <w:delText>is</w:delText>
        </w:r>
      </w:del>
      <w:r w:rsidR="006B57FA">
        <w:rPr>
          <w:lang w:val="et-EE"/>
        </w:rPr>
        <w:t>. Soome ja Rootsi on siseriiklik</w:t>
      </w:r>
      <w:ins w:id="396" w:author="Inge Mehide" w:date="2024-09-26T11:51:00Z">
        <w:r w:rsidR="002822AB">
          <w:rPr>
            <w:lang w:val="et-EE"/>
          </w:rPr>
          <w:t>k</w:t>
        </w:r>
      </w:ins>
      <w:r w:rsidR="006B57FA">
        <w:rPr>
          <w:lang w:val="et-EE"/>
        </w:rPr>
        <w:t>u</w:t>
      </w:r>
      <w:del w:id="397" w:author="Inge Mehide" w:date="2024-09-26T11:51:00Z">
        <w:r w:rsidR="006B57FA" w:rsidDel="002822AB">
          <w:rPr>
            <w:lang w:val="et-EE"/>
          </w:rPr>
          <w:delText>sse</w:delText>
        </w:r>
      </w:del>
      <w:r w:rsidR="006B57FA">
        <w:rPr>
          <w:lang w:val="et-EE"/>
        </w:rPr>
        <w:t xml:space="preserve"> regulatsiooni lisanud </w:t>
      </w:r>
      <w:ins w:id="398" w:author="Inge Mehide" w:date="2024-09-26T11:51:00Z">
        <w:r w:rsidR="002822AB">
          <w:rPr>
            <w:lang w:val="et-EE"/>
          </w:rPr>
          <w:t xml:space="preserve">süsteemihaldurile </w:t>
        </w:r>
      </w:ins>
      <w:r w:rsidR="006B57FA">
        <w:rPr>
          <w:lang w:val="et-EE"/>
        </w:rPr>
        <w:t xml:space="preserve">kohustuse </w:t>
      </w:r>
      <w:del w:id="399" w:author="Inge Mehide" w:date="2024-09-26T11:51:00Z">
        <w:r w:rsidR="006B57FA" w:rsidDel="002822AB">
          <w:rPr>
            <w:lang w:val="et-EE"/>
          </w:rPr>
          <w:delText xml:space="preserve">süsteemihaldurile </w:delText>
        </w:r>
      </w:del>
      <w:r w:rsidR="006B57FA">
        <w:rPr>
          <w:lang w:val="et-EE"/>
        </w:rPr>
        <w:t>turumudel</w:t>
      </w:r>
      <w:ins w:id="400" w:author="Inge Mehide" w:date="2024-09-26T11:51:00Z">
        <w:r w:rsidR="002822AB">
          <w:rPr>
            <w:lang w:val="et-EE"/>
          </w:rPr>
          <w:t>,</w:t>
        </w:r>
      </w:ins>
      <w:r w:rsidR="006B57FA">
        <w:rPr>
          <w:lang w:val="et-EE"/>
        </w:rPr>
        <w:t xml:space="preserve"> s</w:t>
      </w:r>
      <w:ins w:id="401" w:author="Inge Mehide" w:date="2024-09-26T11:51:00Z">
        <w:r w:rsidR="002822AB">
          <w:rPr>
            <w:lang w:val="et-EE"/>
          </w:rPr>
          <w:t>eal</w:t>
        </w:r>
      </w:ins>
      <w:r w:rsidR="006B57FA">
        <w:rPr>
          <w:lang w:val="et-EE"/>
        </w:rPr>
        <w:t>h</w:t>
      </w:r>
      <w:ins w:id="402" w:author="Inge Mehide" w:date="2024-09-26T11:51:00Z">
        <w:r w:rsidR="002822AB">
          <w:rPr>
            <w:lang w:val="et-EE"/>
          </w:rPr>
          <w:t>ulgas</w:t>
        </w:r>
      </w:ins>
      <w:r w:rsidR="006B57FA">
        <w:rPr>
          <w:lang w:val="et-EE"/>
        </w:rPr>
        <w:t xml:space="preserve"> kompensatsioonimudel välja töötada ja regulaatoril see heaks kiita. Soome ja Rootsi kolleegidega </w:t>
      </w:r>
      <w:ins w:id="403" w:author="Inge Mehide" w:date="2024-09-26T11:52:00Z">
        <w:r w:rsidR="00B67BE9">
          <w:rPr>
            <w:lang w:val="et-EE"/>
          </w:rPr>
          <w:t xml:space="preserve">peetud </w:t>
        </w:r>
      </w:ins>
      <w:r w:rsidR="006B57FA">
        <w:rPr>
          <w:lang w:val="et-EE"/>
        </w:rPr>
        <w:t>konsult</w:t>
      </w:r>
      <w:ins w:id="404" w:author="Inge Mehide" w:date="2024-09-26T11:52:00Z">
        <w:r w:rsidR="00B67BE9">
          <w:rPr>
            <w:lang w:val="et-EE"/>
          </w:rPr>
          <w:t>atsioonid</w:t>
        </w:r>
      </w:ins>
      <w:ins w:id="405" w:author="Inge Mehide" w:date="2024-09-26T11:53:00Z">
        <w:r w:rsidR="00B67BE9">
          <w:rPr>
            <w:lang w:val="et-EE"/>
          </w:rPr>
          <w:t>est</w:t>
        </w:r>
      </w:ins>
      <w:ins w:id="406" w:author="Inge Mehide" w:date="2024-09-30T11:07:00Z">
        <w:r w:rsidR="002C6612">
          <w:rPr>
            <w:lang w:val="et-EE"/>
          </w:rPr>
          <w:t xml:space="preserve"> </w:t>
        </w:r>
      </w:ins>
      <w:del w:id="407" w:author="Inge Mehide" w:date="2024-09-26T11:52:00Z">
        <w:r w:rsidR="006B57FA" w:rsidDel="00B67BE9">
          <w:rPr>
            <w:lang w:val="et-EE"/>
          </w:rPr>
          <w:delText>eerides,</w:delText>
        </w:r>
      </w:del>
      <w:ins w:id="408" w:author="Inge Mehide" w:date="2024-09-26T11:53:00Z">
        <w:r w:rsidR="00B67BE9">
          <w:rPr>
            <w:lang w:val="et-EE"/>
          </w:rPr>
          <w:t xml:space="preserve">on </w:t>
        </w:r>
      </w:ins>
      <w:ins w:id="409" w:author="Inge Mehide" w:date="2024-09-26T11:54:00Z">
        <w:r w:rsidR="00B67BE9">
          <w:rPr>
            <w:lang w:val="et-EE"/>
          </w:rPr>
          <w:t>ilmnenud, et ka nemad</w:t>
        </w:r>
      </w:ins>
      <w:r w:rsidR="006B57FA">
        <w:rPr>
          <w:lang w:val="et-EE"/>
        </w:rPr>
        <w:t xml:space="preserve"> plaanivad </w:t>
      </w:r>
      <w:del w:id="410" w:author="Inge Mehide" w:date="2024-09-26T11:54:00Z">
        <w:r w:rsidR="006B57FA" w:rsidDel="00B67BE9">
          <w:rPr>
            <w:lang w:val="et-EE"/>
          </w:rPr>
          <w:delText xml:space="preserve">ka nemad </w:delText>
        </w:r>
      </w:del>
      <w:r w:rsidR="006B57FA">
        <w:rPr>
          <w:lang w:val="et-EE"/>
        </w:rPr>
        <w:t xml:space="preserve">tsentraalse arveldusega ja </w:t>
      </w:r>
      <w:r w:rsidR="006B57FA" w:rsidRPr="006B57FA">
        <w:rPr>
          <w:lang w:val="et-EE"/>
        </w:rPr>
        <w:t xml:space="preserve">puhaskasu (ingl </w:t>
      </w:r>
      <w:r w:rsidR="006B57FA" w:rsidRPr="00B55036">
        <w:rPr>
          <w:i/>
          <w:iCs/>
          <w:lang w:val="et-EE"/>
        </w:rPr>
        <w:t>net-</w:t>
      </w:r>
      <w:proofErr w:type="spellStart"/>
      <w:r w:rsidR="006B57FA" w:rsidRPr="00B55036">
        <w:rPr>
          <w:i/>
          <w:iCs/>
          <w:lang w:val="et-EE"/>
        </w:rPr>
        <w:t>benefit</w:t>
      </w:r>
      <w:proofErr w:type="spellEnd"/>
      <w:r w:rsidR="006B57FA" w:rsidRPr="006B57FA">
        <w:rPr>
          <w:lang w:val="et-EE"/>
        </w:rPr>
        <w:t>)</w:t>
      </w:r>
      <w:r w:rsidR="006B57FA">
        <w:rPr>
          <w:lang w:val="et-EE"/>
        </w:rPr>
        <w:t xml:space="preserve"> arvestava kompensatsiooniga turumudelit. Läti ja Leeduga peab Kliimaministeerium arutelusid, et </w:t>
      </w:r>
      <w:ins w:id="411" w:author="Inge Mehide" w:date="2024-09-26T11:55:00Z">
        <w:r w:rsidR="00B67BE9">
          <w:rPr>
            <w:lang w:val="et-EE"/>
          </w:rPr>
          <w:t xml:space="preserve">üle </w:t>
        </w:r>
      </w:ins>
      <w:r w:rsidR="006B57FA">
        <w:rPr>
          <w:lang w:val="et-EE"/>
        </w:rPr>
        <w:t xml:space="preserve">Baltikumi </w:t>
      </w:r>
      <w:del w:id="412" w:author="Inge Mehide" w:date="2024-09-26T11:55:00Z">
        <w:r w:rsidR="006B57FA" w:rsidDel="00B67BE9">
          <w:rPr>
            <w:lang w:val="et-EE"/>
          </w:rPr>
          <w:delText xml:space="preserve">üleselt </w:delText>
        </w:r>
      </w:del>
      <w:r w:rsidR="006B57FA">
        <w:rPr>
          <w:lang w:val="et-EE"/>
        </w:rPr>
        <w:t>võimalikult sarnase</w:t>
      </w:r>
      <w:ins w:id="413" w:author="Inge Mehide" w:date="2024-09-26T11:56:00Z">
        <w:r w:rsidR="00B67BE9">
          <w:rPr>
            <w:lang w:val="et-EE"/>
          </w:rPr>
          <w:t>id</w:t>
        </w:r>
      </w:ins>
      <w:del w:id="414" w:author="Inge Mehide" w:date="2024-09-26T11:56:00Z">
        <w:r w:rsidR="006B57FA" w:rsidDel="00B67BE9">
          <w:rPr>
            <w:lang w:val="et-EE"/>
          </w:rPr>
          <w:delText>lt</w:delText>
        </w:r>
      </w:del>
      <w:r w:rsidR="006B57FA">
        <w:rPr>
          <w:lang w:val="et-EE"/>
        </w:rPr>
        <w:t xml:space="preserve"> </w:t>
      </w:r>
      <w:ins w:id="415" w:author="Inge Mehide" w:date="2024-09-26T11:56:00Z">
        <w:r w:rsidR="00B67BE9">
          <w:rPr>
            <w:lang w:val="et-EE"/>
          </w:rPr>
          <w:t>lahendusi kasutada</w:t>
        </w:r>
      </w:ins>
      <w:del w:id="416" w:author="Inge Mehide" w:date="2024-09-26T11:56:00Z">
        <w:r w:rsidR="006B57FA" w:rsidDel="00B67BE9">
          <w:rPr>
            <w:lang w:val="et-EE"/>
          </w:rPr>
          <w:delText>läheneda</w:delText>
        </w:r>
      </w:del>
      <w:r w:rsidR="006B57FA">
        <w:rPr>
          <w:lang w:val="et-EE"/>
        </w:rPr>
        <w:t>.</w:t>
      </w:r>
    </w:p>
    <w:p w14:paraId="4D24C253" w14:textId="77777777" w:rsidR="00B76994" w:rsidRPr="00AB7239" w:rsidRDefault="00B76994" w:rsidP="00B76994">
      <w:pPr>
        <w:pStyle w:val="Normaallaadveeb"/>
        <w:spacing w:afterAutospacing="0"/>
        <w:jc w:val="both"/>
        <w:rPr>
          <w:lang w:val="et-EE"/>
        </w:rPr>
      </w:pPr>
    </w:p>
    <w:p w14:paraId="7762FD6C" w14:textId="77777777" w:rsidR="00D515AA" w:rsidRPr="00AB7239" w:rsidRDefault="00E3117D" w:rsidP="00D66B0A">
      <w:pPr>
        <w:rPr>
          <w:b/>
        </w:rPr>
      </w:pPr>
      <w:r w:rsidRPr="00AB7239">
        <w:rPr>
          <w:b/>
        </w:rPr>
        <w:t>3. Eelnõu sisu ja võrdlev analüüs</w:t>
      </w:r>
    </w:p>
    <w:p w14:paraId="2BA10781" w14:textId="77777777" w:rsidR="00D515AA" w:rsidRPr="00AB7239" w:rsidRDefault="00D515AA" w:rsidP="00D66B0A"/>
    <w:p w14:paraId="31380DB9" w14:textId="440512C8" w:rsidR="008D5719" w:rsidRPr="00AB7239" w:rsidRDefault="008D5719" w:rsidP="00D66B0A">
      <w:pPr>
        <w:rPr>
          <w:b/>
          <w:bCs/>
        </w:rPr>
      </w:pPr>
      <w:r w:rsidRPr="00AB7239">
        <w:rPr>
          <w:b/>
          <w:bCs/>
        </w:rPr>
        <w:t>3.1. Eelnõu §-</w:t>
      </w:r>
      <w:r w:rsidR="00B61EB1">
        <w:rPr>
          <w:b/>
          <w:bCs/>
        </w:rPr>
        <w:t>ga</w:t>
      </w:r>
      <w:r w:rsidRPr="00AB7239">
        <w:rPr>
          <w:b/>
          <w:bCs/>
        </w:rPr>
        <w:t xml:space="preserve"> 1 muudetakse elektrituruseadust</w:t>
      </w:r>
    </w:p>
    <w:p w14:paraId="442F4356" w14:textId="77777777" w:rsidR="008D5719" w:rsidRPr="00AB7239" w:rsidRDefault="008D5719" w:rsidP="00D66B0A"/>
    <w:p w14:paraId="6D7BCA6B" w14:textId="4D33CF5A" w:rsidR="00CD0849" w:rsidRDefault="005A31BB" w:rsidP="00D66B0A">
      <w:r w:rsidRPr="00AB7239">
        <w:rPr>
          <w:b/>
          <w:bCs/>
        </w:rPr>
        <w:t>Eelnõu punktiga 1</w:t>
      </w:r>
      <w:r w:rsidRPr="00AB7239">
        <w:t xml:space="preserve"> </w:t>
      </w:r>
      <w:r w:rsidR="0062066F" w:rsidRPr="00AB7239">
        <w:t xml:space="preserve">lisatakse </w:t>
      </w:r>
      <w:proofErr w:type="spellStart"/>
      <w:r w:rsidR="0062066F" w:rsidRPr="00AB7239">
        <w:t>ELTS</w:t>
      </w:r>
      <w:ins w:id="417" w:author="Inge Mehide" w:date="2024-09-26T11:56:00Z">
        <w:r w:rsidR="00B67BE9">
          <w:t>-i</w:t>
        </w:r>
      </w:ins>
      <w:proofErr w:type="spellEnd"/>
      <w:r w:rsidR="00A24359" w:rsidRPr="00AB7239">
        <w:t xml:space="preserve"> §</w:t>
      </w:r>
      <w:del w:id="418" w:author="Inge Mehide" w:date="2024-09-26T11:56:00Z">
        <w:r w:rsidR="00A24359" w:rsidRPr="00AB7239" w:rsidDel="00B67BE9">
          <w:delText>-i</w:delText>
        </w:r>
      </w:del>
      <w:r w:rsidR="00A24359" w:rsidRPr="00AB7239">
        <w:t xml:space="preserve"> 3</w:t>
      </w:r>
      <w:r w:rsidR="0062066F" w:rsidRPr="00AB7239">
        <w:t xml:space="preserve"> termin „</w:t>
      </w:r>
      <w:r w:rsidR="00C47D81">
        <w:rPr>
          <w:rFonts w:cs="Times New Roman"/>
        </w:rPr>
        <w:t>dünaamilise elektrihinnaga</w:t>
      </w:r>
      <w:r w:rsidR="00C47D81" w:rsidRPr="00A045C4">
        <w:rPr>
          <w:rFonts w:cs="Times New Roman"/>
        </w:rPr>
        <w:t xml:space="preserve"> leping</w:t>
      </w:r>
      <w:r w:rsidR="0062066F" w:rsidRPr="00AB7239">
        <w:t>“.</w:t>
      </w:r>
      <w:r w:rsidR="00CD0849" w:rsidRPr="00AB7239">
        <w:t xml:space="preserve"> Direktiiv (EL) 2019/944 sätestab kohustuse võimaldada tarbijatel sõlmida börsihinnaga </w:t>
      </w:r>
      <w:r w:rsidR="0031569F">
        <w:t xml:space="preserve">osaliselt või täielikult </w:t>
      </w:r>
      <w:r w:rsidR="00CD0849" w:rsidRPr="00AB7239">
        <w:t xml:space="preserve">seotud lepinguid. Selleks </w:t>
      </w:r>
      <w:r w:rsidR="00F26E8F" w:rsidRPr="00AB7239">
        <w:t xml:space="preserve">sätestatakse </w:t>
      </w:r>
      <w:r w:rsidR="00CD0849" w:rsidRPr="00AB7239">
        <w:t>ELTS-</w:t>
      </w:r>
      <w:proofErr w:type="spellStart"/>
      <w:r w:rsidR="00CD0849" w:rsidRPr="00AB7239">
        <w:t>i</w:t>
      </w:r>
      <w:r w:rsidR="00F26E8F" w:rsidRPr="00AB7239">
        <w:t>s</w:t>
      </w:r>
      <w:proofErr w:type="spellEnd"/>
      <w:r w:rsidR="00CD0849" w:rsidRPr="00AB7239">
        <w:t xml:space="preserve"> </w:t>
      </w:r>
      <w:r w:rsidR="00F26E8F" w:rsidRPr="00AB7239">
        <w:t>see</w:t>
      </w:r>
      <w:r w:rsidR="00CD0849" w:rsidRPr="00AB7239">
        <w:t xml:space="preserve"> mõiste.</w:t>
      </w:r>
      <w:r w:rsidR="00EA5FAE">
        <w:t xml:space="preserve"> Eestis </w:t>
      </w:r>
      <w:del w:id="419" w:author="Inge Mehide" w:date="2024-09-26T12:00:00Z">
        <w:r w:rsidR="00EA5FAE" w:rsidDel="00B67BE9">
          <w:delText xml:space="preserve">on </w:delText>
        </w:r>
      </w:del>
      <w:ins w:id="420" w:author="Inge Mehide" w:date="2024-09-26T12:00:00Z">
        <w:r w:rsidR="00B67BE9">
          <w:t xml:space="preserve">kasutavad </w:t>
        </w:r>
      </w:ins>
      <w:r w:rsidR="00BA755E">
        <w:t>elektrimüüja</w:t>
      </w:r>
      <w:ins w:id="421" w:author="Inge Mehide" w:date="2024-09-26T12:00:00Z">
        <w:r w:rsidR="00B67BE9">
          <w:t>d</w:t>
        </w:r>
      </w:ins>
      <w:del w:id="422" w:author="Inge Mehide" w:date="2024-09-26T12:00:00Z">
        <w:r w:rsidR="00BA755E" w:rsidDel="00B67BE9">
          <w:delText>te</w:delText>
        </w:r>
      </w:del>
      <w:r w:rsidR="00BA755E">
        <w:t xml:space="preserve"> </w:t>
      </w:r>
      <w:del w:id="423" w:author="Inge Mehide" w:date="2024-09-26T12:00:00Z">
        <w:r w:rsidR="00BA755E" w:rsidDel="00B67BE9">
          <w:delText xml:space="preserve">poolt </w:delText>
        </w:r>
        <w:r w:rsidR="00EA5FAE" w:rsidDel="00B67BE9">
          <w:delText xml:space="preserve">kasutusel </w:delText>
        </w:r>
      </w:del>
      <w:r w:rsidR="00EA5FAE">
        <w:t>termin</w:t>
      </w:r>
      <w:ins w:id="424" w:author="Inge Mehide" w:date="2024-09-26T12:00:00Z">
        <w:r w:rsidR="00B67BE9">
          <w:t>it</w:t>
        </w:r>
      </w:ins>
      <w:r w:rsidR="00EA5FAE">
        <w:t xml:space="preserve"> „börsihinnaga elektrileping“, mille puhul on </w:t>
      </w:r>
      <w:del w:id="425" w:author="Inge Mehide" w:date="2024-09-26T12:03:00Z">
        <w:r w:rsidR="00EA5FAE" w:rsidDel="00774999">
          <w:delText>tegemist lepingutega, mis</w:delText>
        </w:r>
      </w:del>
      <w:ins w:id="426" w:author="Inge Mehide" w:date="2024-09-26T12:03:00Z">
        <w:r w:rsidR="00774999">
          <w:t>tarbimine</w:t>
        </w:r>
      </w:ins>
      <w:r w:rsidR="00EA5FAE">
        <w:t xml:space="preserve"> 100%</w:t>
      </w:r>
      <w:del w:id="427" w:author="Inge Mehide" w:date="2024-09-26T12:00:00Z">
        <w:r w:rsidR="00EA5FAE" w:rsidDel="00B67BE9">
          <w:delText>-iliselt on</w:delText>
        </w:r>
      </w:del>
      <w:r w:rsidR="00EA5FAE">
        <w:t xml:space="preserve"> seotud elektri järgmise päeva börsihinnaga. Dünaamilise elektrihinnaga leping on katustermin, mille alla kuuluvad ka börsihinnaga elektrilepingud ja lepingud</w:t>
      </w:r>
      <w:ins w:id="428" w:author="Inge Mehide" w:date="2024-09-26T12:05:00Z">
        <w:r w:rsidR="00774999">
          <w:t>,</w:t>
        </w:r>
      </w:ins>
      <w:r w:rsidR="00EA5FAE">
        <w:t xml:space="preserve"> mis osaliselt </w:t>
      </w:r>
      <w:del w:id="429" w:author="Inge Mehide" w:date="2024-09-26T12:05:00Z">
        <w:r w:rsidR="00EA5FAE" w:rsidDel="00774999">
          <w:delText xml:space="preserve">on </w:delText>
        </w:r>
      </w:del>
      <w:r w:rsidR="00BA755E">
        <w:t>väljendavad elektrihinna muutumist</w:t>
      </w:r>
      <w:r w:rsidR="00EA5FAE">
        <w:t xml:space="preserve"> </w:t>
      </w:r>
      <w:r w:rsidR="00BA755E">
        <w:t>järgmise päeva turul</w:t>
      </w:r>
      <w:r w:rsidR="00EA5FAE">
        <w:t>.</w:t>
      </w:r>
    </w:p>
    <w:p w14:paraId="1D06AE2B" w14:textId="77777777" w:rsidR="00572E2C" w:rsidRDefault="00572E2C" w:rsidP="00D66B0A"/>
    <w:p w14:paraId="154C9A79" w14:textId="78C77394" w:rsidR="00572E2C" w:rsidRPr="00D87813" w:rsidRDefault="00572E2C" w:rsidP="00572E2C">
      <w:r>
        <w:rPr>
          <w:b/>
          <w:bCs/>
        </w:rPr>
        <w:t>Eelnõu punktiga 2</w:t>
      </w:r>
      <w:r>
        <w:t xml:space="preserve"> täiendatakse seadust terminiga „</w:t>
      </w:r>
      <w:r w:rsidR="00FD63FD">
        <w:t>bilansi</w:t>
      </w:r>
      <w:r w:rsidR="00E85DF2" w:rsidRPr="00E85DF2">
        <w:t>perioodi</w:t>
      </w:r>
      <w:r w:rsidR="00BA755E">
        <w:t>l</w:t>
      </w:r>
      <w:r w:rsidR="00E85DF2" w:rsidRPr="00E85DF2">
        <w:t xml:space="preserve"> netomõõtmine</w:t>
      </w:r>
      <w:r>
        <w:t xml:space="preserve">“. Termini lisamise eesmärk on täpsustada, mida tähendab </w:t>
      </w:r>
      <w:r w:rsidR="00FD63FD">
        <w:t>bilansi</w:t>
      </w:r>
      <w:r w:rsidR="00E85DF2">
        <w:t>perioodi</w:t>
      </w:r>
      <w:r w:rsidR="00BA755E">
        <w:t>l</w:t>
      </w:r>
      <w:r w:rsidR="00E85DF2">
        <w:t xml:space="preserve"> </w:t>
      </w:r>
      <w:r>
        <w:t>netomõõtmine</w:t>
      </w:r>
      <w:ins w:id="430" w:author="Inge Mehide" w:date="2024-09-26T12:06:00Z">
        <w:r w:rsidR="00774999">
          <w:t>,</w:t>
        </w:r>
      </w:ins>
      <w:r>
        <w:t xml:space="preserve"> ja võtta </w:t>
      </w:r>
      <w:r w:rsidR="00FD63FD">
        <w:t>bilansi</w:t>
      </w:r>
      <w:r w:rsidR="00E85DF2">
        <w:t>perioodi</w:t>
      </w:r>
      <w:r w:rsidR="00BA755E">
        <w:t>l</w:t>
      </w:r>
      <w:r w:rsidR="00E85DF2">
        <w:t xml:space="preserve"> </w:t>
      </w:r>
      <w:r>
        <w:t>netomõõtmine tarbijatele arveid esitades kasutusele.</w:t>
      </w:r>
    </w:p>
    <w:p w14:paraId="7EDC2C22" w14:textId="67DC53B5" w:rsidR="0062066F" w:rsidRPr="00AB7239" w:rsidRDefault="0062066F" w:rsidP="00D66B0A"/>
    <w:p w14:paraId="15A72E44" w14:textId="204C2B0B" w:rsidR="003A3459" w:rsidRDefault="00982D58" w:rsidP="00D66B0A">
      <w:r>
        <w:rPr>
          <w:b/>
          <w:bCs/>
        </w:rPr>
        <w:t xml:space="preserve">Eelnõu punktiga </w:t>
      </w:r>
      <w:r w:rsidR="007E4151">
        <w:rPr>
          <w:b/>
          <w:bCs/>
        </w:rPr>
        <w:t>3</w:t>
      </w:r>
      <w:r>
        <w:t xml:space="preserve"> täiendatakse terminit „mõõteseade“ </w:t>
      </w:r>
      <w:r w:rsidR="00BB5543">
        <w:t>täpsustusega, et mõõtesead</w:t>
      </w:r>
      <w:r w:rsidR="009C0705">
        <w:t xml:space="preserve">e on </w:t>
      </w:r>
      <w:proofErr w:type="spellStart"/>
      <w:r w:rsidR="009C0705">
        <w:t>üldm</w:t>
      </w:r>
      <w:del w:id="431" w:author="Inge Mehide" w:date="2024-09-26T12:07:00Z">
        <w:r w:rsidR="009C0705" w:rsidDel="00774999">
          <w:delText>õ</w:delText>
        </w:r>
      </w:del>
      <w:r w:rsidR="009C0705">
        <w:t>õiste</w:t>
      </w:r>
      <w:proofErr w:type="spellEnd"/>
      <w:r w:rsidR="009C0705">
        <w:t xml:space="preserve"> ja see </w:t>
      </w:r>
      <w:del w:id="432" w:author="Inge Mehide" w:date="2024-09-30T11:12:00Z">
        <w:r w:rsidR="009C0705" w:rsidDel="00D047AF">
          <w:delText xml:space="preserve">katab </w:delText>
        </w:r>
      </w:del>
      <w:ins w:id="433" w:author="Inge Mehide" w:date="2024-09-30T11:12:00Z">
        <w:r w:rsidR="00D047AF">
          <w:t xml:space="preserve">hõlmab </w:t>
        </w:r>
      </w:ins>
      <w:r w:rsidR="009C0705">
        <w:t xml:space="preserve">ka seadmeid, millel puudub andmete edastamise funktsioon. Muudatus on vajalik </w:t>
      </w:r>
      <w:r w:rsidR="003A3459">
        <w:t xml:space="preserve">direktiivi </w:t>
      </w:r>
      <w:r w:rsidR="003A3459" w:rsidRPr="00AB7239">
        <w:t>(EL) 2019/944</w:t>
      </w:r>
      <w:r w:rsidR="003A3459">
        <w:t xml:space="preserve"> ülevõtmiseks.</w:t>
      </w:r>
    </w:p>
    <w:p w14:paraId="6C844B87" w14:textId="77777777" w:rsidR="00982D58" w:rsidRDefault="00982D58" w:rsidP="00D66B0A">
      <w:pPr>
        <w:rPr>
          <w:b/>
          <w:bCs/>
        </w:rPr>
      </w:pPr>
    </w:p>
    <w:p w14:paraId="0FA5D68D" w14:textId="3A56D1AF" w:rsidR="0062066F" w:rsidRPr="00AB7239" w:rsidRDefault="0062066F" w:rsidP="00D66B0A">
      <w:r w:rsidRPr="00AB7239">
        <w:rPr>
          <w:b/>
          <w:bCs/>
        </w:rPr>
        <w:t xml:space="preserve">Eelnõu punktiga </w:t>
      </w:r>
      <w:r w:rsidR="00C56659">
        <w:rPr>
          <w:b/>
          <w:bCs/>
        </w:rPr>
        <w:t>4</w:t>
      </w:r>
      <w:r w:rsidRPr="00AB7239">
        <w:t xml:space="preserve"> muudetakse </w:t>
      </w:r>
      <w:r w:rsidR="00CD0849" w:rsidRPr="00AB7239">
        <w:t xml:space="preserve">termini </w:t>
      </w:r>
      <w:r w:rsidR="00A24359" w:rsidRPr="00AB7239">
        <w:t>„</w:t>
      </w:r>
      <w:r w:rsidR="00CD0849" w:rsidRPr="00AB7239">
        <w:t>salvestusperiood</w:t>
      </w:r>
      <w:r w:rsidR="00A24359" w:rsidRPr="00AB7239">
        <w:t>“</w:t>
      </w:r>
      <w:r w:rsidR="00CD0849" w:rsidRPr="00AB7239">
        <w:t xml:space="preserve"> </w:t>
      </w:r>
      <w:r w:rsidR="00385950">
        <w:t>definitsioonis ajamäärangu</w:t>
      </w:r>
      <w:r w:rsidR="00F26E8F" w:rsidRPr="00385950">
        <w:t>t</w:t>
      </w:r>
      <w:r w:rsidR="00F26E8F" w:rsidRPr="00AB7239">
        <w:t xml:space="preserve"> </w:t>
      </w:r>
      <w:r w:rsidR="00CD0849" w:rsidRPr="00AB7239">
        <w:t xml:space="preserve">ja asendatakse ajavahemik 1. aprillist kuni 31. märtsini ehk </w:t>
      </w:r>
      <w:ins w:id="434" w:author="Inge Mehide" w:date="2024-09-30T11:12:00Z">
        <w:r w:rsidR="00D047AF">
          <w:t>üks</w:t>
        </w:r>
      </w:ins>
      <w:del w:id="435" w:author="Inge Mehide" w:date="2024-09-30T11:12:00Z">
        <w:r w:rsidR="00CD0849" w:rsidRPr="00AB7239" w:rsidDel="00D047AF">
          <w:delText>1</w:delText>
        </w:r>
      </w:del>
      <w:r w:rsidR="00CD0849" w:rsidRPr="00AB7239">
        <w:t xml:space="preserve"> aasta ajavahemikuga </w:t>
      </w:r>
      <w:ins w:id="436" w:author="Inge Mehide" w:date="2024-09-30T11:12:00Z">
        <w:r w:rsidR="00D047AF">
          <w:t>üks</w:t>
        </w:r>
      </w:ins>
      <w:del w:id="437" w:author="Inge Mehide" w:date="2024-09-30T11:12:00Z">
        <w:r w:rsidR="00CD0849" w:rsidRPr="00AB7239" w:rsidDel="00D047AF">
          <w:delText>1</w:delText>
        </w:r>
      </w:del>
      <w:r w:rsidR="00CD0849" w:rsidRPr="00AB7239">
        <w:t xml:space="preserve"> kuu. Muudatus on vajalik, et võimaldada salvestusüksusel edastustasu ja </w:t>
      </w:r>
      <w:r w:rsidR="00E97E10" w:rsidRPr="00AB7239">
        <w:rPr>
          <w:bCs/>
        </w:rPr>
        <w:t>taastuvenergia toetuste rahastamise tasu</w:t>
      </w:r>
      <w:r w:rsidR="00CD0849" w:rsidRPr="00AB7239">
        <w:t xml:space="preserve"> vabastust saada </w:t>
      </w:r>
      <w:r w:rsidR="00F26E8F" w:rsidRPr="00AB7239">
        <w:t xml:space="preserve">kuupõhiselt </w:t>
      </w:r>
      <w:r w:rsidR="00CD0849" w:rsidRPr="00AB7239">
        <w:t>kuu jooksul võrku tagastatud elektri eest.</w:t>
      </w:r>
    </w:p>
    <w:p w14:paraId="37D40B5D" w14:textId="77777777" w:rsidR="00CD0849" w:rsidRPr="00AB7239" w:rsidRDefault="00CD0849" w:rsidP="00D66B0A"/>
    <w:p w14:paraId="04CFEE1C" w14:textId="5E0ED722" w:rsidR="00CD0849" w:rsidRDefault="00CD0849" w:rsidP="00D66B0A">
      <w:r w:rsidRPr="00AB7239">
        <w:rPr>
          <w:b/>
          <w:bCs/>
        </w:rPr>
        <w:t xml:space="preserve">Eelnõu punktiga </w:t>
      </w:r>
      <w:r w:rsidR="00C56659">
        <w:rPr>
          <w:b/>
          <w:bCs/>
        </w:rPr>
        <w:t>5</w:t>
      </w:r>
      <w:r w:rsidRPr="00AB7239">
        <w:t xml:space="preserve"> muudet</w:t>
      </w:r>
      <w:r w:rsidR="00A24359" w:rsidRPr="00AB7239">
        <w:t xml:space="preserve">akse terminit „sidusettevõtja“. Kehtiv </w:t>
      </w:r>
      <w:r w:rsidR="00995E5D" w:rsidRPr="00AB7239">
        <w:t xml:space="preserve">termin ja selle </w:t>
      </w:r>
      <w:r w:rsidR="00A24359" w:rsidRPr="00AB7239">
        <w:t xml:space="preserve">definitsioon ei ole kooskõlas direktiiviga (EL) 2019/944. </w:t>
      </w:r>
      <w:r w:rsidR="00995E5D" w:rsidRPr="00AB7239">
        <w:t xml:space="preserve">Seotud ettevõtjad </w:t>
      </w:r>
      <w:r w:rsidR="00A24359" w:rsidRPr="00AB7239">
        <w:t xml:space="preserve">on direktiivi kohaselt </w:t>
      </w:r>
      <w:r w:rsidR="00995E5D" w:rsidRPr="00AB7239">
        <w:t xml:space="preserve">kaks või enam ettevõtjat kontsernis ja samadele aktsionäridele kuuluvad ettevõtjad </w:t>
      </w:r>
      <w:r w:rsidR="00A24359" w:rsidRPr="00AB7239">
        <w:t xml:space="preserve">ehk iga </w:t>
      </w:r>
      <w:r w:rsidR="00F26E8F" w:rsidRPr="00AB7239">
        <w:t xml:space="preserve">ettevõtja </w:t>
      </w:r>
      <w:r w:rsidR="00A24359" w:rsidRPr="00AB7239">
        <w:t>kontsernis on s</w:t>
      </w:r>
      <w:r w:rsidR="00995E5D" w:rsidRPr="00AB7239">
        <w:t xml:space="preserve">eotud </w:t>
      </w:r>
      <w:r w:rsidR="00A24359" w:rsidRPr="00AB7239">
        <w:t xml:space="preserve">ettevõtja teise samas kontsernis oleva </w:t>
      </w:r>
      <w:r w:rsidR="00F26E8F" w:rsidRPr="00AB7239">
        <w:t xml:space="preserve">ettevõtjaga </w:t>
      </w:r>
      <w:r w:rsidR="00995E5D" w:rsidRPr="00AB7239">
        <w:t>eeldusel, et ettevõtjad kuuluvad samadele aktsionäridele.</w:t>
      </w:r>
    </w:p>
    <w:p w14:paraId="51B9A942" w14:textId="77777777" w:rsidR="00C56659" w:rsidRDefault="00C56659" w:rsidP="00D66B0A"/>
    <w:p w14:paraId="0DB3FCCF" w14:textId="77777777" w:rsidR="00DF658D" w:rsidRDefault="005C098B" w:rsidP="00D66B0A">
      <w:r>
        <w:rPr>
          <w:b/>
          <w:bCs/>
        </w:rPr>
        <w:t>Eelnõu punktiga 6</w:t>
      </w:r>
      <w:r>
        <w:t xml:space="preserve"> täiendatakse seadust termini</w:t>
      </w:r>
      <w:r w:rsidR="00DF658D">
        <w:t>te</w:t>
      </w:r>
      <w:r>
        <w:t>ga „</w:t>
      </w:r>
      <w:r w:rsidR="00283688" w:rsidRPr="00283688">
        <w:t>tähtajaline fikseeritud elektrihinnaga leping</w:t>
      </w:r>
      <w:r w:rsidR="00283688">
        <w:t>“</w:t>
      </w:r>
      <w:r w:rsidR="00DF658D">
        <w:t xml:space="preserve"> ja „vahetustasu“</w:t>
      </w:r>
      <w:r w:rsidR="00283688">
        <w:t xml:space="preserve">. </w:t>
      </w:r>
    </w:p>
    <w:p w14:paraId="58A3ECAF" w14:textId="77777777" w:rsidR="00DF658D" w:rsidRDefault="00DF658D" w:rsidP="00D66B0A"/>
    <w:p w14:paraId="484F4FF6" w14:textId="7C06861E" w:rsidR="005C098B" w:rsidRDefault="00283688" w:rsidP="00D66B0A">
      <w:pPr>
        <w:rPr>
          <w:b/>
          <w:bCs/>
        </w:rPr>
      </w:pPr>
      <w:r w:rsidRPr="00283688">
        <w:t xml:space="preserve">Direktiiv (EL) 2019/944 sätestab kohustuse võimaldada tarbijatel sõlmida  </w:t>
      </w:r>
      <w:r w:rsidR="00526E21">
        <w:rPr>
          <w:rFonts w:cs="Times New Roman"/>
        </w:rPr>
        <w:t>dünaamilise elektrihinnaga</w:t>
      </w:r>
      <w:r w:rsidR="00526E21" w:rsidRPr="00A045C4">
        <w:rPr>
          <w:rFonts w:cs="Times New Roman"/>
        </w:rPr>
        <w:t xml:space="preserve"> leping</w:t>
      </w:r>
      <w:r w:rsidR="00526E21">
        <w:t xml:space="preserve">uid </w:t>
      </w:r>
      <w:r>
        <w:t xml:space="preserve">ja sellest tulenevalt on oluline täpsustada, et </w:t>
      </w:r>
      <w:r w:rsidR="00E70DB5">
        <w:t>tarbijal on</w:t>
      </w:r>
      <w:ins w:id="438" w:author="Inge Mehide" w:date="2024-09-26T12:08:00Z">
        <w:r w:rsidR="00774999">
          <w:t xml:space="preserve"> võimalik</w:t>
        </w:r>
      </w:ins>
      <w:r w:rsidR="00E70DB5">
        <w:t xml:space="preserve"> sõlmida ka</w:t>
      </w:r>
      <w:r>
        <w:t xml:space="preserve"> </w:t>
      </w:r>
      <w:r w:rsidR="00FC23A8" w:rsidRPr="00FC23A8">
        <w:t>tähtajali</w:t>
      </w:r>
      <w:r w:rsidR="00FC23A8">
        <w:t>st</w:t>
      </w:r>
      <w:r w:rsidR="00FC23A8" w:rsidRPr="00FC23A8">
        <w:t xml:space="preserve"> fikseeritud elektrihinnaga leping</w:t>
      </w:r>
      <w:r w:rsidR="00FC23A8">
        <w:t xml:space="preserve">ut. Termin </w:t>
      </w:r>
      <w:r w:rsidR="00FC23A8" w:rsidRPr="00FC23A8">
        <w:t>„tähtajaline fikseeritud elektrihinnaga leping“</w:t>
      </w:r>
      <w:r w:rsidR="00FC23A8">
        <w:t xml:space="preserve"> tuleneb </w:t>
      </w:r>
      <w:r w:rsidR="00654974">
        <w:t xml:space="preserve">elektrituru disaini muutmise </w:t>
      </w:r>
      <w:r w:rsidR="00B04F16">
        <w:t>direktiivist</w:t>
      </w:r>
      <w:r w:rsidR="00AA40C1">
        <w:rPr>
          <w:rStyle w:val="Allmrkuseviide"/>
        </w:rPr>
        <w:footnoteReference w:id="9"/>
      </w:r>
      <w:r w:rsidR="00654974">
        <w:t>, mi</w:t>
      </w:r>
      <w:r w:rsidR="00B04F16">
        <w:t>lle ülevõtmise tähtaeg on 2024. aasta lõpp.</w:t>
      </w:r>
    </w:p>
    <w:p w14:paraId="4E557A69" w14:textId="77777777" w:rsidR="005C098B" w:rsidRDefault="005C098B" w:rsidP="00D66B0A">
      <w:pPr>
        <w:rPr>
          <w:b/>
          <w:bCs/>
        </w:rPr>
      </w:pPr>
    </w:p>
    <w:p w14:paraId="3F435422" w14:textId="1EB0D75F" w:rsidR="00BA755E" w:rsidRDefault="008C5C00" w:rsidP="00D66B0A">
      <w:r>
        <w:t xml:space="preserve">Vahetustasu </w:t>
      </w:r>
      <w:r w:rsidR="00167182">
        <w:t>alla kuulu</w:t>
      </w:r>
      <w:r w:rsidR="00BA755E">
        <w:t>b</w:t>
      </w:r>
      <w:r w:rsidR="00167182">
        <w:t xml:space="preserve"> </w:t>
      </w:r>
      <w:r w:rsidR="00891D40">
        <w:t>lepingu muutmise</w:t>
      </w:r>
      <w:r w:rsidR="001F43DD">
        <w:t xml:space="preserve"> või lõpetamise</w:t>
      </w:r>
      <w:r w:rsidR="00167182">
        <w:t xml:space="preserve"> </w:t>
      </w:r>
      <w:r w:rsidR="001F43DD">
        <w:t>eest tarbijatele kohaldatav leppetrahv</w:t>
      </w:r>
      <w:r w:rsidR="004465FE">
        <w:t>.</w:t>
      </w:r>
      <w:r w:rsidR="001F43DD">
        <w:t xml:space="preserve"> Leppetrahvi mõ</w:t>
      </w:r>
      <w:r w:rsidR="00891D40">
        <w:t>iste</w:t>
      </w:r>
      <w:r w:rsidR="001F43DD">
        <w:t xml:space="preserve"> on defineeritud võlaõigusseaduse §-s 158.</w:t>
      </w:r>
      <w:r w:rsidR="004465FE">
        <w:t xml:space="preserve"> </w:t>
      </w:r>
      <w:r w:rsidR="00891D40">
        <w:t xml:space="preserve">Lepingu muutmise või lõpetamise </w:t>
      </w:r>
      <w:r w:rsidR="004465FE">
        <w:t xml:space="preserve">tasud võivad rakenduda nii elektrimüüja või agregaatori </w:t>
      </w:r>
      <w:del w:id="439" w:author="Inge Mehide" w:date="2024-09-26T12:10:00Z">
        <w:r w:rsidR="004465FE" w:rsidDel="00774999">
          <w:delText xml:space="preserve">vahetumisel </w:delText>
        </w:r>
      </w:del>
      <w:ins w:id="440" w:author="Inge Mehide" w:date="2024-09-26T12:10:00Z">
        <w:r w:rsidR="00774999">
          <w:t xml:space="preserve">vahetamisel </w:t>
        </w:r>
      </w:ins>
      <w:r w:rsidR="004465FE">
        <w:t xml:space="preserve">ehk </w:t>
      </w:r>
      <w:r w:rsidR="00891D40">
        <w:t>kehtiva l</w:t>
      </w:r>
      <w:r w:rsidR="004465FE">
        <w:t xml:space="preserve">epingu lõpetamisel </w:t>
      </w:r>
      <w:del w:id="441" w:author="Inge Mehide" w:date="2024-09-26T12:09:00Z">
        <w:r w:rsidR="004465FE" w:rsidDel="00774999">
          <w:delText xml:space="preserve">ja </w:delText>
        </w:r>
      </w:del>
      <w:ins w:id="442" w:author="Inge Mehide" w:date="2024-09-26T12:09:00Z">
        <w:r w:rsidR="00774999">
          <w:t xml:space="preserve">kui ka </w:t>
        </w:r>
      </w:ins>
      <w:r w:rsidR="004465FE">
        <w:t>juhul</w:t>
      </w:r>
      <w:ins w:id="443" w:author="Inge Mehide" w:date="2024-09-26T12:09:00Z">
        <w:r w:rsidR="00774999">
          <w:t>,</w:t>
        </w:r>
      </w:ins>
      <w:r w:rsidR="004465FE">
        <w:t xml:space="preserve"> kui </w:t>
      </w:r>
      <w:r w:rsidR="00891D40">
        <w:t>muutuvad lepingu tingimused</w:t>
      </w:r>
      <w:ins w:id="444" w:author="Inge Mehide" w:date="2024-09-26T12:10:00Z">
        <w:r w:rsidR="00774999">
          <w:t>,</w:t>
        </w:r>
      </w:ins>
      <w:r w:rsidR="00891D40">
        <w:t xml:space="preserve"> näiteks </w:t>
      </w:r>
      <w:r w:rsidR="001C18EE">
        <w:t>teenuse hinnastamise põhimõtted.</w:t>
      </w:r>
    </w:p>
    <w:p w14:paraId="02087675" w14:textId="648B48AC" w:rsidR="00C56659" w:rsidRPr="00C56659" w:rsidRDefault="001D180E" w:rsidP="00D66B0A">
      <w:r>
        <w:t xml:space="preserve">Termini lisamine on vajalik </w:t>
      </w:r>
      <w:r w:rsidR="009E0281">
        <w:t>direktiivi (EL) 2019/944 ülevõtmiseks. Termini lisamisega täpsustatakse</w:t>
      </w:r>
      <w:ins w:id="445" w:author="Inge Mehide" w:date="2024-09-26T12:10:00Z">
        <w:r w:rsidR="00774999">
          <w:t>,</w:t>
        </w:r>
      </w:ins>
      <w:r w:rsidR="006C2D50">
        <w:t xml:space="preserve"> mida vahetustasu tähendab</w:t>
      </w:r>
      <w:ins w:id="446" w:author="Inge Mehide" w:date="2024-09-26T12:11:00Z">
        <w:r w:rsidR="00774999">
          <w:t>,</w:t>
        </w:r>
      </w:ins>
      <w:r w:rsidR="00AC14C6">
        <w:t xml:space="preserve"> ja luua</w:t>
      </w:r>
      <w:r w:rsidR="001F43DD">
        <w:t>kse</w:t>
      </w:r>
      <w:r w:rsidR="006C2D50">
        <w:t xml:space="preserve"> selgus</w:t>
      </w:r>
      <w:del w:id="447" w:author="Inge Mehide" w:date="2024-09-26T12:11:00Z">
        <w:r w:rsidR="006C2D50" w:rsidDel="00774999">
          <w:delText>t</w:delText>
        </w:r>
      </w:del>
      <w:r w:rsidR="00AC14C6">
        <w:t>, mida</w:t>
      </w:r>
      <w:r w:rsidR="006C2D50">
        <w:t xml:space="preserve"> elektrituruseaduse </w:t>
      </w:r>
      <w:ins w:id="448" w:author="Inge Mehide" w:date="2024-09-26T12:11:00Z">
        <w:r w:rsidR="00774999" w:rsidRPr="00AB7239">
          <w:t>§</w:t>
        </w:r>
      </w:ins>
      <w:ins w:id="449" w:author="Inge Mehide" w:date="2024-09-30T11:14:00Z">
        <w:r w:rsidR="00D047AF">
          <w:t xml:space="preserve"> </w:t>
        </w:r>
      </w:ins>
      <w:del w:id="450" w:author="Inge Mehide" w:date="2024-09-26T12:11:00Z">
        <w:r w:rsidR="005D2703" w:rsidDel="00774999">
          <w:delText xml:space="preserve">paragrahv </w:delText>
        </w:r>
      </w:del>
      <w:r w:rsidR="005D2703">
        <w:t>87 lõike</w:t>
      </w:r>
      <w:r w:rsidR="00AC14C6">
        <w:t>s</w:t>
      </w:r>
      <w:r w:rsidR="005D2703">
        <w:t xml:space="preserve"> 3 </w:t>
      </w:r>
      <w:r w:rsidR="00AC14C6">
        <w:t xml:space="preserve">nimetatud </w:t>
      </w:r>
      <w:r w:rsidR="008B33A0">
        <w:t>tasude all mõeldakse.</w:t>
      </w:r>
    </w:p>
    <w:p w14:paraId="058F6F2A" w14:textId="77777777" w:rsidR="00A24359" w:rsidRPr="00AB7239" w:rsidRDefault="00A24359" w:rsidP="00D66B0A"/>
    <w:p w14:paraId="47EDE88C" w14:textId="2C8FFBDB" w:rsidR="00A24359" w:rsidRPr="00AB7239" w:rsidRDefault="00A24359" w:rsidP="00D66B0A">
      <w:r w:rsidRPr="00AB7239">
        <w:rPr>
          <w:b/>
          <w:bCs/>
        </w:rPr>
        <w:t xml:space="preserve">Eelnõu punktide </w:t>
      </w:r>
      <w:r w:rsidR="00411D49">
        <w:rPr>
          <w:b/>
          <w:bCs/>
        </w:rPr>
        <w:t>7</w:t>
      </w:r>
      <w:r w:rsidR="002318E5">
        <w:rPr>
          <w:b/>
          <w:bCs/>
        </w:rPr>
        <w:t xml:space="preserve"> ja </w:t>
      </w:r>
      <w:r w:rsidR="00411D49">
        <w:rPr>
          <w:b/>
          <w:bCs/>
        </w:rPr>
        <w:t>8</w:t>
      </w:r>
      <w:r w:rsidRPr="00AB7239">
        <w:t xml:space="preserve"> muudatused on</w:t>
      </w:r>
      <w:r w:rsidR="005001E7" w:rsidRPr="00AB7239">
        <w:t xml:space="preserve"> </w:t>
      </w:r>
      <w:r w:rsidRPr="00AB7239">
        <w:t>seotud, mistõttu käsitleme neid koos.</w:t>
      </w:r>
      <w:r w:rsidR="007F140F">
        <w:t xml:space="preserve"> </w:t>
      </w:r>
      <w:r w:rsidRPr="00AB7239">
        <w:t>Eelnõu punkti</w:t>
      </w:r>
      <w:r w:rsidR="00995E5D" w:rsidRPr="00AB7239">
        <w:t>ga</w:t>
      </w:r>
      <w:r w:rsidRPr="00AB7239">
        <w:t xml:space="preserve"> </w:t>
      </w:r>
      <w:r w:rsidR="0086197E">
        <w:t>7</w:t>
      </w:r>
      <w:r w:rsidRPr="00AB7239">
        <w:t xml:space="preserve"> muudetakse § 21</w:t>
      </w:r>
      <w:r w:rsidRPr="00AB7239">
        <w:rPr>
          <w:vertAlign w:val="superscript"/>
        </w:rPr>
        <w:t>4</w:t>
      </w:r>
      <w:r w:rsidRPr="00AB7239">
        <w:t xml:space="preserve"> lõi</w:t>
      </w:r>
      <w:r w:rsidR="00267CCE">
        <w:t>get</w:t>
      </w:r>
      <w:r w:rsidRPr="00AB7239">
        <w:t xml:space="preserve"> 3.</w:t>
      </w:r>
      <w:r w:rsidR="007F140F">
        <w:t xml:space="preserve"> </w:t>
      </w:r>
      <w:r w:rsidRPr="00AB7239">
        <w:t xml:space="preserve">Eelnõu punktiga </w:t>
      </w:r>
      <w:r w:rsidR="007F140F">
        <w:t>8</w:t>
      </w:r>
      <w:r w:rsidRPr="00AB7239">
        <w:t xml:space="preserve"> täiendatakse §</w:t>
      </w:r>
      <w:del w:id="451" w:author="Inge Mehide" w:date="2024-09-26T12:12:00Z">
        <w:r w:rsidRPr="00AB7239" w:rsidDel="00774999">
          <w:delText>-i</w:delText>
        </w:r>
      </w:del>
      <w:r w:rsidRPr="00AB7239">
        <w:t xml:space="preserve"> 21</w:t>
      </w:r>
      <w:r w:rsidRPr="00AB7239">
        <w:rPr>
          <w:vertAlign w:val="superscript"/>
        </w:rPr>
        <w:t>4</w:t>
      </w:r>
      <w:r w:rsidRPr="00AB7239">
        <w:t xml:space="preserve"> lõi</w:t>
      </w:r>
      <w:r w:rsidR="007F140F">
        <w:t>kega 5</w:t>
      </w:r>
      <w:r w:rsidRPr="00AB7239">
        <w:t>.</w:t>
      </w:r>
      <w:r w:rsidR="00A82A86" w:rsidRPr="00AB7239">
        <w:t xml:space="preserve"> Muudatuse eesmärk on täiendada olemasolevat regulatsiooni, mis ei ole toimima hakanud</w:t>
      </w:r>
      <w:r w:rsidR="00F26E8F" w:rsidRPr="00AB7239">
        <w:t>,</w:t>
      </w:r>
      <w:r w:rsidR="00A82A86" w:rsidRPr="00AB7239">
        <w:t xml:space="preserve"> ja tagada, et </w:t>
      </w:r>
      <w:r w:rsidR="005F68A1" w:rsidRPr="00AB7239">
        <w:t>tarbimiskaja (otsene</w:t>
      </w:r>
      <w:r w:rsidR="005F68A1" w:rsidRPr="00AB7239">
        <w:rPr>
          <w:rStyle w:val="Allmrkuseviide"/>
        </w:rPr>
        <w:footnoteReference w:id="10"/>
      </w:r>
      <w:r w:rsidR="005F68A1" w:rsidRPr="00AB7239">
        <w:t xml:space="preserve"> tarbimise juhtimine)</w:t>
      </w:r>
      <w:r w:rsidR="00F26E8F" w:rsidRPr="00AB7239">
        <w:t>,</w:t>
      </w:r>
      <w:r w:rsidR="005F68A1" w:rsidRPr="00AB7239">
        <w:t xml:space="preserve"> s</w:t>
      </w:r>
      <w:ins w:id="452" w:author="Inge Mehide" w:date="2024-09-26T12:12:00Z">
        <w:r w:rsidR="00817E9E">
          <w:t>eal</w:t>
        </w:r>
      </w:ins>
      <w:r w:rsidR="005F68A1" w:rsidRPr="00AB7239">
        <w:t>h</w:t>
      </w:r>
      <w:ins w:id="453" w:author="Inge Mehide" w:date="2024-09-26T12:12:00Z">
        <w:r w:rsidR="00817E9E">
          <w:t>ulgas</w:t>
        </w:r>
      </w:ins>
      <w:r w:rsidR="005F68A1" w:rsidRPr="00AB7239">
        <w:t xml:space="preserve"> </w:t>
      </w:r>
      <w:r w:rsidR="00A82A86" w:rsidRPr="00AB7239">
        <w:t>agregeerimine</w:t>
      </w:r>
      <w:r w:rsidR="00F26E8F" w:rsidRPr="00AB7239">
        <w:t>,</w:t>
      </w:r>
      <w:r w:rsidR="00A82A86" w:rsidRPr="00AB7239">
        <w:t xml:space="preserve"> võetakse kasutusele kõikide</w:t>
      </w:r>
      <w:del w:id="454" w:author="Inge Mehide" w:date="2024-09-26T12:13:00Z">
        <w:r w:rsidR="00A82A86" w:rsidRPr="00AB7239" w:rsidDel="00817E9E">
          <w:delText>l</w:delText>
        </w:r>
      </w:del>
      <w:r w:rsidR="00A82A86" w:rsidRPr="00AB7239">
        <w:t xml:space="preserve"> turu</w:t>
      </w:r>
      <w:ins w:id="455" w:author="Inge Mehide" w:date="2024-09-26T12:13:00Z">
        <w:r w:rsidR="00817E9E">
          <w:t>mehhanismide</w:t>
        </w:r>
      </w:ins>
      <w:del w:id="456" w:author="Inge Mehide" w:date="2024-09-26T12:13:00Z">
        <w:r w:rsidR="00A82A86" w:rsidRPr="00AB7239" w:rsidDel="00817E9E">
          <w:delText>tasemetel</w:delText>
        </w:r>
      </w:del>
      <w:r w:rsidR="00A82A86" w:rsidRPr="00AB7239">
        <w:t xml:space="preserve"> </w:t>
      </w:r>
      <w:ins w:id="457" w:author="Inge Mehide" w:date="2024-09-26T12:13:00Z">
        <w:r w:rsidR="00817E9E">
          <w:t xml:space="preserve">puhul </w:t>
        </w:r>
      </w:ins>
      <w:r w:rsidR="00A82A86" w:rsidRPr="00AB7239">
        <w:t>(</w:t>
      </w:r>
      <w:r w:rsidR="00F26E8F" w:rsidRPr="00AB7239">
        <w:t>järgmise päeva</w:t>
      </w:r>
      <w:r w:rsidR="00A82A86" w:rsidRPr="00AB7239">
        <w:t xml:space="preserve">, päevasisene ja </w:t>
      </w:r>
      <w:r w:rsidR="002065D3">
        <w:t>tasakaalustamis</w:t>
      </w:r>
      <w:del w:id="458" w:author="Inge Mehide" w:date="2024-09-30T13:48:00Z">
        <w:r w:rsidR="002065D3" w:rsidDel="00607D7F">
          <w:delText xml:space="preserve">e </w:delText>
        </w:r>
      </w:del>
      <w:r w:rsidR="00A82A86" w:rsidRPr="00AB7239">
        <w:t xml:space="preserve">turg, võrgukoormuste juhtimine). 25.03.2022 jõustunud </w:t>
      </w:r>
      <w:r w:rsidR="00F26E8F" w:rsidRPr="00AB7239">
        <w:t xml:space="preserve">muudatuste </w:t>
      </w:r>
      <w:del w:id="459" w:author="Inge Mehide" w:date="2024-09-30T11:15:00Z">
        <w:r w:rsidR="00F26E8F" w:rsidRPr="00AB7239" w:rsidDel="00D047AF">
          <w:delText xml:space="preserve">tulemusel </w:delText>
        </w:r>
      </w:del>
      <w:ins w:id="460" w:author="Inge Mehide" w:date="2024-09-30T11:15:00Z">
        <w:r w:rsidR="00D047AF">
          <w:t>järel</w:t>
        </w:r>
        <w:r w:rsidR="00D047AF" w:rsidRPr="00AB7239">
          <w:t xml:space="preserve"> </w:t>
        </w:r>
      </w:ins>
      <w:r w:rsidR="00A82A86" w:rsidRPr="00AB7239">
        <w:t>ei ole seni tarbimiskajas osalemise tingimus</w:t>
      </w:r>
      <w:r w:rsidR="00F26E8F" w:rsidRPr="00AB7239">
        <w:t>i</w:t>
      </w:r>
      <w:r w:rsidR="00A82A86" w:rsidRPr="00AB7239">
        <w:t xml:space="preserve"> välja</w:t>
      </w:r>
      <w:r w:rsidR="00F26E8F" w:rsidRPr="00AB7239">
        <w:t xml:space="preserve"> </w:t>
      </w:r>
      <w:r w:rsidR="00A82A86" w:rsidRPr="00AB7239">
        <w:t>tööta</w:t>
      </w:r>
      <w:r w:rsidR="00F26E8F" w:rsidRPr="00AB7239">
        <w:t>tud</w:t>
      </w:r>
      <w:r w:rsidR="00A82A86" w:rsidRPr="00AB7239">
        <w:t>,</w:t>
      </w:r>
      <w:r w:rsidR="0079682C">
        <w:t xml:space="preserve"> kuna </w:t>
      </w:r>
      <w:r w:rsidR="00702597">
        <w:t>kehtiv regulatsioon ei sätesta piisavalt täpselt reegleid ja kohustusi, mis tarbimiskaja kasutusele võtmiseks on vajalikud.</w:t>
      </w:r>
      <w:r w:rsidR="00A82A86" w:rsidRPr="00AB7239">
        <w:t xml:space="preserve"> </w:t>
      </w:r>
      <w:del w:id="461" w:author="Inge Mehide" w:date="2024-09-26T12:15:00Z">
        <w:r w:rsidR="002906EC" w:rsidDel="00817E9E">
          <w:delText>Sellest tulenevalt</w:delText>
        </w:r>
      </w:del>
      <w:ins w:id="462" w:author="Inge Mehide" w:date="2024-09-26T12:15:00Z">
        <w:r w:rsidR="00817E9E">
          <w:t>Seetõttu</w:t>
        </w:r>
      </w:ins>
      <w:r w:rsidR="00A82A86" w:rsidRPr="00AB7239">
        <w:t xml:space="preserve"> on vaja tingimusi täiendada.</w:t>
      </w:r>
      <w:r w:rsidR="002906EC">
        <w:t xml:space="preserve"> </w:t>
      </w:r>
      <w:bookmarkStart w:id="463" w:name="_Hlk160780461"/>
      <w:r w:rsidR="005001E7" w:rsidRPr="00AB7239">
        <w:t>Ka Riigikontroll on oma aruande</w:t>
      </w:r>
      <w:r w:rsidR="00FB412D">
        <w:t>s</w:t>
      </w:r>
      <w:r w:rsidR="005001E7" w:rsidRPr="00AB7239">
        <w:rPr>
          <w:rStyle w:val="Allmrkuseviide"/>
        </w:rPr>
        <w:footnoteReference w:id="11"/>
      </w:r>
      <w:r w:rsidR="005001E7" w:rsidRPr="00AB7239">
        <w:t xml:space="preserve"> leidnud, et </w:t>
      </w:r>
      <w:r w:rsidR="00F26E8F" w:rsidRPr="00AB7239">
        <w:t xml:space="preserve">praegu </w:t>
      </w:r>
      <w:r w:rsidR="005001E7" w:rsidRPr="00AB7239">
        <w:t xml:space="preserve">takistab </w:t>
      </w:r>
      <w:r w:rsidR="005F68A1" w:rsidRPr="00AB7239">
        <w:t xml:space="preserve">tarbimiskajas osalemist ja </w:t>
      </w:r>
      <w:r w:rsidR="005001E7" w:rsidRPr="00AB7239">
        <w:t xml:space="preserve">agregeerimist eelkõige turumudeli </w:t>
      </w:r>
      <w:r w:rsidR="003603AA">
        <w:t>puudumine</w:t>
      </w:r>
      <w:r w:rsidR="005001E7" w:rsidRPr="00AB7239">
        <w:t xml:space="preserve">, mida </w:t>
      </w:r>
      <w:proofErr w:type="spellStart"/>
      <w:r w:rsidR="005001E7" w:rsidRPr="00AB7239">
        <w:t>ELTS</w:t>
      </w:r>
      <w:ins w:id="465" w:author="Inge Mehide" w:date="2024-09-26T12:16:00Z">
        <w:r w:rsidR="00817E9E">
          <w:t>-</w:t>
        </w:r>
      </w:ins>
      <w:r w:rsidR="005001E7" w:rsidRPr="00AB7239">
        <w:t>i</w:t>
      </w:r>
      <w:proofErr w:type="spellEnd"/>
      <w:r w:rsidR="005001E7" w:rsidRPr="00AB7239">
        <w:t xml:space="preserve"> </w:t>
      </w:r>
      <w:r w:rsidR="00F26E8F" w:rsidRPr="00AB7239">
        <w:t xml:space="preserve">siinsete täiendustega </w:t>
      </w:r>
      <w:r w:rsidR="005001E7" w:rsidRPr="00AB7239">
        <w:t>lahenda</w:t>
      </w:r>
      <w:r w:rsidR="00F26E8F" w:rsidRPr="00AB7239">
        <w:t>da püü</w:t>
      </w:r>
      <w:r w:rsidR="005001E7" w:rsidRPr="00AB7239">
        <w:t>takse.</w:t>
      </w:r>
    </w:p>
    <w:bookmarkEnd w:id="463"/>
    <w:p w14:paraId="6F79CC2D" w14:textId="3F281FDF" w:rsidR="009C4CB6" w:rsidRDefault="002B0B13" w:rsidP="00B55036">
      <w:pPr>
        <w:tabs>
          <w:tab w:val="left" w:pos="1956"/>
        </w:tabs>
        <w:rPr>
          <w:bCs/>
        </w:rPr>
      </w:pPr>
      <w:r w:rsidRPr="00AB7239">
        <w:t xml:space="preserve">Paragrahvi </w:t>
      </w:r>
      <w:r w:rsidR="00A24359" w:rsidRPr="00AB7239">
        <w:t>21</w:t>
      </w:r>
      <w:r w:rsidR="00A24359" w:rsidRPr="00AB7239">
        <w:rPr>
          <w:vertAlign w:val="superscript"/>
        </w:rPr>
        <w:t>4</w:t>
      </w:r>
      <w:r w:rsidR="00A24359" w:rsidRPr="00AB7239">
        <w:t xml:space="preserve"> </w:t>
      </w:r>
      <w:r w:rsidR="00E65370">
        <w:t>lõike</w:t>
      </w:r>
      <w:r w:rsidR="00A24359" w:rsidRPr="00AB7239">
        <w:t xml:space="preserve"> 3 </w:t>
      </w:r>
      <w:r w:rsidR="00E65370">
        <w:t>muudatuse kohaselt töötab</w:t>
      </w:r>
      <w:r w:rsidR="00E65370" w:rsidRPr="00AB7239">
        <w:t xml:space="preserve"> </w:t>
      </w:r>
      <w:r w:rsidR="00FC7CB2">
        <w:t>süsteemihaldur</w:t>
      </w:r>
      <w:r w:rsidR="00FC7CB2" w:rsidRPr="00AB7239">
        <w:t xml:space="preserve"> </w:t>
      </w:r>
      <w:r w:rsidR="0008799A" w:rsidRPr="00AB7239">
        <w:t>välja tarbimiskajas osalemise tingimused</w:t>
      </w:r>
      <w:r w:rsidR="00DA5EA6">
        <w:t xml:space="preserve">, </w:t>
      </w:r>
      <w:del w:id="466" w:author="Inge Mehide" w:date="2024-09-26T12:16:00Z">
        <w:r w:rsidR="00DA5EA6" w:rsidDel="00817E9E">
          <w:delText>vii</w:delText>
        </w:r>
        <w:r w:rsidR="009C4CB6" w:rsidDel="00817E9E">
          <w:delText>b</w:delText>
        </w:r>
        <w:r w:rsidR="00DA5EA6" w:rsidDel="00817E9E">
          <w:delText xml:space="preserve"> läbi</w:delText>
        </w:r>
      </w:del>
      <w:ins w:id="467" w:author="Inge Mehide" w:date="2024-09-26T12:16:00Z">
        <w:r w:rsidR="00817E9E">
          <w:t>korraldab</w:t>
        </w:r>
      </w:ins>
      <w:r w:rsidR="00DA5EA6">
        <w:t xml:space="preserve"> avalik</w:t>
      </w:r>
      <w:r w:rsidR="009C4CB6">
        <w:t>u</w:t>
      </w:r>
      <w:r w:rsidR="00DA5EA6">
        <w:t xml:space="preserve"> konsultatsioon</w:t>
      </w:r>
      <w:r w:rsidR="009C4CB6">
        <w:t>i</w:t>
      </w:r>
      <w:r w:rsidR="00DA5EA6">
        <w:t xml:space="preserve"> ja kooskõlas</w:t>
      </w:r>
      <w:r w:rsidR="00E65370">
        <w:t>tab</w:t>
      </w:r>
      <w:r w:rsidR="00DA5EA6">
        <w:t xml:space="preserve"> tingimused Konkurentsiametiga</w:t>
      </w:r>
      <w:r w:rsidR="00E65370">
        <w:t>, lähtudes kehtivast regulatsioonist</w:t>
      </w:r>
      <w:ins w:id="468" w:author="Inge Mehide" w:date="2024-09-26T12:16:00Z">
        <w:r w:rsidR="00817E9E">
          <w:t>,</w:t>
        </w:r>
      </w:ins>
      <w:r w:rsidR="0047793A">
        <w:t xml:space="preserve"> ning avaldab lõplikud tingimused oma veebilehel hiljemalt 1.</w:t>
      </w:r>
      <w:r w:rsidR="00C1186E">
        <w:t> </w:t>
      </w:r>
      <w:r w:rsidR="0047793A">
        <w:t>jaanuaril 2026</w:t>
      </w:r>
      <w:r w:rsidR="00E65370">
        <w:t>.</w:t>
      </w:r>
      <w:r w:rsidR="0019734A">
        <w:t xml:space="preserve"> Varasem säte kohustas Konkurentsiametit tingimusi välja töötama</w:t>
      </w:r>
      <w:r w:rsidR="000A6F8E">
        <w:t>, kuid selle muudatusega sätestatakse kohustus süsteemihaldurile</w:t>
      </w:r>
      <w:r w:rsidR="00A47087">
        <w:t xml:space="preserve">. Süsteemihalduril on teadmised </w:t>
      </w:r>
      <w:r w:rsidR="00E86DF5">
        <w:t xml:space="preserve">tarbimiskajas osalemise tingimuste väljatöötamiseks, näiteks on süsteemihaldur </w:t>
      </w:r>
      <w:r w:rsidR="002065D3">
        <w:t>tasakaalustamis</w:t>
      </w:r>
      <w:del w:id="469" w:author="Inge Mehide" w:date="2024-09-30T13:49:00Z">
        <w:r w:rsidR="002065D3" w:rsidDel="00607D7F">
          <w:delText xml:space="preserve">e </w:delText>
        </w:r>
      </w:del>
      <w:r w:rsidR="00E86DF5">
        <w:t xml:space="preserve">turule juba koostanud </w:t>
      </w:r>
      <w:r w:rsidR="00BE7787">
        <w:t xml:space="preserve">tüüptingimused, mis </w:t>
      </w:r>
      <w:ins w:id="470" w:author="Inge Mehide" w:date="2024-09-26T12:17:00Z">
        <w:r w:rsidR="00817E9E">
          <w:t xml:space="preserve">võimaldavad </w:t>
        </w:r>
      </w:ins>
      <w:del w:id="471" w:author="Inge Mehide" w:date="2024-09-26T12:19:00Z">
        <w:r w:rsidR="00BE7787" w:rsidDel="00817E9E">
          <w:delText xml:space="preserve">tarbimiskajal </w:delText>
        </w:r>
      </w:del>
      <w:ins w:id="472" w:author="Inge Mehide" w:date="2024-09-26T12:20:00Z">
        <w:r w:rsidR="00817E9E">
          <w:t xml:space="preserve">sellel turul </w:t>
        </w:r>
      </w:ins>
      <w:ins w:id="473" w:author="Inge Mehide" w:date="2024-09-26T12:19:00Z">
        <w:r w:rsidR="00817E9E">
          <w:t xml:space="preserve">tarbimiskajas </w:t>
        </w:r>
      </w:ins>
      <w:del w:id="474" w:author="Inge Mehide" w:date="2024-09-26T12:19:00Z">
        <w:r w:rsidR="00BE7787" w:rsidDel="00817E9E">
          <w:delText xml:space="preserve">sel turul </w:delText>
        </w:r>
      </w:del>
      <w:del w:id="475" w:author="Inge Mehide" w:date="2024-09-26T12:17:00Z">
        <w:r w:rsidR="00BE7787" w:rsidDel="00817E9E">
          <w:delText xml:space="preserve">võimaldavad </w:delText>
        </w:r>
      </w:del>
      <w:r w:rsidR="00BE7787">
        <w:t>osaleda</w:t>
      </w:r>
      <w:r w:rsidR="00BE7787">
        <w:rPr>
          <w:rStyle w:val="Allmrkuseviide"/>
        </w:rPr>
        <w:footnoteReference w:id="12"/>
      </w:r>
      <w:r w:rsidR="00BE7787">
        <w:t>.</w:t>
      </w:r>
      <w:r w:rsidR="00267CCE">
        <w:rPr>
          <w:bCs/>
        </w:rPr>
        <w:t xml:space="preserve"> </w:t>
      </w:r>
      <w:r w:rsidR="00267CCE" w:rsidRPr="00267CCE">
        <w:rPr>
          <w:bCs/>
        </w:rPr>
        <w:t xml:space="preserve">Tarbimiskajas osaleva energiakoguse ja agregeerimise kogused selgitab </w:t>
      </w:r>
      <w:ins w:id="479" w:author="Inge Mehide" w:date="2024-09-26T12:20:00Z">
        <w:r w:rsidR="00817E9E">
          <w:rPr>
            <w:bCs/>
          </w:rPr>
          <w:t xml:space="preserve">välja </w:t>
        </w:r>
      </w:ins>
      <w:r w:rsidR="00267CCE" w:rsidRPr="00267CCE">
        <w:rPr>
          <w:bCs/>
        </w:rPr>
        <w:t xml:space="preserve">ning </w:t>
      </w:r>
      <w:ins w:id="480" w:author="Inge Mehide" w:date="2024-09-26T12:26:00Z">
        <w:r w:rsidR="00217563">
          <w:rPr>
            <w:bCs/>
          </w:rPr>
          <w:t xml:space="preserve">nendega </w:t>
        </w:r>
      </w:ins>
      <w:r w:rsidR="00267CCE" w:rsidRPr="00267CCE">
        <w:rPr>
          <w:bCs/>
        </w:rPr>
        <w:t>arveldab süsteemihaldur</w:t>
      </w:r>
      <w:ins w:id="481" w:author="Inge Mehide" w:date="2024-09-26T12:58:00Z">
        <w:r w:rsidR="001B03A4">
          <w:rPr>
            <w:bCs/>
          </w:rPr>
          <w:t>, läh</w:t>
        </w:r>
      </w:ins>
      <w:ins w:id="482" w:author="Inge Mehide" w:date="2024-09-26T12:59:00Z">
        <w:r w:rsidR="001B03A4">
          <w:rPr>
            <w:bCs/>
          </w:rPr>
          <w:t>tudes sellest ka</w:t>
        </w:r>
      </w:ins>
      <w:del w:id="483" w:author="Inge Mehide" w:date="2024-09-26T12:59:00Z">
        <w:r w:rsidR="00267CCE" w:rsidRPr="00267CCE" w:rsidDel="001B03A4">
          <w:rPr>
            <w:bCs/>
          </w:rPr>
          <w:delText xml:space="preserve"> – süsteemihaldur lähtub</w:delText>
        </w:r>
      </w:del>
      <w:r w:rsidR="00267CCE" w:rsidRPr="00267CCE">
        <w:rPr>
          <w:bCs/>
        </w:rPr>
        <w:t xml:space="preserve"> tarbimiskajas osalemise tingimuste väljatöötamisel</w:t>
      </w:r>
      <w:del w:id="484" w:author="Inge Mehide" w:date="2024-09-26T12:59:00Z">
        <w:r w:rsidR="00267CCE" w:rsidRPr="00267CCE" w:rsidDel="001B03A4">
          <w:rPr>
            <w:bCs/>
          </w:rPr>
          <w:delText xml:space="preserve"> sellest, et tarbimiskaja, sh agregeerimiskogused, selgitab ja arveldab süsteemihaldur</w:delText>
        </w:r>
      </w:del>
      <w:r w:rsidR="00267CCE" w:rsidRPr="00267CCE">
        <w:rPr>
          <w:bCs/>
        </w:rPr>
        <w:t>. See tähendab</w:t>
      </w:r>
      <w:del w:id="485" w:author="Inge Mehide" w:date="2024-09-26T12:59:00Z">
        <w:r w:rsidR="00267CCE" w:rsidRPr="00267CCE" w:rsidDel="001B03A4">
          <w:rPr>
            <w:bCs/>
          </w:rPr>
          <w:delText xml:space="preserve"> seda</w:delText>
        </w:r>
      </w:del>
      <w:r w:rsidR="00267CCE" w:rsidRPr="00267CCE">
        <w:rPr>
          <w:bCs/>
        </w:rPr>
        <w:t>, et süsteemihaldur (Elering) tagab keskse osapoolena</w:t>
      </w:r>
      <w:del w:id="486" w:author="Inge Mehide" w:date="2024-09-26T13:00:00Z">
        <w:r w:rsidR="00267CCE" w:rsidRPr="00267CCE" w:rsidDel="001B03A4">
          <w:rPr>
            <w:bCs/>
          </w:rPr>
          <w:delText xml:space="preserve"> selle</w:delText>
        </w:r>
      </w:del>
      <w:r w:rsidR="00267CCE" w:rsidRPr="00267CCE">
        <w:rPr>
          <w:bCs/>
        </w:rPr>
        <w:t xml:space="preserve">, et vastavalt regulatsioonile ja tehnilistele tingimustele tarbimiskajas osalevad energiakogused on korrektsed, need kogutakse andmevahetusplatvormile (AVP) ning turuosaliste vahel toimub arveldus ja hüvitamine vastavalt Konkurentsiameti </w:t>
      </w:r>
      <w:del w:id="487" w:author="Inge Mehide" w:date="2024-09-26T13:00:00Z">
        <w:r w:rsidR="00267CCE" w:rsidRPr="00267CCE" w:rsidDel="001B03A4">
          <w:rPr>
            <w:bCs/>
          </w:rPr>
          <w:delText xml:space="preserve">poolt </w:delText>
        </w:r>
      </w:del>
      <w:r w:rsidR="00267CCE" w:rsidRPr="00267CCE">
        <w:rPr>
          <w:bCs/>
        </w:rPr>
        <w:t>kooskõlastatud tehnilistele tingimustele ja võrguettevõtjate koostatud metoodikatele.</w:t>
      </w:r>
    </w:p>
    <w:p w14:paraId="663090BF" w14:textId="1C610ACA" w:rsidR="00CE753E" w:rsidRDefault="00CE753E" w:rsidP="00B55036">
      <w:pPr>
        <w:tabs>
          <w:tab w:val="left" w:pos="1956"/>
        </w:tabs>
      </w:pPr>
      <w:r>
        <w:t>Paragrahvi 21</w:t>
      </w:r>
      <w:r>
        <w:rPr>
          <w:vertAlign w:val="superscript"/>
        </w:rPr>
        <w:t>4</w:t>
      </w:r>
      <w:r>
        <w:t xml:space="preserve"> lisatakse lõige 5, mille kohaselt </w:t>
      </w:r>
      <w:ins w:id="488" w:author="Inge Mehide" w:date="2024-09-26T13:01:00Z">
        <w:r w:rsidR="001B03A4">
          <w:t xml:space="preserve">peavad </w:t>
        </w:r>
      </w:ins>
      <w:r>
        <w:t xml:space="preserve">tarbimiskajas osalemise tingimused </w:t>
      </w:r>
      <w:del w:id="489" w:author="Inge Mehide" w:date="2024-09-26T13:01:00Z">
        <w:r w:rsidDel="001B03A4">
          <w:delText xml:space="preserve">peavad </w:delText>
        </w:r>
      </w:del>
      <w:r>
        <w:t xml:space="preserve">võimaldama tarbimiskaja agregeerimist </w:t>
      </w:r>
      <w:del w:id="490" w:author="Inge Mehide" w:date="2024-09-26T13:02:00Z">
        <w:r w:rsidDel="001B03A4">
          <w:delText xml:space="preserve">ja </w:delText>
        </w:r>
      </w:del>
      <w:ins w:id="491" w:author="Inge Mehide" w:date="2024-09-26T13:02:00Z">
        <w:r w:rsidR="001B03A4">
          <w:t xml:space="preserve">ning </w:t>
        </w:r>
      </w:ins>
      <w:r>
        <w:t xml:space="preserve">iseseiva agregaatori osalemist järgmise päeva ja päevasisesel elektriturul ja </w:t>
      </w:r>
      <w:r w:rsidR="002065D3">
        <w:t>tasakaalustamis</w:t>
      </w:r>
      <w:del w:id="492" w:author="Inge Mehide" w:date="2024-09-30T13:49:00Z">
        <w:r w:rsidR="002065D3" w:rsidDel="00607D7F">
          <w:delText xml:space="preserve">e </w:delText>
        </w:r>
      </w:del>
      <w:r>
        <w:t>turul.</w:t>
      </w:r>
      <w:r w:rsidR="00581742">
        <w:t xml:space="preserve"> Järgmise päeva turul kaubeldakse energiaga järgmiseks päevaks ja sellel turul selgub </w:t>
      </w:r>
      <w:r w:rsidR="00581742">
        <w:rPr>
          <w:rFonts w:cs="Times New Roman"/>
        </w:rPr>
        <w:t xml:space="preserve">elektribörsi hind </w:t>
      </w:r>
      <w:r w:rsidR="00581742" w:rsidRPr="003846EE">
        <w:rPr>
          <w:rFonts w:cs="Times New Roman"/>
        </w:rPr>
        <w:t xml:space="preserve">Eesti </w:t>
      </w:r>
      <w:r w:rsidR="00581742">
        <w:rPr>
          <w:rFonts w:cs="Times New Roman"/>
        </w:rPr>
        <w:t xml:space="preserve">järgmise päeva turu </w:t>
      </w:r>
      <w:r w:rsidR="00581742" w:rsidRPr="003846EE">
        <w:rPr>
          <w:rFonts w:cs="Times New Roman"/>
        </w:rPr>
        <w:t>hinnapiirkonnas</w:t>
      </w:r>
      <w:r w:rsidR="00581742">
        <w:rPr>
          <w:rFonts w:cs="Times New Roman"/>
        </w:rPr>
        <w:t xml:space="preserve">. Päevasisesel turul </w:t>
      </w:r>
      <w:r w:rsidR="00581742" w:rsidRPr="00581742">
        <w:rPr>
          <w:rFonts w:cs="Times New Roman"/>
        </w:rPr>
        <w:t>kauplemise eesmärk on järgmise päeva turul tehtud tehinguid korrigeerida (põhjuseks võib olla näiteks tarbimis</w:t>
      </w:r>
      <w:del w:id="493" w:author="Inge Mehide" w:date="2024-09-26T13:17:00Z">
        <w:r w:rsidR="00581742" w:rsidRPr="00581742" w:rsidDel="00416628">
          <w:rPr>
            <w:rFonts w:cs="Times New Roman"/>
          </w:rPr>
          <w:delText xml:space="preserve">e </w:delText>
        </w:r>
      </w:del>
      <w:r w:rsidR="00581742" w:rsidRPr="00581742">
        <w:rPr>
          <w:rFonts w:cs="Times New Roman"/>
        </w:rPr>
        <w:t>prognoosi muutus võrreldes eelmisel päeval prognoosituga).</w:t>
      </w:r>
      <w:r w:rsidR="00581742">
        <w:rPr>
          <w:rFonts w:cs="Times New Roman"/>
        </w:rPr>
        <w:t xml:space="preserve"> </w:t>
      </w:r>
      <w:r w:rsidR="002065D3">
        <w:rPr>
          <w:rFonts w:cs="Times New Roman"/>
        </w:rPr>
        <w:t>Tasakaalustamis</w:t>
      </w:r>
      <w:del w:id="494" w:author="Inge Mehide" w:date="2024-09-30T13:49:00Z">
        <w:r w:rsidR="002065D3" w:rsidDel="00607D7F">
          <w:rPr>
            <w:rFonts w:cs="Times New Roman"/>
          </w:rPr>
          <w:delText xml:space="preserve">e </w:delText>
        </w:r>
      </w:del>
      <w:r w:rsidR="00581742">
        <w:rPr>
          <w:rFonts w:cs="Times New Roman"/>
        </w:rPr>
        <w:t>turul hangib süsteemihaldur Elering bil</w:t>
      </w:r>
      <w:del w:id="495" w:author="Inge Mehide" w:date="2024-09-26T13:04:00Z">
        <w:r w:rsidR="00581742" w:rsidDel="001B03A4">
          <w:rPr>
            <w:rFonts w:cs="Times New Roman"/>
          </w:rPr>
          <w:delText>n</w:delText>
        </w:r>
      </w:del>
      <w:r w:rsidR="00581742">
        <w:rPr>
          <w:rFonts w:cs="Times New Roman"/>
        </w:rPr>
        <w:t>a</w:t>
      </w:r>
      <w:ins w:id="496" w:author="Inge Mehide" w:date="2024-09-26T13:04:00Z">
        <w:r w:rsidR="001B03A4">
          <w:rPr>
            <w:rFonts w:cs="Times New Roman"/>
          </w:rPr>
          <w:t>n</w:t>
        </w:r>
      </w:ins>
      <w:r w:rsidR="00581742">
        <w:rPr>
          <w:rFonts w:cs="Times New Roman"/>
        </w:rPr>
        <w:t xml:space="preserve">sienergiat </w:t>
      </w:r>
      <w:r w:rsidR="00581742" w:rsidRPr="00581742">
        <w:rPr>
          <w:rFonts w:cs="Times New Roman"/>
        </w:rPr>
        <w:t>elektrisüsteemi tasakaalustamiseks</w:t>
      </w:r>
      <w:r w:rsidR="00581742">
        <w:rPr>
          <w:rFonts w:cs="Times New Roman"/>
        </w:rPr>
        <w:t>.</w:t>
      </w:r>
    </w:p>
    <w:p w14:paraId="035FCBD7" w14:textId="44B110BA" w:rsidR="00CE753E" w:rsidRPr="00267CCE" w:rsidRDefault="00CE753E" w:rsidP="00B55036">
      <w:pPr>
        <w:tabs>
          <w:tab w:val="left" w:pos="1956"/>
        </w:tabs>
        <w:rPr>
          <w:bCs/>
        </w:rPr>
      </w:pPr>
      <w:r>
        <w:t>Paragrahvi 21</w:t>
      </w:r>
      <w:r>
        <w:rPr>
          <w:vertAlign w:val="superscript"/>
        </w:rPr>
        <w:t>4</w:t>
      </w:r>
      <w:r>
        <w:t xml:space="preserve"> lisatakse lõige 6</w:t>
      </w:r>
      <w:ins w:id="497" w:author="Inge Mehide" w:date="2024-09-26T13:04:00Z">
        <w:r w:rsidR="001B03A4">
          <w:t>, mis</w:t>
        </w:r>
      </w:ins>
      <w:r>
        <w:t xml:space="preserve"> sätestab, et tarbimiskajas osalemise tingimused peavad võimaldama võrguettevõtjal hankida </w:t>
      </w:r>
      <w:ins w:id="498" w:author="Inge Mehide" w:date="2024-09-30T11:20:00Z">
        <w:r w:rsidR="00866E67">
          <w:t xml:space="preserve">tarbimiskaja </w:t>
        </w:r>
      </w:ins>
      <w:ins w:id="499" w:author="Inge Mehide" w:date="2024-09-30T11:19:00Z">
        <w:r w:rsidR="00866E67">
          <w:t>agregeerimist</w:t>
        </w:r>
      </w:ins>
      <w:del w:id="500" w:author="Inge Mehide" w:date="2024-09-26T13:08:00Z">
        <w:r w:rsidDel="004A18AC">
          <w:delText>elektrivõrgus</w:delText>
        </w:r>
      </w:del>
      <w:r>
        <w:t xml:space="preserve"> koormuste juhtimiseks</w:t>
      </w:r>
      <w:ins w:id="501" w:author="Inge Mehide" w:date="2024-09-26T13:08:00Z">
        <w:r w:rsidR="004A18AC" w:rsidRPr="004A18AC">
          <w:t xml:space="preserve"> </w:t>
        </w:r>
        <w:r w:rsidR="004A18AC">
          <w:t>elektrivõrgus</w:t>
        </w:r>
      </w:ins>
      <w:r>
        <w:t>.</w:t>
      </w:r>
      <w:r w:rsidR="00581742">
        <w:t xml:space="preserve"> </w:t>
      </w:r>
      <w:del w:id="502" w:author="Inge Mehide" w:date="2024-09-26T13:09:00Z">
        <w:r w:rsidR="00581742" w:rsidDel="004A18AC">
          <w:delText xml:space="preserve">Elektrivõrgus koormuste </w:delText>
        </w:r>
      </w:del>
      <w:ins w:id="503" w:author="Inge Mehide" w:date="2024-09-26T13:09:00Z">
        <w:r w:rsidR="004A18AC">
          <w:t xml:space="preserve">Koormuste </w:t>
        </w:r>
      </w:ins>
      <w:r w:rsidR="00581742">
        <w:t xml:space="preserve">juhtimine </w:t>
      </w:r>
      <w:ins w:id="504" w:author="Inge Mehide" w:date="2024-09-26T13:10:00Z">
        <w:r w:rsidR="004A18AC">
          <w:t xml:space="preserve">elektrivõrgus </w:t>
        </w:r>
      </w:ins>
      <w:r w:rsidR="00581742">
        <w:t xml:space="preserve">võimaldab </w:t>
      </w:r>
      <w:del w:id="505" w:author="Inge Mehide" w:date="2024-09-26T13:10:00Z">
        <w:r w:rsidR="00581742" w:rsidDel="004A18AC">
          <w:delText xml:space="preserve">vältida </w:delText>
        </w:r>
      </w:del>
      <w:del w:id="506" w:author="Inge Mehide" w:date="2024-09-26T13:08:00Z">
        <w:r w:rsidR="00581742" w:rsidDel="004A18AC">
          <w:delText xml:space="preserve">elektrivõrku </w:delText>
        </w:r>
      </w:del>
      <w:del w:id="507" w:author="Inge Mehide" w:date="2024-09-26T13:10:00Z">
        <w:r w:rsidR="00581742" w:rsidDel="004A18AC">
          <w:delText xml:space="preserve">üleinvesteerimist ja seeläbi </w:delText>
        </w:r>
      </w:del>
      <w:r w:rsidR="00581742">
        <w:t xml:space="preserve">vältida või vähendada </w:t>
      </w:r>
      <w:ins w:id="508" w:author="Inge Mehide" w:date="2024-09-26T13:11:00Z">
        <w:r w:rsidR="004A18AC">
          <w:t xml:space="preserve">liigseid </w:t>
        </w:r>
      </w:ins>
      <w:r w:rsidR="00581742">
        <w:t>elektrivõrku tehtava</w:t>
      </w:r>
      <w:ins w:id="509" w:author="Inge Mehide" w:date="2024-09-26T13:11:00Z">
        <w:r w:rsidR="004A18AC">
          <w:t>id</w:t>
        </w:r>
      </w:ins>
      <w:del w:id="510" w:author="Inge Mehide" w:date="2024-09-26T13:11:00Z">
        <w:r w:rsidR="00581742" w:rsidDel="004A18AC">
          <w:delText>te</w:delText>
        </w:r>
      </w:del>
      <w:r w:rsidR="00581742">
        <w:t xml:space="preserve"> investeeringu</w:t>
      </w:r>
      <w:ins w:id="511" w:author="Inge Mehide" w:date="2024-09-26T13:11:00Z">
        <w:r w:rsidR="004A18AC">
          <w:t>id</w:t>
        </w:r>
      </w:ins>
      <w:del w:id="512" w:author="Inge Mehide" w:date="2024-09-26T13:11:00Z">
        <w:r w:rsidR="00581742" w:rsidDel="004A18AC">
          <w:delText>te maksumust</w:delText>
        </w:r>
      </w:del>
      <w:r w:rsidR="00581742">
        <w:t>.</w:t>
      </w:r>
    </w:p>
    <w:p w14:paraId="19D84C7D" w14:textId="641EE3FD" w:rsidR="00E015EC" w:rsidRDefault="00FB412D" w:rsidP="00267CCE">
      <w:r>
        <w:t>Paragrahvi 21</w:t>
      </w:r>
      <w:r>
        <w:rPr>
          <w:vertAlign w:val="superscript"/>
        </w:rPr>
        <w:t>4</w:t>
      </w:r>
      <w:r>
        <w:t xml:space="preserve"> lisatakse lõige </w:t>
      </w:r>
      <w:r w:rsidR="00CE753E">
        <w:t>7</w:t>
      </w:r>
      <w:r>
        <w:t>, mille</w:t>
      </w:r>
      <w:r w:rsidR="009A266D">
        <w:t xml:space="preserve"> kohaselt saab </w:t>
      </w:r>
      <w:ins w:id="513" w:author="Inge Mehide" w:date="2024-09-26T13:12:00Z">
        <w:r w:rsidR="004A18AC">
          <w:t xml:space="preserve">täpsemad tingimused kehtestada </w:t>
        </w:r>
      </w:ins>
      <w:r w:rsidR="009A266D">
        <w:t>elektrituru toimimise võrgueeskirjas</w:t>
      </w:r>
      <w:del w:id="514" w:author="Inge Mehide" w:date="2024-09-26T13:12:00Z">
        <w:r w:rsidR="009A266D" w:rsidDel="004A18AC">
          <w:delText xml:space="preserve"> täpsemad tingimused kehtestada</w:delText>
        </w:r>
      </w:del>
      <w:ins w:id="515" w:author="Inge Mehide" w:date="2024-09-26T13:13:00Z">
        <w:r w:rsidR="004A18AC">
          <w:t>, kus</w:t>
        </w:r>
      </w:ins>
      <w:del w:id="516" w:author="Inge Mehide" w:date="2024-09-26T13:13:00Z">
        <w:r w:rsidR="00A07801" w:rsidDel="004A18AC">
          <w:delText>.</w:delText>
        </w:r>
      </w:del>
      <w:r w:rsidR="00A07801">
        <w:t xml:space="preserve"> </w:t>
      </w:r>
      <w:del w:id="517" w:author="Inge Mehide" w:date="2024-09-26T13:13:00Z">
        <w:r w:rsidR="00A07801" w:rsidDel="004A18AC">
          <w:delText xml:space="preserve">Elektrituru toimimise võrgueeskirjas </w:delText>
        </w:r>
      </w:del>
      <w:r w:rsidR="00A07801">
        <w:t>täpsusta</w:t>
      </w:r>
      <w:r w:rsidR="00FE00D4">
        <w:t>takse</w:t>
      </w:r>
      <w:r w:rsidR="00A07801">
        <w:t xml:space="preserve"> </w:t>
      </w:r>
      <w:del w:id="518" w:author="Inge Mehide" w:date="2024-09-26T13:12:00Z">
        <w:r w:rsidR="00A07801" w:rsidDel="004A18AC">
          <w:delText xml:space="preserve">täpsemad </w:delText>
        </w:r>
      </w:del>
      <w:r w:rsidR="00A07801">
        <w:t>turuosaliste rollid</w:t>
      </w:r>
      <w:ins w:id="519" w:author="Inge Mehide" w:date="2024-09-26T13:13:00Z">
        <w:r w:rsidR="004A18AC">
          <w:t xml:space="preserve"> ning</w:t>
        </w:r>
      </w:ins>
      <w:del w:id="520" w:author="Inge Mehide" w:date="2024-09-26T13:13:00Z">
        <w:r w:rsidR="0036408B" w:rsidDel="004A18AC">
          <w:delText>,</w:delText>
        </w:r>
      </w:del>
      <w:r w:rsidR="0036408B">
        <w:t xml:space="preserve"> arveldamise</w:t>
      </w:r>
      <w:r w:rsidR="00380593">
        <w:t xml:space="preserve"> </w:t>
      </w:r>
      <w:r w:rsidR="0036408B">
        <w:t xml:space="preserve">ja </w:t>
      </w:r>
      <w:r w:rsidR="00CD5D19">
        <w:t xml:space="preserve">kulude hüvitamise </w:t>
      </w:r>
      <w:r w:rsidR="00380593">
        <w:t>reeglid</w:t>
      </w:r>
      <w:r w:rsidR="00267CCE">
        <w:t>.</w:t>
      </w:r>
      <w:bookmarkStart w:id="521" w:name="_Hlk163140062"/>
    </w:p>
    <w:p w14:paraId="712AC678" w14:textId="4A30A3AD" w:rsidR="000104C2" w:rsidRPr="00AB7239" w:rsidRDefault="000104C2" w:rsidP="00B55036">
      <w:pPr>
        <w:tabs>
          <w:tab w:val="left" w:pos="1956"/>
        </w:tabs>
      </w:pPr>
      <w:commentRangeStart w:id="522"/>
      <w:r>
        <w:t>Täps</w:t>
      </w:r>
      <w:r w:rsidR="00E96E17">
        <w:t>emad</w:t>
      </w:r>
      <w:r>
        <w:t xml:space="preserve"> </w:t>
      </w:r>
      <w:r w:rsidR="00A128D6">
        <w:t>tingimused</w:t>
      </w:r>
      <w:r w:rsidR="00A61654">
        <w:t xml:space="preserve"> nähakse ette </w:t>
      </w:r>
      <w:del w:id="523" w:author="Inge Mehide" w:date="2024-09-26T13:19:00Z">
        <w:r w:rsidR="00122803" w:rsidDel="00416628">
          <w:delText xml:space="preserve">elektrituru toimise võrgueeskirjas </w:delText>
        </w:r>
        <w:commentRangeEnd w:id="522"/>
        <w:r w:rsidR="004A18AC" w:rsidDel="00416628">
          <w:rPr>
            <w:rStyle w:val="Kommentaariviide"/>
            <w:rFonts w:asciiTheme="minorHAnsi" w:hAnsiTheme="minorHAnsi"/>
          </w:rPr>
          <w:commentReference w:id="522"/>
        </w:r>
        <w:r w:rsidR="00122803" w:rsidDel="00416628">
          <w:delText xml:space="preserve">ja </w:delText>
        </w:r>
      </w:del>
      <w:ins w:id="524" w:author="Inge Mehide" w:date="2024-09-26T13:19:00Z">
        <w:r w:rsidR="00416628">
          <w:t xml:space="preserve">ka </w:t>
        </w:r>
      </w:ins>
      <w:r w:rsidR="00122803">
        <w:t xml:space="preserve">süsteemihalduri koostatud </w:t>
      </w:r>
      <w:r>
        <w:t>tehniliste</w:t>
      </w:r>
      <w:r w:rsidR="00122803">
        <w:t>s</w:t>
      </w:r>
      <w:r>
        <w:t xml:space="preserve"> tingimuste</w:t>
      </w:r>
      <w:r w:rsidR="00122803">
        <w:t>s</w:t>
      </w:r>
      <w:r>
        <w:t>.</w:t>
      </w:r>
    </w:p>
    <w:bookmarkEnd w:id="521"/>
    <w:p w14:paraId="688ADB50" w14:textId="77777777" w:rsidR="00002EDA" w:rsidRPr="00AB7239" w:rsidRDefault="00002EDA" w:rsidP="00002EDA">
      <w:pPr>
        <w:tabs>
          <w:tab w:val="left" w:pos="1956"/>
        </w:tabs>
        <w:rPr>
          <w:bCs/>
        </w:rPr>
      </w:pPr>
    </w:p>
    <w:p w14:paraId="2974FD86" w14:textId="265FB8A8" w:rsidR="00BC75BA" w:rsidRDefault="00335868" w:rsidP="00002EDA">
      <w:pPr>
        <w:tabs>
          <w:tab w:val="left" w:pos="1956"/>
        </w:tabs>
        <w:rPr>
          <w:bCs/>
        </w:rPr>
      </w:pPr>
      <w:r w:rsidRPr="00AB7239">
        <w:rPr>
          <w:b/>
        </w:rPr>
        <w:t>Eelnõu punkti</w:t>
      </w:r>
      <w:r w:rsidR="0052265B">
        <w:rPr>
          <w:b/>
        </w:rPr>
        <w:t xml:space="preserve">dega </w:t>
      </w:r>
      <w:r w:rsidR="00411D49">
        <w:rPr>
          <w:b/>
        </w:rPr>
        <w:t>9</w:t>
      </w:r>
      <w:r w:rsidR="00FD63FD">
        <w:rPr>
          <w:b/>
        </w:rPr>
        <w:t xml:space="preserve"> </w:t>
      </w:r>
      <w:r w:rsidR="00181002">
        <w:rPr>
          <w:b/>
        </w:rPr>
        <w:t xml:space="preserve">ja </w:t>
      </w:r>
      <w:r w:rsidR="00596473">
        <w:rPr>
          <w:b/>
        </w:rPr>
        <w:t>2</w:t>
      </w:r>
      <w:r w:rsidR="007E4604">
        <w:rPr>
          <w:b/>
        </w:rPr>
        <w:t>9</w:t>
      </w:r>
      <w:r w:rsidR="00516533">
        <w:rPr>
          <w:b/>
        </w:rPr>
        <w:t xml:space="preserve"> </w:t>
      </w:r>
      <w:r w:rsidR="00181002" w:rsidRPr="00B55036">
        <w:rPr>
          <w:bCs/>
        </w:rPr>
        <w:t>võetakse tarbijate</w:t>
      </w:r>
      <w:r w:rsidR="00181002">
        <w:rPr>
          <w:bCs/>
        </w:rPr>
        <w:t xml:space="preserve"> </w:t>
      </w:r>
      <w:r w:rsidR="00181002" w:rsidRPr="00B55036">
        <w:rPr>
          <w:bCs/>
        </w:rPr>
        <w:t>arvete esitamisel</w:t>
      </w:r>
      <w:r w:rsidR="00181002">
        <w:rPr>
          <w:bCs/>
        </w:rPr>
        <w:t xml:space="preserve"> kasutusele </w:t>
      </w:r>
      <w:r w:rsidR="00FD63FD">
        <w:rPr>
          <w:bCs/>
        </w:rPr>
        <w:t>bilansi</w:t>
      </w:r>
      <w:r w:rsidR="00CE4CE9">
        <w:rPr>
          <w:bCs/>
        </w:rPr>
        <w:t>perioodi</w:t>
      </w:r>
      <w:r w:rsidR="001C18EE">
        <w:rPr>
          <w:bCs/>
        </w:rPr>
        <w:t>l</w:t>
      </w:r>
      <w:r w:rsidR="00CE4CE9">
        <w:rPr>
          <w:bCs/>
        </w:rPr>
        <w:t xml:space="preserve"> </w:t>
      </w:r>
      <w:r w:rsidR="00181002">
        <w:rPr>
          <w:bCs/>
        </w:rPr>
        <w:t>netomõõtmine.</w:t>
      </w:r>
      <w:r w:rsidR="00905D38">
        <w:rPr>
          <w:bCs/>
        </w:rPr>
        <w:t xml:space="preserve"> Netomõõtmisel kasutusel olev </w:t>
      </w:r>
      <w:r w:rsidR="00FD63FD">
        <w:rPr>
          <w:bCs/>
        </w:rPr>
        <w:t>bilansi</w:t>
      </w:r>
      <w:r w:rsidR="00905D38">
        <w:rPr>
          <w:bCs/>
        </w:rPr>
        <w:t>periood on 60-minutiline või 15</w:t>
      </w:r>
      <w:r w:rsidR="00C1186E">
        <w:rPr>
          <w:bCs/>
        </w:rPr>
        <w:noBreakHyphen/>
      </w:r>
      <w:r w:rsidR="00905D38">
        <w:rPr>
          <w:bCs/>
        </w:rPr>
        <w:t xml:space="preserve">minutiline periood sõltuvalt sellest, millise perioodiga andmeid võrguettevõtjad andmevahetusplatvormile esitavad. </w:t>
      </w:r>
      <w:del w:id="525" w:author="Inge Mehide" w:date="2024-09-26T13:20:00Z">
        <w:r w:rsidR="00905D38" w:rsidDel="00416628">
          <w:rPr>
            <w:bCs/>
          </w:rPr>
          <w:delText xml:space="preserve">Hetkel </w:delText>
        </w:r>
      </w:del>
      <w:ins w:id="526" w:author="Inge Mehide" w:date="2024-09-26T13:20:00Z">
        <w:r w:rsidR="00416628">
          <w:rPr>
            <w:bCs/>
          </w:rPr>
          <w:t xml:space="preserve">Praegu </w:t>
        </w:r>
      </w:ins>
      <w:r w:rsidR="00905D38">
        <w:rPr>
          <w:bCs/>
        </w:rPr>
        <w:t xml:space="preserve">esitatakse </w:t>
      </w:r>
      <w:r w:rsidR="00FD63FD">
        <w:rPr>
          <w:bCs/>
        </w:rPr>
        <w:t>tarbimis- ja tootmis</w:t>
      </w:r>
      <w:r w:rsidR="00905D38">
        <w:rPr>
          <w:bCs/>
        </w:rPr>
        <w:t xml:space="preserve">andmed andmevahetusplatvormile 60-minutilise perioodiga, kuid </w:t>
      </w:r>
      <w:r w:rsidR="00FD63FD">
        <w:rPr>
          <w:bCs/>
        </w:rPr>
        <w:t xml:space="preserve">muudatuse jõustumise </w:t>
      </w:r>
      <w:del w:id="527" w:author="Inge Mehide" w:date="2024-09-26T13:20:00Z">
        <w:r w:rsidR="00FD63FD" w:rsidDel="00416628">
          <w:rPr>
            <w:bCs/>
          </w:rPr>
          <w:delText xml:space="preserve">hetkel </w:delText>
        </w:r>
      </w:del>
      <w:ins w:id="528" w:author="Inge Mehide" w:date="2024-09-26T13:20:00Z">
        <w:r w:rsidR="00416628">
          <w:rPr>
            <w:bCs/>
          </w:rPr>
          <w:t xml:space="preserve">ajal </w:t>
        </w:r>
      </w:ins>
      <w:r w:rsidR="00FD63FD">
        <w:rPr>
          <w:bCs/>
        </w:rPr>
        <w:t>juba</w:t>
      </w:r>
      <w:r w:rsidR="00905D38">
        <w:rPr>
          <w:bCs/>
        </w:rPr>
        <w:t xml:space="preserve"> 15</w:t>
      </w:r>
      <w:r w:rsidR="00C1186E">
        <w:rPr>
          <w:bCs/>
        </w:rPr>
        <w:noBreakHyphen/>
      </w:r>
      <w:r w:rsidR="00905D38">
        <w:rPr>
          <w:bCs/>
        </w:rPr>
        <w:t xml:space="preserve">minutilise perioodiga. </w:t>
      </w:r>
      <w:r w:rsidR="002E08DD">
        <w:rPr>
          <w:bCs/>
        </w:rPr>
        <w:t xml:space="preserve">Muudatuse eesmärk on muuta </w:t>
      </w:r>
      <w:del w:id="529" w:author="Inge Mehide" w:date="2024-09-26T13:21:00Z">
        <w:r w:rsidR="002E08DD" w:rsidDel="00416628">
          <w:rPr>
            <w:bCs/>
          </w:rPr>
          <w:delText xml:space="preserve">tänaset </w:delText>
        </w:r>
      </w:del>
      <w:ins w:id="530" w:author="Inge Mehide" w:date="2024-09-26T13:21:00Z">
        <w:r w:rsidR="00416628">
          <w:rPr>
            <w:bCs/>
          </w:rPr>
          <w:t xml:space="preserve">senist </w:t>
        </w:r>
      </w:ins>
      <w:r w:rsidR="002E08DD">
        <w:rPr>
          <w:bCs/>
        </w:rPr>
        <w:t xml:space="preserve">lähenemist, mille </w:t>
      </w:r>
      <w:del w:id="531" w:author="Inge Mehide" w:date="2024-09-26T13:23:00Z">
        <w:r w:rsidR="002E08DD" w:rsidDel="00416628">
          <w:rPr>
            <w:bCs/>
          </w:rPr>
          <w:delText xml:space="preserve">kohaselt </w:delText>
        </w:r>
      </w:del>
      <w:ins w:id="532" w:author="Inge Mehide" w:date="2024-09-26T13:23:00Z">
        <w:r w:rsidR="00416628">
          <w:rPr>
            <w:bCs/>
          </w:rPr>
          <w:t xml:space="preserve">järgi </w:t>
        </w:r>
      </w:ins>
      <w:r w:rsidR="002E08DD">
        <w:rPr>
          <w:bCs/>
        </w:rPr>
        <w:t>tarbijatel</w:t>
      </w:r>
      <w:ins w:id="533" w:author="Inge Mehide" w:date="2024-09-26T13:21:00Z">
        <w:r w:rsidR="00416628">
          <w:rPr>
            <w:bCs/>
          </w:rPr>
          <w:t>e</w:t>
        </w:r>
      </w:ins>
      <w:r w:rsidR="002E08DD">
        <w:rPr>
          <w:bCs/>
        </w:rPr>
        <w:t>, kelle mõõtepunktis asub nii tootmine kui</w:t>
      </w:r>
      <w:ins w:id="534" w:author="Inge Mehide" w:date="2024-09-26T13:21:00Z">
        <w:r w:rsidR="00416628">
          <w:rPr>
            <w:bCs/>
          </w:rPr>
          <w:t xml:space="preserve"> ka</w:t>
        </w:r>
      </w:ins>
      <w:r w:rsidR="002E08DD">
        <w:rPr>
          <w:bCs/>
        </w:rPr>
        <w:t xml:space="preserve"> tarbimine, </w:t>
      </w:r>
      <w:r w:rsidR="00FD63FD">
        <w:rPr>
          <w:bCs/>
        </w:rPr>
        <w:t>esitatakse arve</w:t>
      </w:r>
      <w:ins w:id="535" w:author="Inge Mehide" w:date="2024-09-26T13:23:00Z">
        <w:r w:rsidR="00416628">
          <w:rPr>
            <w:bCs/>
          </w:rPr>
          <w:t>, kus</w:t>
        </w:r>
      </w:ins>
      <w:r w:rsidR="002E08DD">
        <w:rPr>
          <w:bCs/>
        </w:rPr>
        <w:t xml:space="preserve"> tarbitud ja toodetud elektrienergia koguseid </w:t>
      </w:r>
      <w:del w:id="536" w:author="Inge Mehide" w:date="2024-09-26T13:22:00Z">
        <w:r w:rsidR="002E08DD" w:rsidDel="00416628">
          <w:rPr>
            <w:bCs/>
          </w:rPr>
          <w:delText xml:space="preserve">neid </w:delText>
        </w:r>
      </w:del>
      <w:r w:rsidR="002E08DD">
        <w:rPr>
          <w:bCs/>
        </w:rPr>
        <w:t>faaside vahel</w:t>
      </w:r>
      <w:del w:id="537" w:author="Inge Mehide" w:date="2024-09-26T13:22:00Z">
        <w:r w:rsidR="002E08DD" w:rsidDel="00416628">
          <w:rPr>
            <w:bCs/>
          </w:rPr>
          <w:delText>iselt</w:delText>
        </w:r>
      </w:del>
      <w:r w:rsidR="002E08DD">
        <w:rPr>
          <w:bCs/>
        </w:rPr>
        <w:t xml:space="preserve"> ja </w:t>
      </w:r>
      <w:r w:rsidR="00FD63FD">
        <w:rPr>
          <w:bCs/>
        </w:rPr>
        <w:t>bilansi</w:t>
      </w:r>
      <w:r w:rsidR="002E08DD">
        <w:rPr>
          <w:bCs/>
        </w:rPr>
        <w:t>perioodi</w:t>
      </w:r>
      <w:ins w:id="538" w:author="Inge Mehide" w:date="2024-09-26T13:28:00Z">
        <w:r w:rsidR="007C5DF9">
          <w:rPr>
            <w:bCs/>
          </w:rPr>
          <w:t>l</w:t>
        </w:r>
      </w:ins>
      <w:r w:rsidR="002E08DD">
        <w:rPr>
          <w:bCs/>
        </w:rPr>
        <w:t xml:space="preserve"> </w:t>
      </w:r>
      <w:del w:id="539" w:author="Inge Mehide" w:date="2024-09-26T13:23:00Z">
        <w:r w:rsidR="002E08DD" w:rsidDel="00416628">
          <w:rPr>
            <w:bCs/>
          </w:rPr>
          <w:delText xml:space="preserve">siseselt </w:delText>
        </w:r>
      </w:del>
      <w:ins w:id="540" w:author="Inge Mehide" w:date="2024-09-26T13:24:00Z">
        <w:r w:rsidR="00416628">
          <w:rPr>
            <w:bCs/>
          </w:rPr>
          <w:t xml:space="preserve">ei </w:t>
        </w:r>
      </w:ins>
      <w:proofErr w:type="spellStart"/>
      <w:r w:rsidR="002E08DD">
        <w:rPr>
          <w:bCs/>
        </w:rPr>
        <w:t>saldeeri</w:t>
      </w:r>
      <w:del w:id="541" w:author="Inge Mehide" w:date="2024-09-26T13:24:00Z">
        <w:r w:rsidR="002E08DD" w:rsidDel="00416628">
          <w:rPr>
            <w:bCs/>
          </w:rPr>
          <w:delText>ma</w:delText>
        </w:r>
      </w:del>
      <w:del w:id="542" w:author="Inge Mehide" w:date="2024-09-26T13:23:00Z">
        <w:r w:rsidR="002E08DD" w:rsidDel="00416628">
          <w:rPr>
            <w:bCs/>
          </w:rPr>
          <w:delText>t</w:delText>
        </w:r>
      </w:del>
      <w:r w:rsidR="002E08DD">
        <w:rPr>
          <w:bCs/>
        </w:rPr>
        <w:t>ta</w:t>
      </w:r>
      <w:proofErr w:type="spellEnd"/>
      <w:r w:rsidR="002E08DD">
        <w:rPr>
          <w:bCs/>
        </w:rPr>
        <w:t xml:space="preserve">. Muudatuse jõustumisel </w:t>
      </w:r>
      <w:r w:rsidR="00FD63FD">
        <w:rPr>
          <w:bCs/>
        </w:rPr>
        <w:t>saadavad</w:t>
      </w:r>
      <w:r w:rsidR="002E08DD">
        <w:rPr>
          <w:bCs/>
        </w:rPr>
        <w:t xml:space="preserve"> võrguettevõtjad </w:t>
      </w:r>
      <w:del w:id="543" w:author="Inge Mehide" w:date="2024-09-26T13:25:00Z">
        <w:r w:rsidR="00FD63FD" w:rsidDel="00416628">
          <w:rPr>
            <w:bCs/>
          </w:rPr>
          <w:delText xml:space="preserve">lisaks </w:delText>
        </w:r>
      </w:del>
      <w:ins w:id="544" w:author="Inge Mehide" w:date="2024-09-26T13:25:00Z">
        <w:r w:rsidR="00416628">
          <w:rPr>
            <w:bCs/>
          </w:rPr>
          <w:t xml:space="preserve">peale </w:t>
        </w:r>
      </w:ins>
      <w:del w:id="545" w:author="Inge Mehide" w:date="2024-09-26T13:24:00Z">
        <w:r w:rsidR="00FD63FD" w:rsidDel="00416628">
          <w:rPr>
            <w:bCs/>
          </w:rPr>
          <w:delText xml:space="preserve">täna </w:delText>
        </w:r>
      </w:del>
      <w:ins w:id="546" w:author="Inge Mehide" w:date="2024-09-26T13:24:00Z">
        <w:r w:rsidR="00416628">
          <w:rPr>
            <w:bCs/>
          </w:rPr>
          <w:t xml:space="preserve">praegu </w:t>
        </w:r>
      </w:ins>
      <w:r w:rsidR="00FD63FD">
        <w:rPr>
          <w:bCs/>
        </w:rPr>
        <w:t xml:space="preserve">andmevahetusplatvormile </w:t>
      </w:r>
      <w:r w:rsidR="00641A8A">
        <w:rPr>
          <w:bCs/>
        </w:rPr>
        <w:t xml:space="preserve">(AVP) </w:t>
      </w:r>
      <w:r w:rsidR="00FD63FD">
        <w:rPr>
          <w:bCs/>
        </w:rPr>
        <w:t>esita</w:t>
      </w:r>
      <w:ins w:id="547" w:author="Inge Mehide" w:date="2024-09-26T13:25:00Z">
        <w:r w:rsidR="00416628">
          <w:rPr>
            <w:bCs/>
          </w:rPr>
          <w:t>ta</w:t>
        </w:r>
      </w:ins>
      <w:r w:rsidR="00FD63FD">
        <w:rPr>
          <w:bCs/>
        </w:rPr>
        <w:t>vate kahesuunaliste and</w:t>
      </w:r>
      <w:ins w:id="548" w:author="Inge Mehide" w:date="2024-09-26T13:25:00Z">
        <w:r w:rsidR="00416628">
          <w:rPr>
            <w:bCs/>
          </w:rPr>
          <w:t>m</w:t>
        </w:r>
      </w:ins>
      <w:r w:rsidR="00FD63FD">
        <w:rPr>
          <w:bCs/>
        </w:rPr>
        <w:t xml:space="preserve">ete </w:t>
      </w:r>
      <w:del w:id="549" w:author="Inge Mehide" w:date="2024-09-26T13:25:00Z">
        <w:r w:rsidR="00FD63FD" w:rsidDel="00416628">
          <w:rPr>
            <w:bCs/>
          </w:rPr>
          <w:delText xml:space="preserve">kõrval </w:delText>
        </w:r>
      </w:del>
      <w:del w:id="550" w:author="Inge Mehide" w:date="2024-09-26T13:27:00Z">
        <w:r w:rsidR="00FD63FD" w:rsidDel="007C5DF9">
          <w:rPr>
            <w:bCs/>
          </w:rPr>
          <w:delText xml:space="preserve">sinna </w:delText>
        </w:r>
      </w:del>
      <w:r w:rsidR="00FD63FD">
        <w:rPr>
          <w:bCs/>
        </w:rPr>
        <w:t>ka bilansi</w:t>
      </w:r>
      <w:r w:rsidR="002E08DD">
        <w:rPr>
          <w:bCs/>
        </w:rPr>
        <w:t>perioodi</w:t>
      </w:r>
      <w:r w:rsidR="00FD63FD">
        <w:rPr>
          <w:bCs/>
        </w:rPr>
        <w:t>l netomõõdetud andmed, et turuosalised saaksid neid andmeid kasutada tarbijatele arvete esitamiseks. Bilansiperioodil netomõõtmine rakendub kogu elektriarvele ja selle komponentidele</w:t>
      </w:r>
      <w:r w:rsidR="00641A8A">
        <w:rPr>
          <w:bCs/>
        </w:rPr>
        <w:t>.</w:t>
      </w:r>
      <w:r w:rsidR="002E08DD">
        <w:rPr>
          <w:bCs/>
        </w:rPr>
        <w:t xml:space="preserve"> Näide:</w:t>
      </w:r>
    </w:p>
    <w:p w14:paraId="2C6CA0A0" w14:textId="01E40DBF" w:rsidR="00D12DAC" w:rsidRDefault="002E08DD" w:rsidP="00002EDA">
      <w:pPr>
        <w:tabs>
          <w:tab w:val="left" w:pos="1956"/>
        </w:tabs>
        <w:rPr>
          <w:bCs/>
        </w:rPr>
      </w:pPr>
      <w:r>
        <w:rPr>
          <w:bCs/>
        </w:rPr>
        <w:t xml:space="preserve">1. Tarbija tarbib </w:t>
      </w:r>
      <w:r w:rsidR="00FD63FD">
        <w:rPr>
          <w:bCs/>
        </w:rPr>
        <w:t>bilansi</w:t>
      </w:r>
      <w:r>
        <w:rPr>
          <w:bCs/>
        </w:rPr>
        <w:t xml:space="preserve">perioodil </w:t>
      </w:r>
      <w:r w:rsidR="00D12DAC">
        <w:rPr>
          <w:bCs/>
        </w:rPr>
        <w:t>järgmiselt:</w:t>
      </w:r>
    </w:p>
    <w:p w14:paraId="06169104" w14:textId="638B355A" w:rsidR="00D12DAC" w:rsidRDefault="00866E67" w:rsidP="00D12DAC">
      <w:pPr>
        <w:pStyle w:val="Loendilik"/>
        <w:numPr>
          <w:ilvl w:val="0"/>
          <w:numId w:val="7"/>
        </w:numPr>
        <w:tabs>
          <w:tab w:val="left" w:pos="1956"/>
        </w:tabs>
        <w:rPr>
          <w:bCs/>
        </w:rPr>
      </w:pPr>
      <w:ins w:id="551" w:author="Inge Mehide" w:date="2024-09-30T11:25:00Z">
        <w:r>
          <w:rPr>
            <w:bCs/>
          </w:rPr>
          <w:t>f</w:t>
        </w:r>
      </w:ins>
      <w:del w:id="552" w:author="Inge Mehide" w:date="2024-09-30T11:25:00Z">
        <w:r w:rsidR="00D12DAC" w:rsidDel="00866E67">
          <w:rPr>
            <w:bCs/>
          </w:rPr>
          <w:delText>F</w:delText>
        </w:r>
      </w:del>
      <w:r w:rsidR="00D12DAC">
        <w:rPr>
          <w:bCs/>
        </w:rPr>
        <w:t>aas 1 kaudu toodab elektrit 1 kW, tarbib 0,5 kW (</w:t>
      </w:r>
      <w:r w:rsidR="00641A8A">
        <w:rPr>
          <w:bCs/>
        </w:rPr>
        <w:t>bilansi</w:t>
      </w:r>
      <w:r w:rsidR="00D12DAC">
        <w:rPr>
          <w:bCs/>
        </w:rPr>
        <w:t>perioodi</w:t>
      </w:r>
      <w:ins w:id="553" w:author="Inge Mehide" w:date="2024-09-26T13:28:00Z">
        <w:r w:rsidR="007C5DF9">
          <w:rPr>
            <w:bCs/>
          </w:rPr>
          <w:t>l</w:t>
        </w:r>
      </w:ins>
      <w:r w:rsidR="00D12DAC">
        <w:rPr>
          <w:bCs/>
        </w:rPr>
        <w:t xml:space="preserve"> </w:t>
      </w:r>
      <w:del w:id="554" w:author="Inge Mehide" w:date="2024-09-26T13:28:00Z">
        <w:r w:rsidR="00D12DAC" w:rsidDel="007C5DF9">
          <w:rPr>
            <w:bCs/>
          </w:rPr>
          <w:delText xml:space="preserve">sees </w:delText>
        </w:r>
      </w:del>
      <w:r w:rsidR="00D12DAC">
        <w:rPr>
          <w:bCs/>
        </w:rPr>
        <w:t>võib tootmine ja tarbimine muutuda)</w:t>
      </w:r>
      <w:ins w:id="555" w:author="Inge Mehide" w:date="2024-09-30T11:25:00Z">
        <w:r>
          <w:rPr>
            <w:bCs/>
          </w:rPr>
          <w:t>;</w:t>
        </w:r>
      </w:ins>
    </w:p>
    <w:p w14:paraId="019A2183" w14:textId="4E8E2213" w:rsidR="00D12DAC" w:rsidRDefault="00866E67" w:rsidP="00D12DAC">
      <w:pPr>
        <w:pStyle w:val="Loendilik"/>
        <w:numPr>
          <w:ilvl w:val="0"/>
          <w:numId w:val="7"/>
        </w:numPr>
        <w:tabs>
          <w:tab w:val="left" w:pos="1956"/>
        </w:tabs>
        <w:rPr>
          <w:bCs/>
        </w:rPr>
      </w:pPr>
      <w:ins w:id="556" w:author="Inge Mehide" w:date="2024-09-30T11:25:00Z">
        <w:r>
          <w:rPr>
            <w:bCs/>
          </w:rPr>
          <w:t>f</w:t>
        </w:r>
      </w:ins>
      <w:del w:id="557" w:author="Inge Mehide" w:date="2024-09-30T11:25:00Z">
        <w:r w:rsidR="00D12DAC" w:rsidDel="00866E67">
          <w:rPr>
            <w:bCs/>
          </w:rPr>
          <w:delText>F</w:delText>
        </w:r>
      </w:del>
      <w:r w:rsidR="00D12DAC">
        <w:rPr>
          <w:bCs/>
        </w:rPr>
        <w:t>aas 2 kaudu toodab elektrit 2 kW, tarbib 1 kW</w:t>
      </w:r>
      <w:ins w:id="558" w:author="Inge Mehide" w:date="2024-09-30T11:25:00Z">
        <w:r>
          <w:rPr>
            <w:bCs/>
          </w:rPr>
          <w:t>;</w:t>
        </w:r>
      </w:ins>
    </w:p>
    <w:p w14:paraId="50112435" w14:textId="65F3A684" w:rsidR="00D12DAC" w:rsidRDefault="00866E67" w:rsidP="00D12DAC">
      <w:pPr>
        <w:pStyle w:val="Loendilik"/>
        <w:numPr>
          <w:ilvl w:val="0"/>
          <w:numId w:val="7"/>
        </w:numPr>
        <w:tabs>
          <w:tab w:val="left" w:pos="1956"/>
        </w:tabs>
        <w:rPr>
          <w:bCs/>
        </w:rPr>
      </w:pPr>
      <w:ins w:id="559" w:author="Inge Mehide" w:date="2024-09-30T11:25:00Z">
        <w:r>
          <w:rPr>
            <w:bCs/>
          </w:rPr>
          <w:t>f</w:t>
        </w:r>
      </w:ins>
      <w:del w:id="560" w:author="Inge Mehide" w:date="2024-09-30T11:25:00Z">
        <w:r w:rsidR="00D12DAC" w:rsidDel="00866E67">
          <w:rPr>
            <w:bCs/>
          </w:rPr>
          <w:delText>F</w:delText>
        </w:r>
      </w:del>
      <w:r w:rsidR="00D12DAC">
        <w:rPr>
          <w:bCs/>
        </w:rPr>
        <w:t>aas 3 kaudu toodab elektrit 0 kW, tarbib 2,5 kW</w:t>
      </w:r>
      <w:ins w:id="561" w:author="Inge Mehide" w:date="2024-09-30T11:25:00Z">
        <w:r>
          <w:rPr>
            <w:bCs/>
          </w:rPr>
          <w:t>.</w:t>
        </w:r>
      </w:ins>
    </w:p>
    <w:p w14:paraId="11F524F1" w14:textId="11E492D8" w:rsidR="002E08DD" w:rsidRDefault="00D12DAC" w:rsidP="00002EDA">
      <w:pPr>
        <w:tabs>
          <w:tab w:val="left" w:pos="1956"/>
        </w:tabs>
        <w:rPr>
          <w:bCs/>
        </w:rPr>
      </w:pPr>
      <w:r>
        <w:rPr>
          <w:bCs/>
        </w:rPr>
        <w:t>Sellisel juhul edastab v</w:t>
      </w:r>
      <w:r w:rsidR="002E08DD">
        <w:rPr>
          <w:bCs/>
        </w:rPr>
        <w:t xml:space="preserve">õrguettevõtja </w:t>
      </w:r>
      <w:r w:rsidR="00641A8A">
        <w:rPr>
          <w:bCs/>
        </w:rPr>
        <w:t>AVP-</w:t>
      </w:r>
      <w:proofErr w:type="spellStart"/>
      <w:r w:rsidR="00641A8A">
        <w:rPr>
          <w:bCs/>
        </w:rPr>
        <w:t>sse</w:t>
      </w:r>
      <w:proofErr w:type="spellEnd"/>
      <w:r w:rsidR="00641A8A">
        <w:rPr>
          <w:bCs/>
        </w:rPr>
        <w:t xml:space="preserve"> kahesuunalised mõõteandmed bilansi</w:t>
      </w:r>
      <w:r>
        <w:rPr>
          <w:bCs/>
        </w:rPr>
        <w:t>perioodil mõõtepunktis toimunud tarbimise ja tootmise kohta</w:t>
      </w:r>
      <w:r w:rsidR="002E08DD">
        <w:rPr>
          <w:bCs/>
        </w:rPr>
        <w:t>:</w:t>
      </w:r>
    </w:p>
    <w:p w14:paraId="2D1190F6" w14:textId="2346DA2D" w:rsidR="002E08DD" w:rsidRDefault="00866E67" w:rsidP="002E08DD">
      <w:pPr>
        <w:pStyle w:val="Loendilik"/>
        <w:numPr>
          <w:ilvl w:val="0"/>
          <w:numId w:val="7"/>
        </w:numPr>
        <w:tabs>
          <w:tab w:val="left" w:pos="1956"/>
        </w:tabs>
        <w:rPr>
          <w:bCs/>
        </w:rPr>
      </w:pPr>
      <w:ins w:id="562" w:author="Inge Mehide" w:date="2024-09-30T11:25:00Z">
        <w:r>
          <w:rPr>
            <w:bCs/>
          </w:rPr>
          <w:t>t</w:t>
        </w:r>
      </w:ins>
      <w:del w:id="563" w:author="Inge Mehide" w:date="2024-09-30T11:25:00Z">
        <w:r w:rsidR="002E08DD" w:rsidDel="00866E67">
          <w:rPr>
            <w:bCs/>
          </w:rPr>
          <w:delText>T</w:delText>
        </w:r>
      </w:del>
      <w:r w:rsidR="002E08DD">
        <w:rPr>
          <w:bCs/>
        </w:rPr>
        <w:t>arbimine</w:t>
      </w:r>
      <w:r w:rsidR="00D12DAC">
        <w:rPr>
          <w:bCs/>
        </w:rPr>
        <w:t xml:space="preserve"> = 0,5 kWh + 1 kWh + 2,5 kWh = 4 kWh</w:t>
      </w:r>
      <w:ins w:id="564" w:author="Inge Mehide" w:date="2024-09-30T11:25:00Z">
        <w:r>
          <w:rPr>
            <w:bCs/>
          </w:rPr>
          <w:t>;</w:t>
        </w:r>
      </w:ins>
    </w:p>
    <w:p w14:paraId="1C667356" w14:textId="2F8C6069" w:rsidR="00D12DAC" w:rsidRDefault="00866E67" w:rsidP="00D12DAC">
      <w:pPr>
        <w:pStyle w:val="Loendilik"/>
        <w:numPr>
          <w:ilvl w:val="0"/>
          <w:numId w:val="7"/>
        </w:numPr>
        <w:tabs>
          <w:tab w:val="left" w:pos="1956"/>
        </w:tabs>
        <w:rPr>
          <w:bCs/>
        </w:rPr>
      </w:pPr>
      <w:ins w:id="565" w:author="Inge Mehide" w:date="2024-09-30T11:25:00Z">
        <w:r>
          <w:rPr>
            <w:bCs/>
          </w:rPr>
          <w:t>t</w:t>
        </w:r>
      </w:ins>
      <w:del w:id="566" w:author="Inge Mehide" w:date="2024-09-30T11:25:00Z">
        <w:r w:rsidR="002E08DD" w:rsidDel="00866E67">
          <w:rPr>
            <w:bCs/>
          </w:rPr>
          <w:delText>T</w:delText>
        </w:r>
      </w:del>
      <w:r w:rsidR="002E08DD">
        <w:rPr>
          <w:bCs/>
        </w:rPr>
        <w:t>ootmine</w:t>
      </w:r>
      <w:r w:rsidR="00D12DAC">
        <w:rPr>
          <w:bCs/>
        </w:rPr>
        <w:t xml:space="preserve"> = 1 kWh + 2 kWh = 3 kWh</w:t>
      </w:r>
      <w:ins w:id="567" w:author="Inge Mehide" w:date="2024-09-30T11:25:00Z">
        <w:r>
          <w:rPr>
            <w:bCs/>
          </w:rPr>
          <w:t>.</w:t>
        </w:r>
      </w:ins>
    </w:p>
    <w:p w14:paraId="20FFD670" w14:textId="60ECE1D1" w:rsidR="00641A8A" w:rsidRDefault="00641A8A" w:rsidP="00641A8A">
      <w:pPr>
        <w:tabs>
          <w:tab w:val="left" w:pos="1956"/>
        </w:tabs>
        <w:rPr>
          <w:bCs/>
        </w:rPr>
      </w:pPr>
      <w:r>
        <w:rPr>
          <w:bCs/>
        </w:rPr>
        <w:t>Lisaks kahesuunalistele andmetele edastab võrguettevõtja AVP-</w:t>
      </w:r>
      <w:proofErr w:type="spellStart"/>
      <w:r>
        <w:rPr>
          <w:bCs/>
        </w:rPr>
        <w:t>sse</w:t>
      </w:r>
      <w:proofErr w:type="spellEnd"/>
      <w:r>
        <w:rPr>
          <w:bCs/>
        </w:rPr>
        <w:t xml:space="preserve"> bilansiperioodil netomõõdetud andmed</w:t>
      </w:r>
      <w:del w:id="568" w:author="Inge Mehide" w:date="2024-09-26T13:30:00Z">
        <w:r w:rsidDel="007C5DF9">
          <w:rPr>
            <w:bCs/>
          </w:rPr>
          <w:delText>,</w:delText>
        </w:r>
      </w:del>
      <w:r>
        <w:rPr>
          <w:bCs/>
        </w:rPr>
        <w:t xml:space="preserve"> ehk eelneva</w:t>
      </w:r>
      <w:del w:id="569" w:author="Inge Mehide" w:date="2024-09-26T13:30:00Z">
        <w:r w:rsidDel="007C5DF9">
          <w:rPr>
            <w:bCs/>
          </w:rPr>
          <w:delText>l</w:delText>
        </w:r>
      </w:del>
      <w:r>
        <w:rPr>
          <w:bCs/>
        </w:rPr>
        <w:t xml:space="preserve"> näite</w:t>
      </w:r>
      <w:del w:id="570" w:author="Inge Mehide" w:date="2024-09-26T13:30:00Z">
        <w:r w:rsidDel="007C5DF9">
          <w:rPr>
            <w:bCs/>
          </w:rPr>
          <w:delText>l</w:delText>
        </w:r>
      </w:del>
      <w:ins w:id="571" w:author="Inge Mehide" w:date="2024-09-26T13:30:00Z">
        <w:r w:rsidR="007C5DF9">
          <w:rPr>
            <w:bCs/>
          </w:rPr>
          <w:t xml:space="preserve"> järgi</w:t>
        </w:r>
      </w:ins>
      <w:r>
        <w:rPr>
          <w:bCs/>
        </w:rPr>
        <w:t xml:space="preserve"> on bilansiperioodil netomõõdetud tarbimine 4 kWh – 3 kWh = 1 kWh.</w:t>
      </w:r>
    </w:p>
    <w:p w14:paraId="76BD4D1D" w14:textId="63F3C38B" w:rsidR="002E08DD" w:rsidRDefault="00641A8A" w:rsidP="002E08DD">
      <w:pPr>
        <w:tabs>
          <w:tab w:val="left" w:pos="1956"/>
        </w:tabs>
        <w:rPr>
          <w:bCs/>
        </w:rPr>
      </w:pPr>
      <w:commentRangeStart w:id="572"/>
      <w:r>
        <w:rPr>
          <w:bCs/>
        </w:rPr>
        <w:t>Kui t</w:t>
      </w:r>
      <w:r w:rsidR="002E08DD">
        <w:rPr>
          <w:bCs/>
        </w:rPr>
        <w:t xml:space="preserve">arbija maksab </w:t>
      </w:r>
      <w:del w:id="573" w:author="Inge Mehide" w:date="2024-09-26T13:30:00Z">
        <w:r w:rsidDel="007C5DF9">
          <w:rPr>
            <w:bCs/>
          </w:rPr>
          <w:delText xml:space="preserve">täna </w:delText>
        </w:r>
      </w:del>
      <w:ins w:id="574" w:author="Inge Mehide" w:date="2024-09-26T13:30:00Z">
        <w:r w:rsidR="007C5DF9">
          <w:rPr>
            <w:bCs/>
          </w:rPr>
          <w:t xml:space="preserve">praegu </w:t>
        </w:r>
      </w:ins>
      <w:r w:rsidR="002E08DD">
        <w:rPr>
          <w:bCs/>
        </w:rPr>
        <w:t xml:space="preserve">kogu </w:t>
      </w:r>
      <w:r w:rsidR="00D12DAC">
        <w:rPr>
          <w:bCs/>
        </w:rPr>
        <w:t>4</w:t>
      </w:r>
      <w:r w:rsidR="002E08DD">
        <w:rPr>
          <w:bCs/>
        </w:rPr>
        <w:t xml:space="preserve"> kWh elektri eest võrgutasusid, taastuvenergiatasusid ja elektriaktsiisi</w:t>
      </w:r>
      <w:r>
        <w:rPr>
          <w:bCs/>
        </w:rPr>
        <w:t xml:space="preserve">, siis tulevikus teeb ta seda bilansiperioodil netomõõdetud koguste eest </w:t>
      </w:r>
      <w:commentRangeEnd w:id="572"/>
      <w:r w:rsidR="000D6247">
        <w:rPr>
          <w:rStyle w:val="Kommentaariviide"/>
          <w:rFonts w:asciiTheme="minorHAnsi" w:hAnsiTheme="minorHAnsi"/>
        </w:rPr>
        <w:commentReference w:id="572"/>
      </w:r>
      <w:r>
        <w:rPr>
          <w:bCs/>
        </w:rPr>
        <w:t xml:space="preserve">ehk eelneva näite </w:t>
      </w:r>
      <w:del w:id="575" w:author="Inge Mehide" w:date="2024-09-26T13:32:00Z">
        <w:r w:rsidDel="007C5DF9">
          <w:rPr>
            <w:bCs/>
          </w:rPr>
          <w:delText xml:space="preserve">kohaselt </w:delText>
        </w:r>
      </w:del>
      <w:ins w:id="576" w:author="Inge Mehide" w:date="2024-09-26T13:32:00Z">
        <w:r w:rsidR="007C5DF9">
          <w:rPr>
            <w:bCs/>
          </w:rPr>
          <w:t xml:space="preserve">järgi </w:t>
        </w:r>
      </w:ins>
      <w:r>
        <w:rPr>
          <w:bCs/>
        </w:rPr>
        <w:t>1 kWh tarbitud elektri eest</w:t>
      </w:r>
      <w:r w:rsidR="002E08DD">
        <w:rPr>
          <w:bCs/>
        </w:rPr>
        <w:t xml:space="preserve">. Sõltuvalt kokkuleppest elektrimüüjaga võib tekkida olukord, et tarbija peab </w:t>
      </w:r>
      <w:del w:id="577" w:author="Inge Mehide" w:date="2024-09-26T13:33:00Z">
        <w:r w:rsidDel="007C5DF9">
          <w:rPr>
            <w:bCs/>
          </w:rPr>
          <w:delText xml:space="preserve">täna </w:delText>
        </w:r>
      </w:del>
      <w:ins w:id="578" w:author="Inge Mehide" w:date="2024-09-26T13:33:00Z">
        <w:r w:rsidR="007C5DF9">
          <w:rPr>
            <w:bCs/>
          </w:rPr>
          <w:t xml:space="preserve">praegu </w:t>
        </w:r>
      </w:ins>
      <w:r>
        <w:rPr>
          <w:bCs/>
        </w:rPr>
        <w:t xml:space="preserve">kehtiva süsteemi järgi </w:t>
      </w:r>
      <w:r w:rsidR="00D12DAC">
        <w:rPr>
          <w:bCs/>
        </w:rPr>
        <w:t>4</w:t>
      </w:r>
      <w:r w:rsidR="002E08DD">
        <w:rPr>
          <w:bCs/>
        </w:rPr>
        <w:t xml:space="preserve"> kWh elektrit elektrimüüjalt kas ostma või elektrimüüja </w:t>
      </w:r>
      <w:proofErr w:type="spellStart"/>
      <w:r w:rsidR="002E08DD">
        <w:rPr>
          <w:bCs/>
        </w:rPr>
        <w:t>saldeerib</w:t>
      </w:r>
      <w:proofErr w:type="spellEnd"/>
      <w:r w:rsidR="002E08DD">
        <w:rPr>
          <w:bCs/>
        </w:rPr>
        <w:t xml:space="preserve"> need kogused ja esitab tarbijale arve 1 kWh tarbitud elektri eest</w:t>
      </w:r>
      <w:r>
        <w:rPr>
          <w:bCs/>
        </w:rPr>
        <w:t xml:space="preserve">, tulevikus </w:t>
      </w:r>
      <w:del w:id="579" w:author="Inge Mehide" w:date="2024-09-26T13:34:00Z">
        <w:r w:rsidDel="007C5DF9">
          <w:rPr>
            <w:bCs/>
          </w:rPr>
          <w:delText xml:space="preserve">lähtuvad elektrimüüjat üht moodi ja </w:delText>
        </w:r>
      </w:del>
      <w:r>
        <w:rPr>
          <w:bCs/>
        </w:rPr>
        <w:t>esita</w:t>
      </w:r>
      <w:ins w:id="580" w:author="Inge Mehide" w:date="2024-09-26T13:33:00Z">
        <w:r w:rsidR="007C5DF9">
          <w:rPr>
            <w:bCs/>
          </w:rPr>
          <w:t>v</w:t>
        </w:r>
      </w:ins>
      <w:r>
        <w:rPr>
          <w:bCs/>
        </w:rPr>
        <w:t>a</w:t>
      </w:r>
      <w:del w:id="581" w:author="Inge Mehide" w:date="2024-09-26T13:33:00Z">
        <w:r w:rsidDel="007C5DF9">
          <w:rPr>
            <w:bCs/>
          </w:rPr>
          <w:delText>v</w:delText>
        </w:r>
      </w:del>
      <w:r>
        <w:rPr>
          <w:bCs/>
        </w:rPr>
        <w:t xml:space="preserve">d </w:t>
      </w:r>
      <w:ins w:id="582" w:author="Inge Mehide" w:date="2024-09-26T13:34:00Z">
        <w:r w:rsidR="007C5DF9">
          <w:rPr>
            <w:bCs/>
          </w:rPr>
          <w:t xml:space="preserve">elektrimüüjad </w:t>
        </w:r>
      </w:ins>
      <w:r>
        <w:rPr>
          <w:bCs/>
        </w:rPr>
        <w:t>arve bilansiperioodil tarbitud elektri eest.</w:t>
      </w:r>
    </w:p>
    <w:p w14:paraId="07DCDD75" w14:textId="75527DF6" w:rsidR="002E08DD" w:rsidRDefault="0004249F" w:rsidP="002E08DD">
      <w:pPr>
        <w:tabs>
          <w:tab w:val="left" w:pos="1956"/>
        </w:tabs>
        <w:rPr>
          <w:rFonts w:eastAsia="Times New Roman"/>
        </w:rPr>
      </w:pPr>
      <w:r>
        <w:rPr>
          <w:bCs/>
        </w:rPr>
        <w:t>Kliimaministeeriumi a</w:t>
      </w:r>
      <w:r w:rsidR="00D12DAC">
        <w:rPr>
          <w:bCs/>
        </w:rPr>
        <w:t xml:space="preserve">rvutuse kohaselt maksab selline tarbija </w:t>
      </w:r>
      <w:del w:id="583" w:author="Inge Mehide" w:date="2024-09-26T13:35:00Z">
        <w:r w:rsidR="00D12DAC" w:rsidDel="007C5DF9">
          <w:rPr>
            <w:bCs/>
          </w:rPr>
          <w:delText xml:space="preserve">täna </w:delText>
        </w:r>
      </w:del>
      <w:ins w:id="584" w:author="Inge Mehide" w:date="2024-09-26T13:35:00Z">
        <w:r w:rsidR="007C5DF9">
          <w:rPr>
            <w:bCs/>
          </w:rPr>
          <w:t xml:space="preserve">praegu elektri eest </w:t>
        </w:r>
      </w:ins>
      <w:r>
        <w:rPr>
          <w:bCs/>
        </w:rPr>
        <w:t>5</w:t>
      </w:r>
      <w:ins w:id="585" w:author="Inge Mehide" w:date="2024-09-26T13:35:00Z">
        <w:r w:rsidR="007C5DF9">
          <w:rPr>
            <w:bCs/>
          </w:rPr>
          <w:t>–</w:t>
        </w:r>
      </w:ins>
      <w:del w:id="586" w:author="Inge Mehide" w:date="2024-09-26T13:35:00Z">
        <w:r w:rsidDel="007C5DF9">
          <w:rPr>
            <w:bCs/>
          </w:rPr>
          <w:delText xml:space="preserve"> kuni </w:delText>
        </w:r>
      </w:del>
      <w:r>
        <w:rPr>
          <w:bCs/>
        </w:rPr>
        <w:t>40% rohkem</w:t>
      </w:r>
      <w:del w:id="587" w:author="Inge Mehide" w:date="2024-09-26T13:35:00Z">
        <w:r w:rsidDel="007C5DF9">
          <w:rPr>
            <w:bCs/>
          </w:rPr>
          <w:delText xml:space="preserve"> elektri tarbimise eest</w:delText>
        </w:r>
      </w:del>
      <w:r>
        <w:rPr>
          <w:bCs/>
        </w:rPr>
        <w:t xml:space="preserve">, kui ta maksaks </w:t>
      </w:r>
      <w:r w:rsidR="00641A8A">
        <w:rPr>
          <w:bCs/>
        </w:rPr>
        <w:t>bilansi</w:t>
      </w:r>
      <w:r w:rsidR="00CE4CE9">
        <w:rPr>
          <w:bCs/>
        </w:rPr>
        <w:t>perioodi</w:t>
      </w:r>
      <w:r w:rsidR="001C18EE">
        <w:rPr>
          <w:bCs/>
        </w:rPr>
        <w:t>l</w:t>
      </w:r>
      <w:r w:rsidR="00CE4CE9">
        <w:rPr>
          <w:bCs/>
        </w:rPr>
        <w:t xml:space="preserve"> </w:t>
      </w:r>
      <w:r>
        <w:rPr>
          <w:bCs/>
        </w:rPr>
        <w:t>netomõõtmise</w:t>
      </w:r>
      <w:ins w:id="588" w:author="Inge Mehide" w:date="2024-09-26T13:36:00Z">
        <w:r w:rsidR="007C5DF9">
          <w:rPr>
            <w:bCs/>
          </w:rPr>
          <w:t>ga</w:t>
        </w:r>
      </w:ins>
      <w:del w:id="589" w:author="Inge Mehide" w:date="2024-09-26T13:36:00Z">
        <w:r w:rsidDel="007C5DF9">
          <w:rPr>
            <w:bCs/>
          </w:rPr>
          <w:delText xml:space="preserve"> puhul</w:delText>
        </w:r>
      </w:del>
      <w:r>
        <w:rPr>
          <w:bCs/>
        </w:rPr>
        <w:t xml:space="preserve">. </w:t>
      </w:r>
      <w:del w:id="590" w:author="Inge Mehide" w:date="2024-09-26T13:36:00Z">
        <w:r w:rsidDel="007C5DF9">
          <w:rPr>
            <w:bCs/>
          </w:rPr>
          <w:delText xml:space="preserve">Täna </w:delText>
        </w:r>
      </w:del>
      <w:ins w:id="591" w:author="Inge Mehide" w:date="2024-09-26T13:36:00Z">
        <w:r w:rsidR="007C5DF9">
          <w:rPr>
            <w:bCs/>
          </w:rPr>
          <w:t xml:space="preserve">Praegu </w:t>
        </w:r>
      </w:ins>
      <w:r>
        <w:rPr>
          <w:bCs/>
        </w:rPr>
        <w:t xml:space="preserve">on tarbijatel </w:t>
      </w:r>
      <w:del w:id="592" w:author="Inge Mehide" w:date="2024-09-30T11:27:00Z">
        <w:r w:rsidDel="00866E67">
          <w:rPr>
            <w:bCs/>
          </w:rPr>
          <w:delText xml:space="preserve">siiski </w:delText>
        </w:r>
      </w:del>
      <w:r>
        <w:rPr>
          <w:bCs/>
        </w:rPr>
        <w:t>võimalus</w:t>
      </w:r>
      <w:ins w:id="593" w:author="Inge Mehide" w:date="2024-09-26T13:36:00Z">
        <w:r w:rsidR="007C5DF9" w:rsidRPr="007C5DF9">
          <w:rPr>
            <w:bCs/>
          </w:rPr>
          <w:t xml:space="preserve"> </w:t>
        </w:r>
        <w:r w:rsidR="007C5DF9">
          <w:rPr>
            <w:bCs/>
          </w:rPr>
          <w:t>kasutada</w:t>
        </w:r>
      </w:ins>
      <w:r>
        <w:rPr>
          <w:bCs/>
        </w:rPr>
        <w:t xml:space="preserve"> </w:t>
      </w:r>
      <w:del w:id="594" w:author="Inge Mehide" w:date="2024-09-26T13:37:00Z">
        <w:r w:rsidDel="00B804AF">
          <w:rPr>
            <w:bCs/>
          </w:rPr>
          <w:delText xml:space="preserve">faaside vahel </w:delText>
        </w:r>
      </w:del>
      <w:r>
        <w:rPr>
          <w:bCs/>
        </w:rPr>
        <w:t>tootmise ühtlaseks jaotamiseks</w:t>
      </w:r>
      <w:ins w:id="595" w:author="Inge Mehide" w:date="2024-09-26T13:37:00Z">
        <w:r w:rsidR="00B804AF" w:rsidRPr="00B804AF">
          <w:rPr>
            <w:bCs/>
          </w:rPr>
          <w:t xml:space="preserve"> </w:t>
        </w:r>
        <w:r w:rsidR="00B804AF">
          <w:rPr>
            <w:bCs/>
          </w:rPr>
          <w:t>faaside vahel</w:t>
        </w:r>
      </w:ins>
      <w:r>
        <w:rPr>
          <w:bCs/>
        </w:rPr>
        <w:t xml:space="preserve"> </w:t>
      </w:r>
      <w:del w:id="596" w:author="Inge Mehide" w:date="2024-09-26T13:36:00Z">
        <w:r w:rsidDel="007C5DF9">
          <w:rPr>
            <w:bCs/>
          </w:rPr>
          <w:delText>kasutada</w:delText>
        </w:r>
        <w:r w:rsidR="00D12DAC" w:rsidDel="007C5DF9">
          <w:rPr>
            <w:rFonts w:eastAsia="Times New Roman"/>
          </w:rPr>
          <w:delText xml:space="preserve"> asümmeetrilised </w:delText>
        </w:r>
      </w:del>
      <w:ins w:id="597" w:author="Inge Mehide" w:date="2024-09-26T13:36:00Z">
        <w:r w:rsidR="007C5DF9">
          <w:rPr>
            <w:rFonts w:eastAsia="Times New Roman"/>
          </w:rPr>
          <w:t xml:space="preserve">asümmeetrilisi </w:t>
        </w:r>
      </w:ins>
      <w:del w:id="598" w:author="Inge Mehide" w:date="2024-09-26T13:37:00Z">
        <w:r w:rsidR="00AB7F0D" w:rsidDel="00B804AF">
          <w:rPr>
            <w:rFonts w:eastAsia="Times New Roman"/>
          </w:rPr>
          <w:delText>i</w:delText>
        </w:r>
        <w:r w:rsidR="00AA7948" w:rsidDel="00B804AF">
          <w:rPr>
            <w:rFonts w:eastAsia="Times New Roman"/>
          </w:rPr>
          <w:delText>nverterid</w:delText>
        </w:r>
      </w:del>
      <w:proofErr w:type="spellStart"/>
      <w:ins w:id="599" w:author="Inge Mehide" w:date="2024-09-26T13:37:00Z">
        <w:r w:rsidR="00B804AF">
          <w:rPr>
            <w:rFonts w:eastAsia="Times New Roman"/>
          </w:rPr>
          <w:t>inverter</w:t>
        </w:r>
      </w:ins>
      <w:ins w:id="600" w:author="Inge Mehide" w:date="2024-09-30T11:27:00Z">
        <w:r w:rsidR="00866E67">
          <w:rPr>
            <w:rFonts w:eastAsia="Times New Roman"/>
          </w:rPr>
          <w:t>e</w:t>
        </w:r>
      </w:ins>
      <w:ins w:id="601" w:author="Inge Mehide" w:date="2024-09-26T13:37:00Z">
        <w:r w:rsidR="00B804AF">
          <w:rPr>
            <w:rFonts w:eastAsia="Times New Roman"/>
          </w:rPr>
          <w:t>id</w:t>
        </w:r>
        <w:proofErr w:type="spellEnd"/>
        <w:r w:rsidR="00B804AF">
          <w:rPr>
            <w:rFonts w:eastAsia="Times New Roman"/>
          </w:rPr>
          <w:t>.</w:t>
        </w:r>
      </w:ins>
      <w:del w:id="602" w:author="Inge Mehide" w:date="2024-09-26T13:37:00Z">
        <w:r w:rsidR="00D12DAC" w:rsidDel="00B804AF">
          <w:rPr>
            <w:rFonts w:eastAsia="Times New Roman"/>
          </w:rPr>
          <w:delText>,</w:delText>
        </w:r>
      </w:del>
      <w:r w:rsidR="00D12DAC">
        <w:rPr>
          <w:rFonts w:eastAsia="Times New Roman"/>
        </w:rPr>
        <w:t xml:space="preserve"> </w:t>
      </w:r>
      <w:ins w:id="603" w:author="Inge Mehide" w:date="2024-09-26T13:37:00Z">
        <w:r w:rsidR="00B804AF">
          <w:rPr>
            <w:rFonts w:eastAsia="Times New Roman"/>
          </w:rPr>
          <w:t>S</w:t>
        </w:r>
      </w:ins>
      <w:del w:id="604" w:author="Inge Mehide" w:date="2024-09-26T13:37:00Z">
        <w:r w:rsidR="00D12DAC" w:rsidDel="00B804AF">
          <w:rPr>
            <w:rFonts w:eastAsia="Times New Roman"/>
          </w:rPr>
          <w:delText>s</w:delText>
        </w:r>
      </w:del>
      <w:r w:rsidR="00D12DAC">
        <w:rPr>
          <w:rFonts w:eastAsia="Times New Roman"/>
        </w:rPr>
        <w:t xml:space="preserve">elliste </w:t>
      </w:r>
      <w:proofErr w:type="spellStart"/>
      <w:r w:rsidR="00AB7F0D">
        <w:rPr>
          <w:rFonts w:eastAsia="Times New Roman"/>
        </w:rPr>
        <w:t>i</w:t>
      </w:r>
      <w:r w:rsidR="00AA7948">
        <w:rPr>
          <w:rFonts w:eastAsia="Times New Roman"/>
        </w:rPr>
        <w:t>nverte</w:t>
      </w:r>
      <w:r w:rsidR="00AB7F0D">
        <w:rPr>
          <w:rFonts w:eastAsia="Times New Roman"/>
        </w:rPr>
        <w:t>rite</w:t>
      </w:r>
      <w:proofErr w:type="spellEnd"/>
      <w:r w:rsidR="00D12DAC">
        <w:rPr>
          <w:rFonts w:eastAsia="Times New Roman"/>
        </w:rPr>
        <w:t xml:space="preserve"> turg </w:t>
      </w:r>
      <w:r>
        <w:rPr>
          <w:rFonts w:eastAsia="Times New Roman"/>
        </w:rPr>
        <w:t>Euroopa Liidus on siiski</w:t>
      </w:r>
      <w:r w:rsidR="00D12DAC">
        <w:rPr>
          <w:rFonts w:eastAsia="Times New Roman"/>
        </w:rPr>
        <w:t xml:space="preserve"> väike, kuna faaside kaupa </w:t>
      </w:r>
      <w:del w:id="605" w:author="Inge Mehide" w:date="2024-09-26T13:37:00Z">
        <w:r w:rsidR="00D12DAC" w:rsidDel="00B804AF">
          <w:rPr>
            <w:rFonts w:eastAsia="Times New Roman"/>
          </w:rPr>
          <w:delText xml:space="preserve">eraldi </w:delText>
        </w:r>
      </w:del>
      <w:r w:rsidR="00D12DAC">
        <w:rPr>
          <w:rFonts w:eastAsia="Times New Roman"/>
        </w:rPr>
        <w:t xml:space="preserve">arvestus ei ole kuigi levinud ja seetõttu on need </w:t>
      </w:r>
      <w:proofErr w:type="spellStart"/>
      <w:r w:rsidR="00AB7F0D">
        <w:rPr>
          <w:rFonts w:eastAsia="Times New Roman"/>
        </w:rPr>
        <w:t>i</w:t>
      </w:r>
      <w:r w:rsidR="00AA7948">
        <w:rPr>
          <w:rFonts w:eastAsia="Times New Roman"/>
        </w:rPr>
        <w:t>nverterid</w:t>
      </w:r>
      <w:proofErr w:type="spellEnd"/>
      <w:r>
        <w:rPr>
          <w:rFonts w:eastAsia="Times New Roman"/>
        </w:rPr>
        <w:t xml:space="preserve"> </w:t>
      </w:r>
      <w:r w:rsidR="00D12DAC">
        <w:rPr>
          <w:rFonts w:eastAsia="Times New Roman"/>
        </w:rPr>
        <w:t>ka kallimad.</w:t>
      </w:r>
      <w:r>
        <w:rPr>
          <w:rFonts w:eastAsia="Times New Roman"/>
        </w:rPr>
        <w:t xml:space="preserve"> Asümmeetrilised </w:t>
      </w:r>
      <w:proofErr w:type="spellStart"/>
      <w:r w:rsidR="00AB7F0D">
        <w:rPr>
          <w:rFonts w:eastAsia="Times New Roman"/>
        </w:rPr>
        <w:t>i</w:t>
      </w:r>
      <w:r w:rsidR="00AA7948">
        <w:rPr>
          <w:rFonts w:eastAsia="Times New Roman"/>
        </w:rPr>
        <w:t>nverterid</w:t>
      </w:r>
      <w:proofErr w:type="spellEnd"/>
      <w:r>
        <w:rPr>
          <w:rFonts w:eastAsia="Times New Roman"/>
        </w:rPr>
        <w:t xml:space="preserve"> muidugi ei lahenda olukorda, kus </w:t>
      </w:r>
      <w:r w:rsidR="00641A8A">
        <w:rPr>
          <w:rFonts w:eastAsia="Times New Roman"/>
        </w:rPr>
        <w:t>bilansi</w:t>
      </w:r>
      <w:r>
        <w:rPr>
          <w:rFonts w:eastAsia="Times New Roman"/>
        </w:rPr>
        <w:t>perioodi</w:t>
      </w:r>
      <w:ins w:id="606" w:author="Inge Mehide" w:date="2024-09-26T13:37:00Z">
        <w:r w:rsidR="00B804AF">
          <w:rPr>
            <w:rFonts w:eastAsia="Times New Roman"/>
          </w:rPr>
          <w:t>l</w:t>
        </w:r>
      </w:ins>
      <w:r>
        <w:rPr>
          <w:rFonts w:eastAsia="Times New Roman"/>
        </w:rPr>
        <w:t xml:space="preserve"> </w:t>
      </w:r>
      <w:del w:id="607" w:author="Inge Mehide" w:date="2024-09-26T13:38:00Z">
        <w:r w:rsidDel="00B804AF">
          <w:rPr>
            <w:rFonts w:eastAsia="Times New Roman"/>
          </w:rPr>
          <w:delText xml:space="preserve">siseselt </w:delText>
        </w:r>
      </w:del>
      <w:r>
        <w:rPr>
          <w:rFonts w:eastAsia="Times New Roman"/>
        </w:rPr>
        <w:t xml:space="preserve">tootmine ja tarbimine varieeruvad ehk </w:t>
      </w:r>
      <w:del w:id="608" w:author="Inge Mehide" w:date="2024-09-26T13:38:00Z">
        <w:r w:rsidDel="00B804AF">
          <w:rPr>
            <w:rFonts w:eastAsia="Times New Roman"/>
          </w:rPr>
          <w:delText xml:space="preserve">nt kui </w:delText>
        </w:r>
      </w:del>
      <w:r>
        <w:rPr>
          <w:rFonts w:eastAsia="Times New Roman"/>
        </w:rPr>
        <w:t xml:space="preserve">mõõtepunktis </w:t>
      </w:r>
      <w:ins w:id="609" w:author="Inge Mehide" w:date="2024-09-26T13:38:00Z">
        <w:r w:rsidR="00B804AF">
          <w:rPr>
            <w:rFonts w:eastAsia="Times New Roman"/>
          </w:rPr>
          <w:t xml:space="preserve">toodetakse </w:t>
        </w:r>
      </w:ins>
      <w:r w:rsidR="00641A8A">
        <w:rPr>
          <w:rFonts w:eastAsia="Times New Roman"/>
        </w:rPr>
        <w:t>bilansi</w:t>
      </w:r>
      <w:r>
        <w:rPr>
          <w:rFonts w:eastAsia="Times New Roman"/>
        </w:rPr>
        <w:t>perioodi</w:t>
      </w:r>
      <w:ins w:id="610" w:author="Inge Mehide" w:date="2024-09-26T13:38:00Z">
        <w:r w:rsidR="00B804AF">
          <w:rPr>
            <w:rFonts w:eastAsia="Times New Roman"/>
          </w:rPr>
          <w:t>l</w:t>
        </w:r>
      </w:ins>
      <w:r>
        <w:rPr>
          <w:rFonts w:eastAsia="Times New Roman"/>
        </w:rPr>
        <w:t xml:space="preserve"> </w:t>
      </w:r>
      <w:ins w:id="611" w:author="Inge Mehide" w:date="2024-09-26T13:38:00Z">
        <w:r w:rsidR="00B804AF">
          <w:rPr>
            <w:rFonts w:eastAsia="Times New Roman"/>
          </w:rPr>
          <w:t xml:space="preserve">näiteks </w:t>
        </w:r>
      </w:ins>
      <w:del w:id="612" w:author="Inge Mehide" w:date="2024-09-26T13:38:00Z">
        <w:r w:rsidDel="00B804AF">
          <w:rPr>
            <w:rFonts w:eastAsia="Times New Roman"/>
          </w:rPr>
          <w:delText xml:space="preserve">sees toodetakse </w:delText>
        </w:r>
      </w:del>
      <w:r>
        <w:rPr>
          <w:rFonts w:eastAsia="Times New Roman"/>
        </w:rPr>
        <w:t>2 kW ja tarbitakse 3 kW</w:t>
      </w:r>
      <w:ins w:id="613" w:author="Inge Mehide" w:date="2024-09-26T13:39:00Z">
        <w:r w:rsidR="00B804AF">
          <w:rPr>
            <w:rFonts w:eastAsia="Times New Roman"/>
          </w:rPr>
          <w:t>.</w:t>
        </w:r>
      </w:ins>
      <w:del w:id="614" w:author="Inge Mehide" w:date="2024-09-26T13:39:00Z">
        <w:r w:rsidDel="00B804AF">
          <w:rPr>
            <w:rFonts w:eastAsia="Times New Roman"/>
          </w:rPr>
          <w:delText>,</w:delText>
        </w:r>
      </w:del>
      <w:r>
        <w:rPr>
          <w:rFonts w:eastAsia="Times New Roman"/>
        </w:rPr>
        <w:t xml:space="preserve"> </w:t>
      </w:r>
      <w:ins w:id="615" w:author="Inge Mehide" w:date="2024-09-26T13:39:00Z">
        <w:r w:rsidR="00B804AF">
          <w:rPr>
            <w:rFonts w:eastAsia="Times New Roman"/>
          </w:rPr>
          <w:t>S</w:t>
        </w:r>
      </w:ins>
      <w:del w:id="616" w:author="Inge Mehide" w:date="2024-09-26T13:39:00Z">
        <w:r w:rsidDel="00B804AF">
          <w:rPr>
            <w:rFonts w:eastAsia="Times New Roman"/>
          </w:rPr>
          <w:delText>s</w:delText>
        </w:r>
      </w:del>
      <w:r>
        <w:rPr>
          <w:rFonts w:eastAsia="Times New Roman"/>
        </w:rPr>
        <w:t>iis esitatakse arved siiski 3 kWh eest.</w:t>
      </w:r>
    </w:p>
    <w:p w14:paraId="1C9A460D" w14:textId="264861F3" w:rsidR="00BB01A9" w:rsidRDefault="00AA7948" w:rsidP="002E08DD">
      <w:pPr>
        <w:tabs>
          <w:tab w:val="left" w:pos="1956"/>
        </w:tabs>
        <w:rPr>
          <w:rFonts w:eastAsia="Times New Roman"/>
        </w:rPr>
      </w:pPr>
      <w:del w:id="617" w:author="Inge Mehide" w:date="2024-09-26T13:40:00Z">
        <w:r w:rsidDel="00B804AF">
          <w:rPr>
            <w:rFonts w:eastAsia="Times New Roman"/>
          </w:rPr>
          <w:delText xml:space="preserve">Olukorra </w:delText>
        </w:r>
      </w:del>
      <w:ins w:id="618" w:author="Inge Mehide" w:date="2024-09-26T13:40:00Z">
        <w:r w:rsidR="00B804AF">
          <w:rPr>
            <w:rFonts w:eastAsia="Times New Roman"/>
          </w:rPr>
          <w:t xml:space="preserve">Olukorda saab </w:t>
        </w:r>
      </w:ins>
      <w:r>
        <w:rPr>
          <w:rFonts w:eastAsia="Times New Roman"/>
        </w:rPr>
        <w:t>visualiseeri</w:t>
      </w:r>
      <w:ins w:id="619" w:author="Inge Mehide" w:date="2024-09-26T13:40:00Z">
        <w:r w:rsidR="00B804AF">
          <w:rPr>
            <w:rFonts w:eastAsia="Times New Roman"/>
          </w:rPr>
          <w:t>da</w:t>
        </w:r>
      </w:ins>
      <w:del w:id="620" w:author="Inge Mehide" w:date="2024-09-26T13:40:00Z">
        <w:r w:rsidDel="00B804AF">
          <w:rPr>
            <w:rFonts w:eastAsia="Times New Roman"/>
          </w:rPr>
          <w:delText>miseks saab näiteks tuua</w:delText>
        </w:r>
      </w:del>
      <w:r>
        <w:rPr>
          <w:rFonts w:eastAsia="Times New Roman"/>
        </w:rPr>
        <w:t xml:space="preserve"> </w:t>
      </w:r>
      <w:r w:rsidR="00BB01A9">
        <w:rPr>
          <w:rFonts w:eastAsia="Times New Roman"/>
        </w:rPr>
        <w:t>järgmise</w:t>
      </w:r>
      <w:del w:id="621" w:author="Inge Mehide" w:date="2024-09-26T13:40:00Z">
        <w:r w:rsidR="00BB01A9" w:rsidDel="00B804AF">
          <w:rPr>
            <w:rFonts w:eastAsia="Times New Roman"/>
          </w:rPr>
          <w:delText>d</w:delText>
        </w:r>
      </w:del>
      <w:r w:rsidR="00BB01A9">
        <w:rPr>
          <w:rFonts w:eastAsia="Times New Roman"/>
        </w:rPr>
        <w:t xml:space="preserve"> lihtsustatud skeemi</w:t>
      </w:r>
      <w:del w:id="622" w:author="Inge Mehide" w:date="2024-09-26T13:42:00Z">
        <w:r w:rsidR="00BB01A9" w:rsidDel="00B804AF">
          <w:rPr>
            <w:rFonts w:eastAsia="Times New Roman"/>
          </w:rPr>
          <w:delText>d</w:delText>
        </w:r>
      </w:del>
      <w:ins w:id="623" w:author="Inge Mehide" w:date="2024-09-26T13:40:00Z">
        <w:r w:rsidR="00B804AF">
          <w:rPr>
            <w:rFonts w:eastAsia="Times New Roman"/>
          </w:rPr>
          <w:t>ga</w:t>
        </w:r>
      </w:ins>
      <w:r w:rsidR="00BB01A9">
        <w:rPr>
          <w:rFonts w:eastAsia="Times New Roman"/>
        </w:rPr>
        <w:t>.</w:t>
      </w:r>
    </w:p>
    <w:p w14:paraId="06C20412" w14:textId="77777777" w:rsidR="007E0EB4" w:rsidRDefault="007E0EB4" w:rsidP="002E08DD">
      <w:pPr>
        <w:tabs>
          <w:tab w:val="left" w:pos="1956"/>
        </w:tabs>
        <w:rPr>
          <w:rFonts w:eastAsia="Times New Roman"/>
        </w:rPr>
      </w:pPr>
    </w:p>
    <w:p w14:paraId="0675306F" w14:textId="477086E5" w:rsidR="00BB01A9" w:rsidRDefault="00BB01A9" w:rsidP="002E08DD">
      <w:pPr>
        <w:tabs>
          <w:tab w:val="left" w:pos="1956"/>
        </w:tabs>
        <w:rPr>
          <w:rFonts w:eastAsia="Times New Roman"/>
        </w:rPr>
      </w:pPr>
      <w:del w:id="624" w:author="Inge Mehide" w:date="2024-09-26T13:41:00Z">
        <w:r w:rsidDel="00B804AF">
          <w:rPr>
            <w:rFonts w:eastAsia="Times New Roman"/>
          </w:rPr>
          <w:delText xml:space="preserve">Tänane </w:delText>
        </w:r>
      </w:del>
      <w:ins w:id="625" w:author="Inge Mehide" w:date="2024-09-26T13:41:00Z">
        <w:r w:rsidR="00B804AF">
          <w:rPr>
            <w:rFonts w:eastAsia="Times New Roman"/>
          </w:rPr>
          <w:t xml:space="preserve">Praegune </w:t>
        </w:r>
      </w:ins>
      <w:r>
        <w:rPr>
          <w:rFonts w:eastAsia="Times New Roman"/>
        </w:rPr>
        <w:t>lähenemine:</w:t>
      </w:r>
    </w:p>
    <w:p w14:paraId="1F1A66C9" w14:textId="77777777" w:rsidR="00AA7948" w:rsidRDefault="00AA7948" w:rsidP="002E08DD">
      <w:pPr>
        <w:tabs>
          <w:tab w:val="left" w:pos="1956"/>
        </w:tabs>
        <w:rPr>
          <w:bCs/>
        </w:rPr>
      </w:pPr>
    </w:p>
    <w:p w14:paraId="387E9B7C" w14:textId="5C6929C2" w:rsidR="002E08DD" w:rsidRDefault="00BB01A9" w:rsidP="002E08DD">
      <w:pPr>
        <w:tabs>
          <w:tab w:val="left" w:pos="1956"/>
        </w:tabs>
        <w:rPr>
          <w:bCs/>
        </w:rPr>
      </w:pPr>
      <w:r>
        <w:rPr>
          <w:noProof/>
        </w:rPr>
        <w:drawing>
          <wp:inline distT="0" distB="0" distL="0" distR="0" wp14:anchorId="4973E9F7" wp14:editId="04660840">
            <wp:extent cx="2528791" cy="1093915"/>
            <wp:effectExtent l="0" t="0" r="5080" b="0"/>
            <wp:docPr id="39421923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219235" name=""/>
                    <pic:cNvPicPr/>
                  </pic:nvPicPr>
                  <pic:blipFill>
                    <a:blip r:embed="rId21"/>
                    <a:stretch>
                      <a:fillRect/>
                    </a:stretch>
                  </pic:blipFill>
                  <pic:spPr>
                    <a:xfrm>
                      <a:off x="0" y="0"/>
                      <a:ext cx="2538044" cy="1097918"/>
                    </a:xfrm>
                    <a:prstGeom prst="rect">
                      <a:avLst/>
                    </a:prstGeom>
                  </pic:spPr>
                </pic:pic>
              </a:graphicData>
            </a:graphic>
          </wp:inline>
        </w:drawing>
      </w:r>
    </w:p>
    <w:p w14:paraId="3EDD2431" w14:textId="2EBC7789" w:rsidR="00BB01A9" w:rsidRDefault="00BB01A9" w:rsidP="002E08DD">
      <w:pPr>
        <w:tabs>
          <w:tab w:val="left" w:pos="1956"/>
        </w:tabs>
        <w:rPr>
          <w:bCs/>
        </w:rPr>
      </w:pPr>
      <w:r>
        <w:rPr>
          <w:bCs/>
        </w:rPr>
        <w:t>Lähenemine pärast muudatust:</w:t>
      </w:r>
    </w:p>
    <w:p w14:paraId="0EA06DD6" w14:textId="3006870A" w:rsidR="00BB01A9" w:rsidRDefault="00BB01A9" w:rsidP="002E08DD">
      <w:pPr>
        <w:tabs>
          <w:tab w:val="left" w:pos="1956"/>
        </w:tabs>
        <w:rPr>
          <w:bCs/>
        </w:rPr>
      </w:pPr>
      <w:r>
        <w:rPr>
          <w:bCs/>
          <w:noProof/>
        </w:rPr>
        <w:drawing>
          <wp:inline distT="0" distB="0" distL="0" distR="0" wp14:anchorId="0B81A392" wp14:editId="37C33E62">
            <wp:extent cx="2626918" cy="1072025"/>
            <wp:effectExtent l="0" t="0" r="2540" b="0"/>
            <wp:docPr id="1695192990"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39926" cy="1077333"/>
                    </a:xfrm>
                    <a:prstGeom prst="rect">
                      <a:avLst/>
                    </a:prstGeom>
                    <a:noFill/>
                    <a:ln>
                      <a:noFill/>
                    </a:ln>
                  </pic:spPr>
                </pic:pic>
              </a:graphicData>
            </a:graphic>
          </wp:inline>
        </w:drawing>
      </w:r>
    </w:p>
    <w:p w14:paraId="0AC85B03" w14:textId="4CC79AB1" w:rsidR="006A3F7B" w:rsidRDefault="006A3F7B" w:rsidP="00002EDA">
      <w:pPr>
        <w:tabs>
          <w:tab w:val="left" w:pos="1956"/>
        </w:tabs>
        <w:rPr>
          <w:bCs/>
        </w:rPr>
      </w:pPr>
    </w:p>
    <w:p w14:paraId="73059A98" w14:textId="29EA364A" w:rsidR="00995D94" w:rsidRPr="00B55036" w:rsidRDefault="00995D94" w:rsidP="00002EDA">
      <w:pPr>
        <w:tabs>
          <w:tab w:val="left" w:pos="1956"/>
        </w:tabs>
        <w:rPr>
          <w:bCs/>
        </w:rPr>
      </w:pPr>
      <w:r w:rsidRPr="00AB7239">
        <w:rPr>
          <w:b/>
        </w:rPr>
        <w:t xml:space="preserve">Eelnõu punktidega </w:t>
      </w:r>
      <w:r>
        <w:rPr>
          <w:b/>
        </w:rPr>
        <w:t>1</w:t>
      </w:r>
      <w:r w:rsidR="00411D49">
        <w:rPr>
          <w:b/>
        </w:rPr>
        <w:t>0</w:t>
      </w:r>
      <w:r w:rsidR="00FD7E0F">
        <w:rPr>
          <w:b/>
        </w:rPr>
        <w:t xml:space="preserve"> ja</w:t>
      </w:r>
      <w:r>
        <w:rPr>
          <w:b/>
        </w:rPr>
        <w:t xml:space="preserve"> </w:t>
      </w:r>
      <w:r w:rsidR="00596473">
        <w:rPr>
          <w:b/>
        </w:rPr>
        <w:t>1</w:t>
      </w:r>
      <w:r w:rsidR="007E4604">
        <w:rPr>
          <w:b/>
        </w:rPr>
        <w:t>9</w:t>
      </w:r>
      <w:r w:rsidRPr="00AB7239">
        <w:rPr>
          <w:bCs/>
        </w:rPr>
        <w:t xml:space="preserve"> asendatakse termin „sidusettevõtja“ terminiga „seotud ettevõtjad“, et viia seadus kooskõlla direktiiviga (EL) 2019/944.</w:t>
      </w:r>
    </w:p>
    <w:p w14:paraId="2EECC62A" w14:textId="77777777" w:rsidR="00995D94" w:rsidRDefault="00995D94" w:rsidP="00002EDA">
      <w:pPr>
        <w:tabs>
          <w:tab w:val="left" w:pos="1956"/>
        </w:tabs>
        <w:rPr>
          <w:b/>
        </w:rPr>
      </w:pPr>
    </w:p>
    <w:p w14:paraId="7874325B" w14:textId="49DBFCD4" w:rsidR="00002EDA" w:rsidRDefault="00F277C8" w:rsidP="00002EDA">
      <w:pPr>
        <w:tabs>
          <w:tab w:val="left" w:pos="1956"/>
        </w:tabs>
        <w:rPr>
          <w:bCs/>
        </w:rPr>
      </w:pPr>
      <w:r w:rsidRPr="00B55036">
        <w:rPr>
          <w:b/>
        </w:rPr>
        <w:t xml:space="preserve">Eelnõu punktiga </w:t>
      </w:r>
      <w:r w:rsidR="004D069B" w:rsidRPr="00B55036">
        <w:rPr>
          <w:b/>
        </w:rPr>
        <w:t>1</w:t>
      </w:r>
      <w:r w:rsidR="00411D49">
        <w:rPr>
          <w:b/>
        </w:rPr>
        <w:t>1</w:t>
      </w:r>
      <w:r w:rsidR="004D069B">
        <w:rPr>
          <w:bCs/>
        </w:rPr>
        <w:t xml:space="preserve"> </w:t>
      </w:r>
      <w:r w:rsidR="00335868" w:rsidRPr="00AB7239">
        <w:rPr>
          <w:bCs/>
        </w:rPr>
        <w:t xml:space="preserve">täiendatakse </w:t>
      </w:r>
      <w:proofErr w:type="spellStart"/>
      <w:r w:rsidR="00335868" w:rsidRPr="00AB7239">
        <w:rPr>
          <w:bCs/>
        </w:rPr>
        <w:t>ELTS</w:t>
      </w:r>
      <w:ins w:id="626" w:author="Inge Mehide" w:date="2024-09-26T13:59:00Z">
        <w:r w:rsidR="0088475D">
          <w:rPr>
            <w:bCs/>
          </w:rPr>
          <w:t>-</w:t>
        </w:r>
      </w:ins>
      <w:ins w:id="627" w:author="Inge Mehide" w:date="2024-09-26T13:57:00Z">
        <w:r w:rsidR="0088475D">
          <w:rPr>
            <w:bCs/>
          </w:rPr>
          <w:t>i</w:t>
        </w:r>
      </w:ins>
      <w:proofErr w:type="spellEnd"/>
      <w:r w:rsidR="00335868" w:rsidRPr="00AB7239">
        <w:rPr>
          <w:bCs/>
        </w:rPr>
        <w:t xml:space="preserve"> §</w:t>
      </w:r>
      <w:del w:id="628" w:author="Inge Mehide" w:date="2024-09-26T13:57:00Z">
        <w:r w:rsidR="00335868" w:rsidRPr="00AB7239" w:rsidDel="0088475D">
          <w:rPr>
            <w:bCs/>
          </w:rPr>
          <w:delText>-i</w:delText>
        </w:r>
      </w:del>
      <w:r w:rsidR="00335868" w:rsidRPr="00AB7239">
        <w:rPr>
          <w:bCs/>
        </w:rPr>
        <w:t xml:space="preserve"> 44 lõikega</w:t>
      </w:r>
      <w:r w:rsidR="00841FCD">
        <w:rPr>
          <w:bCs/>
        </w:rPr>
        <w:t xml:space="preserve"> 12</w:t>
      </w:r>
      <w:r w:rsidR="00335868" w:rsidRPr="00AB7239">
        <w:rPr>
          <w:bCs/>
        </w:rPr>
        <w:t>, mille kohaselt avatud tarnija</w:t>
      </w:r>
      <w:r w:rsidR="003A7CE5" w:rsidRPr="00AB7239">
        <w:rPr>
          <w:bCs/>
        </w:rPr>
        <w:t xml:space="preserve"> ja bilansihaldur</w:t>
      </w:r>
      <w:r w:rsidR="00335868" w:rsidRPr="00AB7239">
        <w:rPr>
          <w:bCs/>
        </w:rPr>
        <w:t xml:space="preserve"> ei nõua </w:t>
      </w:r>
      <w:proofErr w:type="spellStart"/>
      <w:r w:rsidR="00335868" w:rsidRPr="00AB7239">
        <w:rPr>
          <w:bCs/>
        </w:rPr>
        <w:t>agregaatoriga</w:t>
      </w:r>
      <w:proofErr w:type="spellEnd"/>
      <w:r w:rsidR="00335868" w:rsidRPr="00AB7239">
        <w:rPr>
          <w:bCs/>
        </w:rPr>
        <w:t xml:space="preserve"> agregeerimislepingu sõlminud tarbijalt ja aktiivselt võrguteenuse kasutajalt alusetuid makseid ega trahve ega rakenda nende suhtes muid põhjendamatuid lepingulisi piiranguid </w:t>
      </w:r>
      <w:r w:rsidR="00D96449" w:rsidRPr="00AB7239">
        <w:rPr>
          <w:bCs/>
        </w:rPr>
        <w:t xml:space="preserve">ega </w:t>
      </w:r>
      <w:r w:rsidR="00335868" w:rsidRPr="00AB7239">
        <w:rPr>
          <w:bCs/>
        </w:rPr>
        <w:t xml:space="preserve">tehnilisi nõudeid, mis tuleneksid sellest, et tarbija või aktiivne võrguteenuse kasutaja osaleb agregeerimises. </w:t>
      </w:r>
      <w:r w:rsidR="00D96449" w:rsidRPr="00AB7239">
        <w:rPr>
          <w:bCs/>
        </w:rPr>
        <w:t>P</w:t>
      </w:r>
      <w:r w:rsidR="003A7CE5" w:rsidRPr="00AB7239">
        <w:rPr>
          <w:bCs/>
        </w:rPr>
        <w:t xml:space="preserve">unkt tuleneb direktiivist (EL) 2019/944 ja selle eesmärk on tagada, et avatud tarnija ja bilansihaldur ei keelaks tarbijale agregeerimise </w:t>
      </w:r>
      <w:r w:rsidR="00D96449" w:rsidRPr="00AB7239">
        <w:rPr>
          <w:bCs/>
        </w:rPr>
        <w:t xml:space="preserve">kaudu </w:t>
      </w:r>
      <w:r w:rsidR="003A7CE5" w:rsidRPr="00AB7239">
        <w:rPr>
          <w:bCs/>
        </w:rPr>
        <w:t>tarbimiskaja pakkumises osalem</w:t>
      </w:r>
      <w:r w:rsidR="00D96449" w:rsidRPr="00AB7239">
        <w:rPr>
          <w:bCs/>
        </w:rPr>
        <w:t>i</w:t>
      </w:r>
      <w:r w:rsidR="003A7CE5" w:rsidRPr="00AB7239">
        <w:rPr>
          <w:bCs/>
        </w:rPr>
        <w:t xml:space="preserve">st ega esitaks tarbijale või tema </w:t>
      </w:r>
      <w:proofErr w:type="spellStart"/>
      <w:r w:rsidR="003A7CE5" w:rsidRPr="00AB7239">
        <w:rPr>
          <w:bCs/>
        </w:rPr>
        <w:t>agregaatorile</w:t>
      </w:r>
      <w:proofErr w:type="spellEnd"/>
      <w:r w:rsidR="003A7CE5" w:rsidRPr="00AB7239">
        <w:rPr>
          <w:bCs/>
        </w:rPr>
        <w:t xml:space="preserve"> </w:t>
      </w:r>
      <w:r w:rsidR="00FD7E0F">
        <w:rPr>
          <w:bCs/>
        </w:rPr>
        <w:t xml:space="preserve">alusetuid </w:t>
      </w:r>
      <w:r w:rsidR="003A7CE5" w:rsidRPr="00AB7239">
        <w:rPr>
          <w:bCs/>
        </w:rPr>
        <w:t xml:space="preserve">arveid tarbimiskajas osalemise eest. Erandjuhuks on määratud tarned, mille puhul </w:t>
      </w:r>
      <w:r w:rsidR="003A7CE5" w:rsidRPr="001107B1">
        <w:rPr>
          <w:bCs/>
        </w:rPr>
        <w:t>turuosaline taga</w:t>
      </w:r>
      <w:r w:rsidR="00FD7E0F">
        <w:rPr>
          <w:bCs/>
        </w:rPr>
        <w:t>b</w:t>
      </w:r>
      <w:r w:rsidR="003A7CE5" w:rsidRPr="001107B1">
        <w:rPr>
          <w:bCs/>
        </w:rPr>
        <w:t xml:space="preserve">, et ta soetab </w:t>
      </w:r>
      <w:r w:rsidR="00641A8A">
        <w:rPr>
          <w:bCs/>
        </w:rPr>
        <w:t>bilansi</w:t>
      </w:r>
      <w:r w:rsidR="003A7CE5" w:rsidRPr="001107B1">
        <w:rPr>
          <w:bCs/>
        </w:rPr>
        <w:t>perioodil kokku lepitud energiakoguse.</w:t>
      </w:r>
    </w:p>
    <w:p w14:paraId="76E972B5" w14:textId="77777777" w:rsidR="008C2BD4" w:rsidRDefault="008C2BD4" w:rsidP="00002EDA">
      <w:pPr>
        <w:tabs>
          <w:tab w:val="left" w:pos="1956"/>
        </w:tabs>
        <w:rPr>
          <w:bCs/>
        </w:rPr>
      </w:pPr>
    </w:p>
    <w:p w14:paraId="0CF5F0AB" w14:textId="3AD9FB2E" w:rsidR="001944FB" w:rsidRDefault="00FD7E0F" w:rsidP="008634C5">
      <w:pPr>
        <w:tabs>
          <w:tab w:val="left" w:pos="1956"/>
        </w:tabs>
        <w:rPr>
          <w:bCs/>
        </w:rPr>
      </w:pPr>
      <w:bookmarkStart w:id="629" w:name="_Hlk171345671"/>
      <w:r w:rsidRPr="00CF33BD">
        <w:rPr>
          <w:b/>
        </w:rPr>
        <w:t>Eelnõu punktiga 1</w:t>
      </w:r>
      <w:r w:rsidR="00411D49">
        <w:rPr>
          <w:b/>
        </w:rPr>
        <w:t>2</w:t>
      </w:r>
      <w:r>
        <w:rPr>
          <w:bCs/>
        </w:rPr>
        <w:t xml:space="preserve"> täpsustatakse</w:t>
      </w:r>
      <w:r w:rsidR="00FD3AEF">
        <w:rPr>
          <w:bCs/>
        </w:rPr>
        <w:t>, et b</w:t>
      </w:r>
      <w:r w:rsidR="00FD3AEF" w:rsidRPr="00FD3AEF">
        <w:rPr>
          <w:bCs/>
        </w:rPr>
        <w:t>ilansiteenuse hinna osa, mis sisaldab sageduse juhtimise reservide hankimise rahastamisest tekkivat põhjendatud kulu ja mis ei ole kaetud bilansienergia koguse arvestuses bilansienergia hinnaga, rakendub energiasalvestusüksusele üksnes elektrivõrgust tarbitud elektri eest</w:t>
      </w:r>
      <w:r w:rsidR="00FD3AEF">
        <w:rPr>
          <w:bCs/>
        </w:rPr>
        <w:t>. Süsteemihaldur Elering koostab vastavalt</w:t>
      </w:r>
      <w:r w:rsidR="008634C5">
        <w:rPr>
          <w:bCs/>
        </w:rPr>
        <w:t xml:space="preserve"> K</w:t>
      </w:r>
      <w:r w:rsidR="008634C5" w:rsidRPr="008634C5">
        <w:rPr>
          <w:bCs/>
        </w:rPr>
        <w:t>omisjoni määrus</w:t>
      </w:r>
      <w:r w:rsidR="008634C5">
        <w:rPr>
          <w:bCs/>
        </w:rPr>
        <w:t>e</w:t>
      </w:r>
      <w:r w:rsidR="00FD3AEF">
        <w:rPr>
          <w:bCs/>
        </w:rPr>
        <w:t>le</w:t>
      </w:r>
      <w:r w:rsidR="008634C5" w:rsidRPr="008634C5">
        <w:rPr>
          <w:bCs/>
        </w:rPr>
        <w:t xml:space="preserve"> (EL) 2017/2195</w:t>
      </w:r>
      <w:r w:rsidR="008634C5">
        <w:rPr>
          <w:rStyle w:val="Allmrkuseviide"/>
          <w:bCs/>
        </w:rPr>
        <w:footnoteReference w:id="13"/>
      </w:r>
      <w:r w:rsidR="008634C5" w:rsidRPr="008634C5">
        <w:rPr>
          <w:bCs/>
        </w:rPr>
        <w:t>,</w:t>
      </w:r>
      <w:r w:rsidR="008634C5">
        <w:rPr>
          <w:bCs/>
        </w:rPr>
        <w:t xml:space="preserve"> </w:t>
      </w:r>
      <w:r w:rsidR="008634C5" w:rsidRPr="008634C5">
        <w:rPr>
          <w:bCs/>
        </w:rPr>
        <w:t>millega kehtestatakse elektrisüsteemi tasakaalustamise eeskiri</w:t>
      </w:r>
      <w:r w:rsidR="008634C5">
        <w:rPr>
          <w:bCs/>
        </w:rPr>
        <w:t>,</w:t>
      </w:r>
      <w:r>
        <w:rPr>
          <w:bCs/>
        </w:rPr>
        <w:t xml:space="preserve"> </w:t>
      </w:r>
      <w:r w:rsidR="008634C5">
        <w:rPr>
          <w:bCs/>
        </w:rPr>
        <w:t>tasakaalustamisvõimsuse hankimise ja arveldamise reegl</w:t>
      </w:r>
      <w:del w:id="634" w:author="Inge Mehide" w:date="2024-09-26T13:59:00Z">
        <w:r w:rsidR="008634C5" w:rsidDel="0088475D">
          <w:rPr>
            <w:bCs/>
          </w:rPr>
          <w:delText>e</w:delText>
        </w:r>
      </w:del>
      <w:r w:rsidR="008634C5">
        <w:rPr>
          <w:bCs/>
        </w:rPr>
        <w:t>id</w:t>
      </w:r>
      <w:r w:rsidR="00FD3AEF">
        <w:rPr>
          <w:bCs/>
        </w:rPr>
        <w:t xml:space="preserve">, mis on </w:t>
      </w:r>
      <w:del w:id="635" w:author="Inge Mehide" w:date="2024-09-26T13:59:00Z">
        <w:r w:rsidR="00FD3AEF" w:rsidDel="0088475D">
          <w:rPr>
            <w:bCs/>
          </w:rPr>
          <w:delText xml:space="preserve">osa </w:delText>
        </w:r>
      </w:del>
      <w:proofErr w:type="spellStart"/>
      <w:r w:rsidR="00FD3AEF">
        <w:rPr>
          <w:bCs/>
        </w:rPr>
        <w:t>ELTS</w:t>
      </w:r>
      <w:ins w:id="636" w:author="Inge Mehide" w:date="2024-09-26T13:59:00Z">
        <w:r w:rsidR="0088475D">
          <w:rPr>
            <w:bCs/>
          </w:rPr>
          <w:t>-i</w:t>
        </w:r>
      </w:ins>
      <w:proofErr w:type="spellEnd"/>
      <w:r w:rsidR="00FD3AEF">
        <w:rPr>
          <w:bCs/>
        </w:rPr>
        <w:t xml:space="preserve"> § 53 lõikes 5 nimetatud bilansienergia hinna ja bilansilepingu</w:t>
      </w:r>
      <w:r w:rsidR="001944FB">
        <w:rPr>
          <w:bCs/>
        </w:rPr>
        <w:t xml:space="preserve"> tüüptingimuste osa. </w:t>
      </w:r>
      <w:r w:rsidR="008634C5">
        <w:rPr>
          <w:bCs/>
        </w:rPr>
        <w:t>Konkreetsemalt täpsustatakse</w:t>
      </w:r>
      <w:r w:rsidR="001944FB">
        <w:rPr>
          <w:bCs/>
        </w:rPr>
        <w:t xml:space="preserve">, et elektrisalvestusele ei rakendata </w:t>
      </w:r>
      <w:proofErr w:type="spellStart"/>
      <w:r w:rsidR="001944FB">
        <w:rPr>
          <w:bCs/>
        </w:rPr>
        <w:t>tope</w:t>
      </w:r>
      <w:ins w:id="637" w:author="Inge Mehide" w:date="2024-09-26T14:03:00Z">
        <w:r w:rsidR="0088475D">
          <w:rPr>
            <w:bCs/>
          </w:rPr>
          <w:t>l</w:t>
        </w:r>
      </w:ins>
      <w:r w:rsidR="001944FB">
        <w:rPr>
          <w:bCs/>
        </w:rPr>
        <w:t>tmaksustamist</w:t>
      </w:r>
      <w:proofErr w:type="spellEnd"/>
      <w:r w:rsidR="001944FB">
        <w:rPr>
          <w:bCs/>
        </w:rPr>
        <w:t xml:space="preserve"> elektrivõrgust salvestatud ja sama elektri võrku tagastamise eest</w:t>
      </w:r>
      <w:r w:rsidR="008634C5">
        <w:rPr>
          <w:bCs/>
        </w:rPr>
        <w:t xml:space="preserve"> </w:t>
      </w:r>
      <w:r w:rsidR="001944FB">
        <w:rPr>
          <w:bCs/>
        </w:rPr>
        <w:t xml:space="preserve">sageduse juhtimise reservide hankimiseks. Vastavalt Konkurentsiameti </w:t>
      </w:r>
      <w:r w:rsidR="001944FB" w:rsidRPr="009A3F81">
        <w:rPr>
          <w:bCs/>
        </w:rPr>
        <w:t xml:space="preserve">05.04.2024 </w:t>
      </w:r>
      <w:r w:rsidR="001944FB">
        <w:rPr>
          <w:bCs/>
        </w:rPr>
        <w:t xml:space="preserve">kooskõlastatud otsusele </w:t>
      </w:r>
      <w:r w:rsidR="001944FB" w:rsidRPr="009A3F81">
        <w:rPr>
          <w:bCs/>
        </w:rPr>
        <w:t>nr 7-10/2024-007  „Elektrienergia bilansiteenuse hinna arvutamise ühtne metoodika</w:t>
      </w:r>
      <w:r w:rsidR="001944FB">
        <w:rPr>
          <w:rStyle w:val="Allmrkuseviide"/>
        </w:rPr>
        <w:footnoteReference w:id="14"/>
      </w:r>
      <w:r w:rsidR="001944FB" w:rsidRPr="009A3F81">
        <w:rPr>
          <w:bCs/>
        </w:rPr>
        <w:t>“</w:t>
      </w:r>
      <w:r w:rsidR="001944FB">
        <w:rPr>
          <w:bCs/>
        </w:rPr>
        <w:t xml:space="preserve"> hakkavad 1. veebruar</w:t>
      </w:r>
      <w:ins w:id="640" w:author="Inge Mehide" w:date="2024-09-26T14:04:00Z">
        <w:r w:rsidR="0088475D">
          <w:rPr>
            <w:bCs/>
          </w:rPr>
          <w:t>il</w:t>
        </w:r>
      </w:ins>
      <w:r w:rsidR="001944FB">
        <w:rPr>
          <w:bCs/>
        </w:rPr>
        <w:t xml:space="preserve"> 2025 kehtima järgmised bilansiteenuse kulu komponendid:</w:t>
      </w:r>
    </w:p>
    <w:tbl>
      <w:tblPr>
        <w:tblStyle w:val="Helekontuurtabel"/>
        <w:tblW w:w="9111" w:type="dxa"/>
        <w:tblLook w:val="04A0" w:firstRow="1" w:lastRow="0" w:firstColumn="1" w:lastColumn="0" w:noHBand="0" w:noVBand="1"/>
      </w:tblPr>
      <w:tblGrid>
        <w:gridCol w:w="4008"/>
        <w:gridCol w:w="1439"/>
        <w:gridCol w:w="3664"/>
      </w:tblGrid>
      <w:tr w:rsidR="001944FB" w:rsidRPr="00B00260" w14:paraId="4E544F52" w14:textId="77777777" w:rsidTr="004A1DEB">
        <w:tc>
          <w:tcPr>
            <w:tcW w:w="4008" w:type="dxa"/>
            <w:hideMark/>
          </w:tcPr>
          <w:p w14:paraId="6DA0A0CA" w14:textId="77777777" w:rsidR="001944FB" w:rsidRPr="00CF33BD" w:rsidRDefault="001944FB" w:rsidP="004A1DEB">
            <w:pPr>
              <w:tabs>
                <w:tab w:val="left" w:pos="1956"/>
              </w:tabs>
              <w:rPr>
                <w:b/>
              </w:rPr>
            </w:pPr>
            <w:r w:rsidRPr="00CF33BD">
              <w:rPr>
                <w:b/>
              </w:rPr>
              <w:t>Bilansiteenuse tariifi komponendid</w:t>
            </w:r>
          </w:p>
        </w:tc>
        <w:tc>
          <w:tcPr>
            <w:tcW w:w="1439" w:type="dxa"/>
            <w:hideMark/>
          </w:tcPr>
          <w:p w14:paraId="464553E7" w14:textId="77777777" w:rsidR="001944FB" w:rsidRPr="00CF33BD" w:rsidRDefault="001944FB" w:rsidP="004A1DEB">
            <w:pPr>
              <w:tabs>
                <w:tab w:val="left" w:pos="1956"/>
              </w:tabs>
              <w:rPr>
                <w:b/>
              </w:rPr>
            </w:pPr>
            <w:r w:rsidRPr="00CF33BD">
              <w:rPr>
                <w:b/>
              </w:rPr>
              <w:t>Alates 01.02.2025</w:t>
            </w:r>
          </w:p>
        </w:tc>
        <w:tc>
          <w:tcPr>
            <w:tcW w:w="3664" w:type="dxa"/>
            <w:hideMark/>
          </w:tcPr>
          <w:p w14:paraId="6CB09BC2" w14:textId="77777777" w:rsidR="001944FB" w:rsidRPr="00CF33BD" w:rsidRDefault="001944FB" w:rsidP="004A1DEB">
            <w:pPr>
              <w:tabs>
                <w:tab w:val="left" w:pos="1956"/>
              </w:tabs>
              <w:rPr>
                <w:b/>
              </w:rPr>
            </w:pPr>
            <w:r w:rsidRPr="00CF33BD">
              <w:rPr>
                <w:b/>
              </w:rPr>
              <w:t>Selgitus</w:t>
            </w:r>
          </w:p>
        </w:tc>
      </w:tr>
      <w:tr w:rsidR="001944FB" w:rsidRPr="00B00260" w14:paraId="11EF92C2" w14:textId="77777777" w:rsidTr="004A1DEB">
        <w:tc>
          <w:tcPr>
            <w:tcW w:w="4008" w:type="dxa"/>
            <w:hideMark/>
          </w:tcPr>
          <w:p w14:paraId="1373E1B8" w14:textId="77777777" w:rsidR="001944FB" w:rsidRPr="00B00260" w:rsidRDefault="001944FB" w:rsidP="004A1DEB">
            <w:pPr>
              <w:tabs>
                <w:tab w:val="left" w:pos="1956"/>
              </w:tabs>
              <w:rPr>
                <w:bCs/>
              </w:rPr>
            </w:pPr>
            <w:r w:rsidRPr="00B00260">
              <w:rPr>
                <w:bCs/>
              </w:rPr>
              <w:t>Ebabilansi tariif €/MWh </w:t>
            </w:r>
          </w:p>
        </w:tc>
        <w:tc>
          <w:tcPr>
            <w:tcW w:w="1439" w:type="dxa"/>
            <w:hideMark/>
          </w:tcPr>
          <w:p w14:paraId="5FA71D05" w14:textId="77777777" w:rsidR="001944FB" w:rsidRPr="00B00260" w:rsidRDefault="001944FB" w:rsidP="004A1DEB">
            <w:pPr>
              <w:tabs>
                <w:tab w:val="left" w:pos="1956"/>
              </w:tabs>
              <w:rPr>
                <w:bCs/>
              </w:rPr>
            </w:pPr>
            <w:r w:rsidRPr="00B00260">
              <w:rPr>
                <w:bCs/>
              </w:rPr>
              <w:t>0</w:t>
            </w:r>
            <w:r>
              <w:rPr>
                <w:bCs/>
              </w:rPr>
              <w:t>,</w:t>
            </w:r>
            <w:r w:rsidRPr="00B00260">
              <w:rPr>
                <w:bCs/>
              </w:rPr>
              <w:t>81</w:t>
            </w:r>
          </w:p>
        </w:tc>
        <w:tc>
          <w:tcPr>
            <w:tcW w:w="3664" w:type="dxa"/>
            <w:hideMark/>
          </w:tcPr>
          <w:p w14:paraId="2911261B" w14:textId="77777777" w:rsidR="001944FB" w:rsidRPr="00B00260" w:rsidRDefault="001944FB" w:rsidP="004A1DEB">
            <w:pPr>
              <w:tabs>
                <w:tab w:val="left" w:pos="1956"/>
              </w:tabs>
              <w:rPr>
                <w:bCs/>
              </w:rPr>
            </w:pPr>
            <w:r w:rsidRPr="00B00260">
              <w:rPr>
                <w:bCs/>
              </w:rPr>
              <w:t>Administratiivkulude katteks, rakendub bilansipiirkonnas ebabilansi kogusele (absoluutväärtuses)</w:t>
            </w:r>
          </w:p>
        </w:tc>
      </w:tr>
      <w:tr w:rsidR="001944FB" w:rsidRPr="00B00260" w14:paraId="303C703C" w14:textId="77777777" w:rsidTr="004A1DEB">
        <w:tc>
          <w:tcPr>
            <w:tcW w:w="4008" w:type="dxa"/>
            <w:hideMark/>
          </w:tcPr>
          <w:p w14:paraId="2EDDD1C1" w14:textId="77777777" w:rsidR="001944FB" w:rsidRPr="00B00260" w:rsidRDefault="001944FB" w:rsidP="004A1DEB">
            <w:pPr>
              <w:tabs>
                <w:tab w:val="left" w:pos="1956"/>
              </w:tabs>
              <w:rPr>
                <w:bCs/>
              </w:rPr>
            </w:pPr>
            <w:r w:rsidRPr="00B00260">
              <w:rPr>
                <w:bCs/>
              </w:rPr>
              <w:t>Bilansipiirkonnas tootmisele tariif €/MWh</w:t>
            </w:r>
          </w:p>
        </w:tc>
        <w:tc>
          <w:tcPr>
            <w:tcW w:w="1439" w:type="dxa"/>
            <w:hideMark/>
          </w:tcPr>
          <w:p w14:paraId="0EC49236" w14:textId="77777777" w:rsidR="001944FB" w:rsidRPr="00B00260" w:rsidRDefault="001944FB" w:rsidP="004A1DEB">
            <w:pPr>
              <w:tabs>
                <w:tab w:val="left" w:pos="1956"/>
              </w:tabs>
              <w:rPr>
                <w:bCs/>
              </w:rPr>
            </w:pPr>
            <w:r w:rsidRPr="00B00260">
              <w:rPr>
                <w:bCs/>
              </w:rPr>
              <w:t>5</w:t>
            </w:r>
            <w:r>
              <w:rPr>
                <w:bCs/>
              </w:rPr>
              <w:t>,</w:t>
            </w:r>
            <w:r w:rsidRPr="00B00260">
              <w:rPr>
                <w:bCs/>
              </w:rPr>
              <w:t>31</w:t>
            </w:r>
          </w:p>
        </w:tc>
        <w:tc>
          <w:tcPr>
            <w:tcW w:w="3664" w:type="dxa"/>
            <w:hideMark/>
          </w:tcPr>
          <w:p w14:paraId="2629E4D4" w14:textId="77777777" w:rsidR="001944FB" w:rsidRPr="00B00260" w:rsidRDefault="001944FB" w:rsidP="004A1DEB">
            <w:pPr>
              <w:tabs>
                <w:tab w:val="left" w:pos="1956"/>
              </w:tabs>
              <w:rPr>
                <w:bCs/>
              </w:rPr>
            </w:pPr>
            <w:r w:rsidRPr="00B00260">
              <w:rPr>
                <w:bCs/>
              </w:rPr>
              <w:t>Kulud: reguleerimisvõimsuste hankimisega seotud kulud, süsteemiväline avatud tarne, administratiivkulud, muud neutraalsuskulud ebabilansi hinna ja tegelike kulude erinevusest</w:t>
            </w:r>
          </w:p>
        </w:tc>
      </w:tr>
      <w:tr w:rsidR="001944FB" w:rsidRPr="00B00260" w14:paraId="3CC6BE94" w14:textId="77777777" w:rsidTr="004A1DEB">
        <w:tc>
          <w:tcPr>
            <w:tcW w:w="4008" w:type="dxa"/>
            <w:hideMark/>
          </w:tcPr>
          <w:p w14:paraId="19AA71C2" w14:textId="77777777" w:rsidR="001944FB" w:rsidRPr="00B00260" w:rsidRDefault="001944FB" w:rsidP="004A1DEB">
            <w:pPr>
              <w:tabs>
                <w:tab w:val="left" w:pos="1956"/>
              </w:tabs>
              <w:rPr>
                <w:bCs/>
              </w:rPr>
            </w:pPr>
            <w:r w:rsidRPr="00B00260">
              <w:rPr>
                <w:bCs/>
              </w:rPr>
              <w:t>Bilansipiirkonnas tarbimisele tariif €/MWh</w:t>
            </w:r>
          </w:p>
        </w:tc>
        <w:tc>
          <w:tcPr>
            <w:tcW w:w="1439" w:type="dxa"/>
            <w:hideMark/>
          </w:tcPr>
          <w:p w14:paraId="3ADAEFA7" w14:textId="77777777" w:rsidR="001944FB" w:rsidRPr="00B00260" w:rsidRDefault="001944FB" w:rsidP="004A1DEB">
            <w:pPr>
              <w:tabs>
                <w:tab w:val="left" w:pos="1956"/>
              </w:tabs>
              <w:rPr>
                <w:bCs/>
              </w:rPr>
            </w:pPr>
            <w:r w:rsidRPr="00B00260">
              <w:rPr>
                <w:bCs/>
              </w:rPr>
              <w:t>5</w:t>
            </w:r>
            <w:r>
              <w:rPr>
                <w:bCs/>
              </w:rPr>
              <w:t>,</w:t>
            </w:r>
            <w:r w:rsidRPr="00B00260">
              <w:rPr>
                <w:bCs/>
              </w:rPr>
              <w:t>31</w:t>
            </w:r>
          </w:p>
        </w:tc>
        <w:tc>
          <w:tcPr>
            <w:tcW w:w="3664" w:type="dxa"/>
            <w:hideMark/>
          </w:tcPr>
          <w:p w14:paraId="7C289AC7" w14:textId="77777777" w:rsidR="001944FB" w:rsidRPr="00B00260" w:rsidRDefault="001944FB" w:rsidP="004A1DEB">
            <w:pPr>
              <w:tabs>
                <w:tab w:val="left" w:pos="1956"/>
              </w:tabs>
              <w:rPr>
                <w:bCs/>
              </w:rPr>
            </w:pPr>
            <w:r w:rsidRPr="00B00260">
              <w:rPr>
                <w:bCs/>
              </w:rPr>
              <w:t>Kulud: reguleerimisvõimsuste hankimisega seotud kulud, süsteemiväline avatud tarne, administratiivkulud, muud neutraalsuskulud ebabilansi hinna ja tegelike kulude erinevusest</w:t>
            </w:r>
          </w:p>
        </w:tc>
      </w:tr>
    </w:tbl>
    <w:p w14:paraId="35A184B6" w14:textId="2F89F807" w:rsidR="008634C5" w:rsidRDefault="008634C5" w:rsidP="008634C5">
      <w:pPr>
        <w:tabs>
          <w:tab w:val="left" w:pos="1956"/>
        </w:tabs>
      </w:pPr>
      <w:r>
        <w:rPr>
          <w:bCs/>
        </w:rPr>
        <w:t xml:space="preserve">Euroopa Liidu tasandil reguleerib sagedusreservide hankimist Komisjoni määrus </w:t>
      </w:r>
      <w:r w:rsidRPr="008634C5">
        <w:rPr>
          <w:bCs/>
        </w:rPr>
        <w:t>(EL) 2017/2195</w:t>
      </w:r>
      <w:r>
        <w:rPr>
          <w:bCs/>
        </w:rPr>
        <w:t>.</w:t>
      </w:r>
      <w:r w:rsidR="00FD7E0F">
        <w:rPr>
          <w:bCs/>
        </w:rPr>
        <w:t xml:space="preserve"> Sagedusreservide hankimise vajadus tekib süsteemihalduril vajadusest elektrisüsteemi sagedust hoida.</w:t>
      </w:r>
    </w:p>
    <w:bookmarkEnd w:id="629"/>
    <w:p w14:paraId="3A301265" w14:textId="3A65BB18" w:rsidR="003A7CE5" w:rsidRDefault="001944FB" w:rsidP="00002EDA">
      <w:pPr>
        <w:tabs>
          <w:tab w:val="left" w:pos="1956"/>
        </w:tabs>
        <w:rPr>
          <w:bCs/>
        </w:rPr>
      </w:pPr>
      <w:r>
        <w:rPr>
          <w:bCs/>
        </w:rPr>
        <w:t>Kui elektrisalvestus</w:t>
      </w:r>
      <w:ins w:id="641" w:author="Inge Mehide" w:date="2024-09-26T14:06:00Z">
        <w:r w:rsidR="0088475D">
          <w:rPr>
            <w:bCs/>
          </w:rPr>
          <w:t>e korral</w:t>
        </w:r>
      </w:ins>
      <w:r>
        <w:rPr>
          <w:bCs/>
        </w:rPr>
        <w:t xml:space="preserve"> peaks kulu 5,31 €/MWh tasuma tarbitud ja võrku tagastatud elektri eest ehk kaks korda, siis </w:t>
      </w:r>
      <w:del w:id="642" w:author="Inge Mehide" w:date="2024-09-26T14:07:00Z">
        <w:r w:rsidDel="0088475D">
          <w:rPr>
            <w:bCs/>
          </w:rPr>
          <w:delText xml:space="preserve">antud </w:delText>
        </w:r>
      </w:del>
      <w:ins w:id="643" w:author="Inge Mehide" w:date="2024-09-26T14:07:00Z">
        <w:r w:rsidR="0088475D">
          <w:rPr>
            <w:bCs/>
          </w:rPr>
          <w:t xml:space="preserve">selle </w:t>
        </w:r>
      </w:ins>
      <w:r>
        <w:rPr>
          <w:bCs/>
        </w:rPr>
        <w:t xml:space="preserve">muudatuse tulemusena </w:t>
      </w:r>
      <w:ins w:id="644" w:author="Inge Mehide" w:date="2024-09-26T14:08:00Z">
        <w:r w:rsidR="000F58F5">
          <w:rPr>
            <w:bCs/>
          </w:rPr>
          <w:t xml:space="preserve">läheb </w:t>
        </w:r>
      </w:ins>
      <w:del w:id="645" w:author="Inge Mehide" w:date="2024-09-26T14:08:00Z">
        <w:r w:rsidDel="000F58F5">
          <w:rPr>
            <w:bCs/>
          </w:rPr>
          <w:delText xml:space="preserve">maksab </w:delText>
        </w:r>
      </w:del>
      <w:r>
        <w:rPr>
          <w:bCs/>
        </w:rPr>
        <w:t xml:space="preserve">elektrisalvestus </w:t>
      </w:r>
      <w:ins w:id="646" w:author="Inge Mehide" w:date="2024-09-26T14:08:00Z">
        <w:r w:rsidR="000F58F5">
          <w:rPr>
            <w:bCs/>
          </w:rPr>
          <w:t xml:space="preserve">maksma </w:t>
        </w:r>
      </w:ins>
      <w:ins w:id="647" w:author="Inge Mehide" w:date="2024-09-26T14:09:00Z">
        <w:r w:rsidR="000F58F5">
          <w:rPr>
            <w:bCs/>
          </w:rPr>
          <w:t xml:space="preserve">eelnevalt nimetatud tasu </w:t>
        </w:r>
      </w:ins>
      <w:r>
        <w:rPr>
          <w:bCs/>
        </w:rPr>
        <w:t>vaid võrgust tarbitud elektri eest</w:t>
      </w:r>
      <w:del w:id="648" w:author="Inge Mehide" w:date="2024-09-26T14:09:00Z">
        <w:r w:rsidDel="000F58F5">
          <w:rPr>
            <w:bCs/>
          </w:rPr>
          <w:delText xml:space="preserve"> eelnevalt nimetatud tasu</w:delText>
        </w:r>
      </w:del>
      <w:r>
        <w:rPr>
          <w:bCs/>
        </w:rPr>
        <w:t>.</w:t>
      </w:r>
    </w:p>
    <w:p w14:paraId="3A6A6C41" w14:textId="77777777" w:rsidR="001944FB" w:rsidRPr="001107B1" w:rsidRDefault="001944FB" w:rsidP="00002EDA">
      <w:pPr>
        <w:tabs>
          <w:tab w:val="left" w:pos="1956"/>
        </w:tabs>
        <w:rPr>
          <w:bCs/>
        </w:rPr>
      </w:pPr>
    </w:p>
    <w:p w14:paraId="7B20C1A8" w14:textId="5D50A044" w:rsidR="009415B3" w:rsidRPr="00AB7239" w:rsidRDefault="003A7CE5" w:rsidP="00002EDA">
      <w:pPr>
        <w:tabs>
          <w:tab w:val="left" w:pos="1956"/>
        </w:tabs>
        <w:rPr>
          <w:bCs/>
        </w:rPr>
      </w:pPr>
      <w:r w:rsidRPr="001107B1">
        <w:rPr>
          <w:b/>
        </w:rPr>
        <w:t xml:space="preserve">Eelnõu punktiga </w:t>
      </w:r>
      <w:r w:rsidR="00DE105C" w:rsidRPr="001107B1">
        <w:rPr>
          <w:b/>
        </w:rPr>
        <w:t>1</w:t>
      </w:r>
      <w:r w:rsidR="00635409">
        <w:rPr>
          <w:b/>
        </w:rPr>
        <w:t>3</w:t>
      </w:r>
      <w:r w:rsidRPr="001107B1">
        <w:rPr>
          <w:bCs/>
        </w:rPr>
        <w:t xml:space="preserve"> </w:t>
      </w:r>
      <w:r w:rsidR="009415B3" w:rsidRPr="001107B1">
        <w:rPr>
          <w:bCs/>
        </w:rPr>
        <w:t xml:space="preserve">täiendatakse </w:t>
      </w:r>
      <w:r w:rsidR="00D96449" w:rsidRPr="001107B1">
        <w:rPr>
          <w:bCs/>
        </w:rPr>
        <w:t>§</w:t>
      </w:r>
      <w:del w:id="649" w:author="Inge Mehide" w:date="2024-09-26T14:09:00Z">
        <w:r w:rsidR="00D96449" w:rsidRPr="001107B1" w:rsidDel="000F58F5">
          <w:rPr>
            <w:bCs/>
          </w:rPr>
          <w:delText>-i</w:delText>
        </w:r>
      </w:del>
      <w:r w:rsidR="00D96449" w:rsidRPr="001107B1">
        <w:rPr>
          <w:bCs/>
        </w:rPr>
        <w:t xml:space="preserve"> </w:t>
      </w:r>
      <w:r w:rsidR="009415B3" w:rsidRPr="001107B1">
        <w:rPr>
          <w:bCs/>
        </w:rPr>
        <w:t>59</w:t>
      </w:r>
      <w:r w:rsidR="009415B3" w:rsidRPr="001107B1">
        <w:rPr>
          <w:bCs/>
          <w:vertAlign w:val="superscript"/>
        </w:rPr>
        <w:t>2</w:t>
      </w:r>
      <w:r w:rsidR="009415B3" w:rsidRPr="001107B1">
        <w:rPr>
          <w:bCs/>
        </w:rPr>
        <w:t xml:space="preserve"> lõikega 10. Lõige 10 sätestab, et salvestusperioodi (</w:t>
      </w:r>
      <w:ins w:id="650" w:author="Inge Mehide" w:date="2024-09-30T11:31:00Z">
        <w:r w:rsidR="006A097D">
          <w:rPr>
            <w:bCs/>
          </w:rPr>
          <w:t>üks</w:t>
        </w:r>
      </w:ins>
      <w:del w:id="651" w:author="Inge Mehide" w:date="2024-09-30T11:31:00Z">
        <w:r w:rsidR="009415B3" w:rsidRPr="001107B1" w:rsidDel="006A097D">
          <w:rPr>
            <w:bCs/>
          </w:rPr>
          <w:delText>1</w:delText>
        </w:r>
      </w:del>
      <w:r w:rsidR="009B6C55" w:rsidRPr="001107B1">
        <w:rPr>
          <w:bCs/>
        </w:rPr>
        <w:t> </w:t>
      </w:r>
      <w:r w:rsidR="009415B3" w:rsidRPr="001107B1">
        <w:rPr>
          <w:bCs/>
        </w:rPr>
        <w:t xml:space="preserve">kuu) </w:t>
      </w:r>
      <w:r w:rsidR="002E6327" w:rsidRPr="001107B1">
        <w:rPr>
          <w:bCs/>
        </w:rPr>
        <w:t>vältel elektrivõrgust salvestatud elektrienergia eest samal perioodil elektrivõrku tagastatud</w:t>
      </w:r>
      <w:r w:rsidR="002E6327" w:rsidRPr="00AB7239">
        <w:rPr>
          <w:bCs/>
        </w:rPr>
        <w:t xml:space="preserve"> elektrienergia koguse ulatuses</w:t>
      </w:r>
      <w:r w:rsidR="009415B3" w:rsidRPr="00AB7239">
        <w:rPr>
          <w:bCs/>
        </w:rPr>
        <w:t xml:space="preserve"> </w:t>
      </w:r>
      <w:ins w:id="652" w:author="Inge Mehide" w:date="2024-09-26T14:11:00Z">
        <w:r w:rsidR="000F58F5" w:rsidRPr="00AB7239">
          <w:rPr>
            <w:bCs/>
          </w:rPr>
          <w:t>ei võeta</w:t>
        </w:r>
        <w:r w:rsidR="000F58F5">
          <w:rPr>
            <w:bCs/>
          </w:rPr>
          <w:t xml:space="preserve"> </w:t>
        </w:r>
      </w:ins>
      <w:r w:rsidR="009415B3" w:rsidRPr="00AB7239">
        <w:rPr>
          <w:bCs/>
        </w:rPr>
        <w:t xml:space="preserve">taastuvenergia toetuste rahastamise tasu </w:t>
      </w:r>
      <w:del w:id="653" w:author="Inge Mehide" w:date="2024-09-26T14:11:00Z">
        <w:r w:rsidR="009415B3" w:rsidRPr="00AB7239" w:rsidDel="000F58F5">
          <w:rPr>
            <w:bCs/>
          </w:rPr>
          <w:delText>ei võeta</w:delText>
        </w:r>
        <w:r w:rsidR="000C0244" w:rsidDel="000F58F5">
          <w:rPr>
            <w:bCs/>
          </w:rPr>
          <w:delText xml:space="preserve"> </w:delText>
        </w:r>
      </w:del>
      <w:r w:rsidR="000C0244">
        <w:rPr>
          <w:bCs/>
        </w:rPr>
        <w:t>juhul</w:t>
      </w:r>
      <w:ins w:id="654" w:author="Inge Mehide" w:date="2024-09-26T14:12:00Z">
        <w:r w:rsidR="000F58F5">
          <w:rPr>
            <w:bCs/>
          </w:rPr>
          <w:t>,</w:t>
        </w:r>
      </w:ins>
      <w:r w:rsidR="000C0244">
        <w:rPr>
          <w:bCs/>
        </w:rPr>
        <w:t xml:space="preserve"> kui salvestatud elektrienergia kogus on </w:t>
      </w:r>
      <w:del w:id="655" w:author="Inge Mehide" w:date="2024-09-26T14:39:00Z">
        <w:r w:rsidR="000C0244" w:rsidDel="005F1AFA">
          <w:rPr>
            <w:bCs/>
          </w:rPr>
          <w:delText xml:space="preserve">eristatav </w:delText>
        </w:r>
      </w:del>
      <w:r w:rsidR="000C0244">
        <w:rPr>
          <w:bCs/>
        </w:rPr>
        <w:t>tarbimise ja tootmise kõrval</w:t>
      </w:r>
      <w:ins w:id="656" w:author="Inge Mehide" w:date="2024-09-26T14:39:00Z">
        <w:r w:rsidR="005F1AFA" w:rsidRPr="005F1AFA">
          <w:rPr>
            <w:bCs/>
          </w:rPr>
          <w:t xml:space="preserve"> </w:t>
        </w:r>
        <w:r w:rsidR="005F1AFA">
          <w:rPr>
            <w:bCs/>
          </w:rPr>
          <w:t>eristatav</w:t>
        </w:r>
      </w:ins>
      <w:r w:rsidR="009415B3" w:rsidRPr="00AB7239">
        <w:rPr>
          <w:bCs/>
        </w:rPr>
        <w:t xml:space="preserve">. </w:t>
      </w:r>
      <w:r w:rsidR="00434CCE" w:rsidRPr="00AB7239">
        <w:rPr>
          <w:bCs/>
        </w:rPr>
        <w:t>Muudatuse eesmärk on edendada energia</w:t>
      </w:r>
      <w:r w:rsidR="00AB7239" w:rsidRPr="00AB7239">
        <w:rPr>
          <w:bCs/>
        </w:rPr>
        <w:t>salvestus</w:t>
      </w:r>
      <w:r w:rsidR="00434CCE" w:rsidRPr="00AB7239">
        <w:rPr>
          <w:bCs/>
        </w:rPr>
        <w:t>üksuste rajamist</w:t>
      </w:r>
      <w:r w:rsidR="006E316C" w:rsidRPr="00AB7239">
        <w:rPr>
          <w:bCs/>
        </w:rPr>
        <w:t xml:space="preserve"> ja </w:t>
      </w:r>
      <w:r w:rsidR="002E6327" w:rsidRPr="00AB7239">
        <w:rPr>
          <w:bCs/>
        </w:rPr>
        <w:t xml:space="preserve">elektriturul </w:t>
      </w:r>
      <w:r w:rsidR="006E316C" w:rsidRPr="00AB7239">
        <w:rPr>
          <w:bCs/>
        </w:rPr>
        <w:t xml:space="preserve">osalemist ning </w:t>
      </w:r>
      <w:ins w:id="657" w:author="Inge Mehide" w:date="2024-09-26T14:13:00Z">
        <w:r w:rsidR="000F58F5">
          <w:rPr>
            <w:bCs/>
          </w:rPr>
          <w:t xml:space="preserve">tekitada </w:t>
        </w:r>
      </w:ins>
      <w:del w:id="658" w:author="Inge Mehide" w:date="2024-09-26T14:13:00Z">
        <w:r w:rsidR="002E6327" w:rsidRPr="00AB7239" w:rsidDel="000F58F5">
          <w:rPr>
            <w:bCs/>
          </w:rPr>
          <w:delText xml:space="preserve">võrreldes </w:delText>
        </w:r>
      </w:del>
      <w:r w:rsidR="002E6327" w:rsidRPr="00AB7239">
        <w:rPr>
          <w:bCs/>
        </w:rPr>
        <w:t>elektritootjatega samaväärse</w:t>
      </w:r>
      <w:ins w:id="659" w:author="Inge Mehide" w:date="2024-09-26T14:13:00Z">
        <w:r w:rsidR="000F58F5">
          <w:rPr>
            <w:bCs/>
          </w:rPr>
          <w:t>t</w:t>
        </w:r>
      </w:ins>
      <w:r w:rsidR="002E6327" w:rsidRPr="00AB7239">
        <w:rPr>
          <w:bCs/>
        </w:rPr>
        <w:t xml:space="preserve"> konkurentsi </w:t>
      </w:r>
      <w:del w:id="660" w:author="Inge Mehide" w:date="2024-09-26T14:13:00Z">
        <w:r w:rsidR="002E6327" w:rsidRPr="00AB7239" w:rsidDel="000F58F5">
          <w:rPr>
            <w:bCs/>
          </w:rPr>
          <w:delText xml:space="preserve">tekitamine </w:delText>
        </w:r>
      </w:del>
      <w:proofErr w:type="spellStart"/>
      <w:r w:rsidR="00434CCE" w:rsidRPr="00AB7239">
        <w:rPr>
          <w:bCs/>
        </w:rPr>
        <w:t>topelt</w:t>
      </w:r>
      <w:r w:rsidR="004A421A">
        <w:rPr>
          <w:bCs/>
        </w:rPr>
        <w:t>maksusta</w:t>
      </w:r>
      <w:r w:rsidR="00434CCE" w:rsidRPr="00AB7239">
        <w:rPr>
          <w:bCs/>
        </w:rPr>
        <w:t>mise</w:t>
      </w:r>
      <w:proofErr w:type="spellEnd"/>
      <w:r w:rsidR="00434CCE" w:rsidRPr="00AB7239">
        <w:rPr>
          <w:bCs/>
        </w:rPr>
        <w:t xml:space="preserve"> </w:t>
      </w:r>
      <w:r w:rsidR="006E316C" w:rsidRPr="00AB7239">
        <w:rPr>
          <w:bCs/>
        </w:rPr>
        <w:t xml:space="preserve">kaotamise </w:t>
      </w:r>
      <w:r w:rsidR="00434CCE" w:rsidRPr="00AB7239">
        <w:rPr>
          <w:bCs/>
        </w:rPr>
        <w:t xml:space="preserve">ja seeläbi </w:t>
      </w:r>
      <w:r w:rsidR="002E6327" w:rsidRPr="00AB7239">
        <w:rPr>
          <w:bCs/>
        </w:rPr>
        <w:t>energia</w:t>
      </w:r>
      <w:r w:rsidR="00AB7239" w:rsidRPr="00AB7239">
        <w:rPr>
          <w:bCs/>
        </w:rPr>
        <w:t>salvestus</w:t>
      </w:r>
      <w:r w:rsidR="002E6327" w:rsidRPr="00AB7239">
        <w:rPr>
          <w:bCs/>
        </w:rPr>
        <w:t>üksuste</w:t>
      </w:r>
      <w:r w:rsidR="00434CCE" w:rsidRPr="00AB7239">
        <w:rPr>
          <w:bCs/>
        </w:rPr>
        <w:t xml:space="preserve"> </w:t>
      </w:r>
      <w:r w:rsidR="006E316C" w:rsidRPr="00AB7239">
        <w:rPr>
          <w:bCs/>
        </w:rPr>
        <w:t>käitamis</w:t>
      </w:r>
      <w:r w:rsidR="00434CCE" w:rsidRPr="00AB7239">
        <w:rPr>
          <w:bCs/>
        </w:rPr>
        <w:t>kulude vähendami</w:t>
      </w:r>
      <w:r w:rsidR="002E6327" w:rsidRPr="00AB7239">
        <w:rPr>
          <w:bCs/>
        </w:rPr>
        <w:t>se</w:t>
      </w:r>
      <w:r w:rsidR="006E316C" w:rsidRPr="00AB7239">
        <w:rPr>
          <w:bCs/>
        </w:rPr>
        <w:t xml:space="preserve"> kaudu</w:t>
      </w:r>
      <w:r w:rsidR="00434CCE" w:rsidRPr="00AB7239">
        <w:rPr>
          <w:bCs/>
        </w:rPr>
        <w:t>. Näiteks kui energia</w:t>
      </w:r>
      <w:r w:rsidR="00AB7239" w:rsidRPr="00AB7239">
        <w:rPr>
          <w:bCs/>
        </w:rPr>
        <w:t>salvestus</w:t>
      </w:r>
      <w:r w:rsidR="00434CCE" w:rsidRPr="00AB7239">
        <w:rPr>
          <w:bCs/>
        </w:rPr>
        <w:t xml:space="preserve">üksus tarbib elektrivõrgust 100 ühikut elektrienergiat ja tagastab </w:t>
      </w:r>
      <w:ins w:id="661" w:author="Inge Mehide" w:date="2024-09-26T14:35:00Z">
        <w:r w:rsidR="005F1AFA" w:rsidRPr="00AB7239">
          <w:rPr>
            <w:bCs/>
          </w:rPr>
          <w:t xml:space="preserve">sellest </w:t>
        </w:r>
      </w:ins>
      <w:r w:rsidR="00AB7239" w:rsidRPr="00AB7239">
        <w:rPr>
          <w:bCs/>
        </w:rPr>
        <w:t>salvestus</w:t>
      </w:r>
      <w:r w:rsidR="00434CCE" w:rsidRPr="00AB7239">
        <w:rPr>
          <w:bCs/>
        </w:rPr>
        <w:t xml:space="preserve">perioodi jooksul </w:t>
      </w:r>
      <w:ins w:id="662" w:author="Inge Mehide" w:date="2024-09-26T14:35:00Z">
        <w:r w:rsidR="005F1AFA" w:rsidRPr="00AB7239">
          <w:rPr>
            <w:bCs/>
          </w:rPr>
          <w:t xml:space="preserve">võrku </w:t>
        </w:r>
      </w:ins>
      <w:del w:id="663" w:author="Inge Mehide" w:date="2024-09-26T14:35:00Z">
        <w:r w:rsidR="00434CCE" w:rsidRPr="00AB7239" w:rsidDel="005F1AFA">
          <w:rPr>
            <w:bCs/>
          </w:rPr>
          <w:delText xml:space="preserve">sellest </w:delText>
        </w:r>
      </w:del>
      <w:r w:rsidR="00434CCE" w:rsidRPr="00AB7239">
        <w:rPr>
          <w:bCs/>
        </w:rPr>
        <w:t>80 ühikut elektrienergiat</w:t>
      </w:r>
      <w:del w:id="664" w:author="Inge Mehide" w:date="2024-09-26T14:35:00Z">
        <w:r w:rsidR="00434CCE" w:rsidRPr="00AB7239" w:rsidDel="005F1AFA">
          <w:rPr>
            <w:bCs/>
          </w:rPr>
          <w:delText xml:space="preserve"> võrku</w:delText>
        </w:r>
      </w:del>
      <w:r w:rsidR="00434CCE" w:rsidRPr="00AB7239">
        <w:rPr>
          <w:bCs/>
        </w:rPr>
        <w:t xml:space="preserve">, siis maksab energiasalvestusüksus 100 – 80 = 20 ühiku elektrienergia eest taastuvenergia toetuse rahastamise tasu. Muudatus on vajalik, kuna </w:t>
      </w:r>
      <w:r w:rsidR="002E6327" w:rsidRPr="00AB7239">
        <w:rPr>
          <w:bCs/>
        </w:rPr>
        <w:t>taastuvenergia toetuse rahastamise kulu</w:t>
      </w:r>
      <w:r w:rsidR="00434CCE" w:rsidRPr="00AB7239">
        <w:rPr>
          <w:bCs/>
        </w:rPr>
        <w:t xml:space="preserve"> </w:t>
      </w:r>
      <w:r w:rsidR="002E6327" w:rsidRPr="00AB7239">
        <w:rPr>
          <w:bCs/>
        </w:rPr>
        <w:t>koos edastamiskulu</w:t>
      </w:r>
      <w:r w:rsidR="00AD1344">
        <w:rPr>
          <w:bCs/>
        </w:rPr>
        <w:t xml:space="preserve">ga </w:t>
      </w:r>
      <w:r w:rsidR="006E316C" w:rsidRPr="00AB7239">
        <w:rPr>
          <w:bCs/>
        </w:rPr>
        <w:t xml:space="preserve">mõjutab </w:t>
      </w:r>
      <w:r w:rsidR="00434CCE" w:rsidRPr="00AB7239">
        <w:rPr>
          <w:bCs/>
        </w:rPr>
        <w:t>energia</w:t>
      </w:r>
      <w:r w:rsidR="00AB7239" w:rsidRPr="00AB7239">
        <w:rPr>
          <w:bCs/>
        </w:rPr>
        <w:t>salvestus</w:t>
      </w:r>
      <w:r w:rsidR="00434CCE" w:rsidRPr="00AB7239">
        <w:rPr>
          <w:bCs/>
        </w:rPr>
        <w:t xml:space="preserve">üksuste </w:t>
      </w:r>
      <w:r w:rsidR="006E316C" w:rsidRPr="00AB7239">
        <w:rPr>
          <w:bCs/>
        </w:rPr>
        <w:t xml:space="preserve">käitamist </w:t>
      </w:r>
      <w:r w:rsidR="00434CCE" w:rsidRPr="00AB7239">
        <w:rPr>
          <w:bCs/>
        </w:rPr>
        <w:t xml:space="preserve">ebamõistlikult </w:t>
      </w:r>
      <w:r w:rsidR="006E316C" w:rsidRPr="00AB7239">
        <w:rPr>
          <w:bCs/>
        </w:rPr>
        <w:t>palju</w:t>
      </w:r>
      <w:r w:rsidR="00C64851" w:rsidRPr="00AB7239">
        <w:rPr>
          <w:bCs/>
        </w:rPr>
        <w:t xml:space="preserve"> </w:t>
      </w:r>
      <w:r w:rsidR="006E316C" w:rsidRPr="00AB7239">
        <w:rPr>
          <w:bCs/>
        </w:rPr>
        <w:t xml:space="preserve">ja </w:t>
      </w:r>
      <w:r w:rsidR="002E6327" w:rsidRPr="00AB7239">
        <w:rPr>
          <w:bCs/>
        </w:rPr>
        <w:t>tekita</w:t>
      </w:r>
      <w:r w:rsidR="006E316C" w:rsidRPr="00AB7239">
        <w:rPr>
          <w:bCs/>
        </w:rPr>
        <w:t>b</w:t>
      </w:r>
      <w:r w:rsidR="00C64851" w:rsidRPr="00AB7239">
        <w:rPr>
          <w:bCs/>
        </w:rPr>
        <w:t xml:space="preserve"> turubarjääri energiasalvestusüksuste rajamisele</w:t>
      </w:r>
      <w:r w:rsidR="00434CCE" w:rsidRPr="00AB7239">
        <w:rPr>
          <w:bCs/>
        </w:rPr>
        <w:t xml:space="preserve">. Kuna </w:t>
      </w:r>
      <w:r w:rsidR="006E316C" w:rsidRPr="00AB7239">
        <w:rPr>
          <w:bCs/>
        </w:rPr>
        <w:t xml:space="preserve">toodud </w:t>
      </w:r>
      <w:r w:rsidR="00434CCE" w:rsidRPr="00AB7239">
        <w:rPr>
          <w:bCs/>
        </w:rPr>
        <w:t>näite</w:t>
      </w:r>
      <w:r w:rsidR="006E316C" w:rsidRPr="00AB7239">
        <w:rPr>
          <w:bCs/>
        </w:rPr>
        <w:t>s</w:t>
      </w:r>
      <w:r w:rsidR="00434CCE" w:rsidRPr="00AB7239">
        <w:rPr>
          <w:bCs/>
        </w:rPr>
        <w:t xml:space="preserve"> </w:t>
      </w:r>
      <w:r w:rsidR="006E316C" w:rsidRPr="00AB7239">
        <w:rPr>
          <w:bCs/>
        </w:rPr>
        <w:t xml:space="preserve">tarbib </w:t>
      </w:r>
      <w:r w:rsidR="00434CCE" w:rsidRPr="00AB7239">
        <w:rPr>
          <w:bCs/>
        </w:rPr>
        <w:t xml:space="preserve">võrku tagastatud 80 ühikut elektrienergiat ära </w:t>
      </w:r>
      <w:r w:rsidR="002E6327" w:rsidRPr="00AB7239">
        <w:rPr>
          <w:bCs/>
        </w:rPr>
        <w:t>lõpp</w:t>
      </w:r>
      <w:r w:rsidR="00434CCE" w:rsidRPr="00AB7239">
        <w:rPr>
          <w:bCs/>
        </w:rPr>
        <w:t>tarbija, siis on tagatud, et energia</w:t>
      </w:r>
      <w:r w:rsidR="00AB7239" w:rsidRPr="00AB7239">
        <w:rPr>
          <w:bCs/>
        </w:rPr>
        <w:t>salvestus</w:t>
      </w:r>
      <w:r w:rsidR="00434CCE" w:rsidRPr="00AB7239">
        <w:rPr>
          <w:bCs/>
        </w:rPr>
        <w:t>üksuse</w:t>
      </w:r>
      <w:ins w:id="665" w:author="Inge Mehide" w:date="2024-09-26T14:40:00Z">
        <w:r w:rsidR="005F1AFA">
          <w:rPr>
            <w:bCs/>
          </w:rPr>
          <w:t>st</w:t>
        </w:r>
      </w:ins>
      <w:r w:rsidR="00434CCE" w:rsidRPr="00AB7239">
        <w:rPr>
          <w:bCs/>
        </w:rPr>
        <w:t xml:space="preserve"> </w:t>
      </w:r>
      <w:del w:id="666" w:author="Inge Mehide" w:date="2024-09-26T14:40:00Z">
        <w:r w:rsidR="00434CCE" w:rsidRPr="00AB7239" w:rsidDel="005F1AFA">
          <w:rPr>
            <w:bCs/>
          </w:rPr>
          <w:delText xml:space="preserve">poolt </w:delText>
        </w:r>
      </w:del>
      <w:r w:rsidR="00434CCE" w:rsidRPr="00AB7239">
        <w:rPr>
          <w:bCs/>
        </w:rPr>
        <w:t xml:space="preserve">võrku tagastatud 80 ühiku eest </w:t>
      </w:r>
      <w:r w:rsidR="002E6327" w:rsidRPr="00AB7239">
        <w:rPr>
          <w:bCs/>
        </w:rPr>
        <w:t>ei jää</w:t>
      </w:r>
      <w:r w:rsidR="00434CCE" w:rsidRPr="00AB7239">
        <w:rPr>
          <w:bCs/>
        </w:rPr>
        <w:t xml:space="preserve"> taastuvenergia toetuse</w:t>
      </w:r>
      <w:r w:rsidR="00C64851" w:rsidRPr="00AB7239">
        <w:rPr>
          <w:bCs/>
        </w:rPr>
        <w:t xml:space="preserve"> </w:t>
      </w:r>
      <w:r w:rsidR="00434CCE" w:rsidRPr="00AB7239">
        <w:rPr>
          <w:bCs/>
        </w:rPr>
        <w:t>rahastamise tasu</w:t>
      </w:r>
      <w:r w:rsidR="002E6327" w:rsidRPr="00AB7239">
        <w:rPr>
          <w:bCs/>
        </w:rPr>
        <w:t xml:space="preserve"> </w:t>
      </w:r>
      <w:r w:rsidR="006E316C" w:rsidRPr="00AB7239">
        <w:rPr>
          <w:bCs/>
        </w:rPr>
        <w:t>võtmata</w:t>
      </w:r>
      <w:r w:rsidR="00434CCE" w:rsidRPr="00AB7239">
        <w:rPr>
          <w:bCs/>
        </w:rPr>
        <w:t>.</w:t>
      </w:r>
      <w:r w:rsidR="000A2B45" w:rsidRPr="000A2B45">
        <w:rPr>
          <w:bCs/>
        </w:rPr>
        <w:t xml:space="preserve"> </w:t>
      </w:r>
      <w:r w:rsidR="000A2B45">
        <w:rPr>
          <w:bCs/>
        </w:rPr>
        <w:t>Arvestus toimub mõõ</w:t>
      </w:r>
      <w:ins w:id="667" w:author="Inge Mehide" w:date="2024-09-26T14:47:00Z">
        <w:r w:rsidR="006A23DD">
          <w:rPr>
            <w:bCs/>
          </w:rPr>
          <w:t>t</w:t>
        </w:r>
      </w:ins>
      <w:r w:rsidR="000A2B45">
        <w:rPr>
          <w:bCs/>
        </w:rPr>
        <w:t>e</w:t>
      </w:r>
      <w:del w:id="668" w:author="Inge Mehide" w:date="2024-09-26T14:47:00Z">
        <w:r w:rsidR="000A2B45" w:rsidDel="006A23DD">
          <w:rPr>
            <w:bCs/>
          </w:rPr>
          <w:delText>t</w:delText>
        </w:r>
      </w:del>
      <w:r w:rsidR="000A2B45">
        <w:rPr>
          <w:bCs/>
        </w:rPr>
        <w:t>punkti põh</w:t>
      </w:r>
      <w:ins w:id="669" w:author="Inge Mehide" w:date="2024-09-26T14:48:00Z">
        <w:r w:rsidR="006A23DD">
          <w:rPr>
            <w:bCs/>
          </w:rPr>
          <w:t>jal</w:t>
        </w:r>
      </w:ins>
      <w:del w:id="670" w:author="Inge Mehide" w:date="2024-09-26T14:48:00Z">
        <w:r w:rsidR="000A2B45" w:rsidDel="006A23DD">
          <w:rPr>
            <w:bCs/>
          </w:rPr>
          <w:delText>iselt</w:delText>
        </w:r>
      </w:del>
      <w:r w:rsidR="000A2B45">
        <w:rPr>
          <w:bCs/>
        </w:rPr>
        <w:t>.</w:t>
      </w:r>
    </w:p>
    <w:p w14:paraId="60561D1F" w14:textId="62A9D209" w:rsidR="000A2B45" w:rsidRDefault="008B3551" w:rsidP="000A2B45">
      <w:pPr>
        <w:tabs>
          <w:tab w:val="left" w:pos="1956"/>
        </w:tabs>
        <w:rPr>
          <w:bCs/>
        </w:rPr>
      </w:pPr>
      <w:r w:rsidRPr="00AB7239">
        <w:rPr>
          <w:bCs/>
        </w:rPr>
        <w:t xml:space="preserve">Võrgust võetud elektrienergia eest ei tule tasuda </w:t>
      </w:r>
      <w:r w:rsidRPr="00AB7239">
        <w:rPr>
          <w:rFonts w:cs="Times New Roman"/>
          <w:bCs/>
        </w:rPr>
        <w:t>seaduse §-</w:t>
      </w:r>
      <w:r w:rsidR="00AD1344">
        <w:rPr>
          <w:rFonts w:cs="Times New Roman"/>
          <w:bCs/>
        </w:rPr>
        <w:t xml:space="preserve">s </w:t>
      </w:r>
      <w:r w:rsidRPr="00AB7239">
        <w:rPr>
          <w:rFonts w:cs="Times New Roman"/>
          <w:bCs/>
        </w:rPr>
        <w:t>59</w:t>
      </w:r>
      <w:r w:rsidR="00AD1344">
        <w:rPr>
          <w:rFonts w:cs="Times New Roman"/>
          <w:bCs/>
          <w:vertAlign w:val="superscript"/>
        </w:rPr>
        <w:t>2</w:t>
      </w:r>
      <w:r w:rsidRPr="00AB7239">
        <w:rPr>
          <w:rFonts w:cs="Times New Roman"/>
          <w:bCs/>
        </w:rPr>
        <w:t xml:space="preserve"> nimetatud toetuste </w:t>
      </w:r>
    </w:p>
    <w:p w14:paraId="4955365D" w14:textId="701BC521" w:rsidR="000A2B45" w:rsidRDefault="008B3551" w:rsidP="00002EDA">
      <w:pPr>
        <w:tabs>
          <w:tab w:val="left" w:pos="1956"/>
        </w:tabs>
        <w:rPr>
          <w:rFonts w:cs="Times New Roman"/>
          <w:bCs/>
        </w:rPr>
      </w:pPr>
      <w:r w:rsidRPr="00AB7239">
        <w:rPr>
          <w:rFonts w:cs="Times New Roman"/>
          <w:bCs/>
        </w:rPr>
        <w:t xml:space="preserve">rahastamise kulu </w:t>
      </w:r>
      <w:r w:rsidR="000A2B45">
        <w:rPr>
          <w:rFonts w:cs="Times New Roman"/>
          <w:bCs/>
        </w:rPr>
        <w:t>järgmistel juhtudel:</w:t>
      </w:r>
    </w:p>
    <w:p w14:paraId="1BD8FA41" w14:textId="4CA4DAC5" w:rsidR="000A2B45" w:rsidRPr="000A2B45" w:rsidRDefault="00F0610C" w:rsidP="003B17A2">
      <w:pPr>
        <w:pStyle w:val="Loendilik"/>
        <w:numPr>
          <w:ilvl w:val="0"/>
          <w:numId w:val="35"/>
        </w:numPr>
        <w:tabs>
          <w:tab w:val="left" w:pos="1956"/>
        </w:tabs>
        <w:rPr>
          <w:bCs/>
        </w:rPr>
      </w:pPr>
      <w:r>
        <w:rPr>
          <w:rFonts w:cs="Times New Roman"/>
          <w:bCs/>
        </w:rPr>
        <w:t>kui mõõtepunktis mõõdetakse üksnes salvestatud elektrienergia koguseid;</w:t>
      </w:r>
    </w:p>
    <w:p w14:paraId="0E195C67" w14:textId="609B63DF" w:rsidR="000A2B45" w:rsidRDefault="00F0610C" w:rsidP="003B17A2">
      <w:pPr>
        <w:pStyle w:val="Loendilik"/>
        <w:numPr>
          <w:ilvl w:val="0"/>
          <w:numId w:val="35"/>
        </w:numPr>
        <w:tabs>
          <w:tab w:val="left" w:pos="1956"/>
        </w:tabs>
        <w:rPr>
          <w:bCs/>
        </w:rPr>
      </w:pPr>
      <w:r>
        <w:rPr>
          <w:bCs/>
        </w:rPr>
        <w:t>k</w:t>
      </w:r>
      <w:r w:rsidR="000A2B45">
        <w:rPr>
          <w:bCs/>
        </w:rPr>
        <w:t xml:space="preserve">ui </w:t>
      </w:r>
      <w:r>
        <w:rPr>
          <w:bCs/>
        </w:rPr>
        <w:t>mõõtepunktis mõõdetakse salvestatud elektrienergia koguseid ja toodetud elektrienergia koguseid, kui</w:t>
      </w:r>
      <w:ins w:id="671" w:author="Inge Mehide" w:date="2024-09-26T14:49:00Z">
        <w:r w:rsidR="006A23DD">
          <w:rPr>
            <w:bCs/>
          </w:rPr>
          <w:t>d</w:t>
        </w:r>
      </w:ins>
      <w:r>
        <w:rPr>
          <w:bCs/>
        </w:rPr>
        <w:t xml:space="preserve"> üksnes juhul</w:t>
      </w:r>
      <w:ins w:id="672" w:author="Inge Mehide" w:date="2024-09-26T14:49:00Z">
        <w:r w:rsidR="006A23DD">
          <w:rPr>
            <w:bCs/>
          </w:rPr>
          <w:t>,</w:t>
        </w:r>
      </w:ins>
      <w:r>
        <w:rPr>
          <w:bCs/>
        </w:rPr>
        <w:t xml:space="preserve"> kui mõõtepunkti tarbimissuunalisest läbilaskevõimsusest vähemalt 50% moodustab energiasalvestusüksuse netovõimsus. Täpsustus on oluline, et vältida olukorda, kus mõõtepunkt</w:t>
      </w:r>
      <w:del w:id="673" w:author="Inge Mehide" w:date="2024-09-26T14:52:00Z">
        <w:r w:rsidDel="006A23DD">
          <w:rPr>
            <w:bCs/>
          </w:rPr>
          <w:delText>kt</w:delText>
        </w:r>
      </w:del>
      <w:r>
        <w:rPr>
          <w:bCs/>
        </w:rPr>
        <w:t xml:space="preserve"> on kasutusel ka tarbimise jaoks. Kui mõõtepunktis mõõdetakse koos tootmist, tarbimist ja salvestamist, siis ei kohaldu salvestatud elektrienergiale maksu</w:t>
      </w:r>
      <w:del w:id="674" w:author="Inge Mehide" w:date="2024-09-30T11:33:00Z">
        <w:r w:rsidDel="006A097D">
          <w:rPr>
            <w:bCs/>
          </w:rPr>
          <w:delText xml:space="preserve">de </w:delText>
        </w:r>
      </w:del>
      <w:r>
        <w:rPr>
          <w:bCs/>
        </w:rPr>
        <w:t>vabastus</w:t>
      </w:r>
      <w:del w:id="675" w:author="Inge Mehide" w:date="2024-09-30T11:33:00Z">
        <w:r w:rsidDel="006A097D">
          <w:rPr>
            <w:bCs/>
          </w:rPr>
          <w:delText>t</w:delText>
        </w:r>
      </w:del>
      <w:r>
        <w:rPr>
          <w:bCs/>
        </w:rPr>
        <w:t>, kuna salvestatud elektrienergia ei ole eristatav;</w:t>
      </w:r>
    </w:p>
    <w:p w14:paraId="01058D5D" w14:textId="76FB656B" w:rsidR="00F0610C" w:rsidRPr="000A2B45" w:rsidRDefault="00F0610C" w:rsidP="005A78B6">
      <w:pPr>
        <w:pStyle w:val="Loendilik"/>
        <w:numPr>
          <w:ilvl w:val="0"/>
          <w:numId w:val="35"/>
        </w:numPr>
        <w:tabs>
          <w:tab w:val="left" w:pos="1956"/>
        </w:tabs>
        <w:rPr>
          <w:bCs/>
        </w:rPr>
      </w:pPr>
      <w:r>
        <w:rPr>
          <w:bCs/>
        </w:rPr>
        <w:t>kui mõõtepunktis mõõdetakse üksnes elektrienergia salvestamist ja tarbimist.</w:t>
      </w:r>
    </w:p>
    <w:p w14:paraId="1D79D1B3" w14:textId="77777777" w:rsidR="000A2B45" w:rsidRPr="000A2B45" w:rsidRDefault="000A2B45" w:rsidP="000A2B45">
      <w:pPr>
        <w:tabs>
          <w:tab w:val="left" w:pos="1956"/>
        </w:tabs>
        <w:rPr>
          <w:bCs/>
        </w:rPr>
      </w:pPr>
    </w:p>
    <w:p w14:paraId="778F0574" w14:textId="7A717579" w:rsidR="00D90C8E" w:rsidRDefault="00D90C8E" w:rsidP="00002EDA">
      <w:pPr>
        <w:tabs>
          <w:tab w:val="left" w:pos="1956"/>
        </w:tabs>
        <w:rPr>
          <w:bCs/>
        </w:rPr>
      </w:pPr>
      <w:r w:rsidRPr="00AB7239">
        <w:rPr>
          <w:b/>
        </w:rPr>
        <w:t xml:space="preserve">Eelnõu punktidega </w:t>
      </w:r>
      <w:r w:rsidR="003A3E9D">
        <w:rPr>
          <w:b/>
        </w:rPr>
        <w:t>1</w:t>
      </w:r>
      <w:r w:rsidR="00635409">
        <w:rPr>
          <w:b/>
        </w:rPr>
        <w:t>4</w:t>
      </w:r>
      <w:r w:rsidR="006E6922">
        <w:rPr>
          <w:b/>
        </w:rPr>
        <w:t>, 2</w:t>
      </w:r>
      <w:r w:rsidR="007E4604">
        <w:rPr>
          <w:b/>
        </w:rPr>
        <w:t>3</w:t>
      </w:r>
      <w:r w:rsidR="00554D44">
        <w:rPr>
          <w:b/>
        </w:rPr>
        <w:t xml:space="preserve"> </w:t>
      </w:r>
      <w:r w:rsidRPr="00AB7239">
        <w:rPr>
          <w:b/>
        </w:rPr>
        <w:t xml:space="preserve">ja </w:t>
      </w:r>
      <w:r w:rsidR="00554D44">
        <w:rPr>
          <w:b/>
        </w:rPr>
        <w:t>2</w:t>
      </w:r>
      <w:r w:rsidR="007E4604">
        <w:rPr>
          <w:b/>
        </w:rPr>
        <w:t>5</w:t>
      </w:r>
      <w:r w:rsidRPr="00AB7239">
        <w:rPr>
          <w:bCs/>
        </w:rPr>
        <w:t xml:space="preserve"> asendatakse jaotusvõrguettevõtja </w:t>
      </w:r>
      <w:r w:rsidR="006E316C" w:rsidRPr="00AB7239">
        <w:rPr>
          <w:bCs/>
        </w:rPr>
        <w:t xml:space="preserve">kohustus </w:t>
      </w:r>
      <w:r w:rsidRPr="00AB7239">
        <w:rPr>
          <w:bCs/>
        </w:rPr>
        <w:t xml:space="preserve">avalikustada </w:t>
      </w:r>
      <w:r w:rsidR="008A7DEE" w:rsidRPr="00AB7239">
        <w:rPr>
          <w:bCs/>
        </w:rPr>
        <w:t xml:space="preserve">info teeninduspiirkonna muutmisest, võrgutegevuse tõhusust, kvaliteeti ja tulukust käsitlevad põhiandmed, kehtestatud võrgutasu, võrguteenuse osutamise tüüptingimuste muutmise ja uute tüüptingimuste kehtestamise </w:t>
      </w:r>
      <w:r w:rsidR="006E316C" w:rsidRPr="00AB7239">
        <w:rPr>
          <w:bCs/>
        </w:rPr>
        <w:t xml:space="preserve">info </w:t>
      </w:r>
      <w:r w:rsidRPr="00AB7239">
        <w:rPr>
          <w:bCs/>
        </w:rPr>
        <w:t>üleriigilise levikuga päevalehes</w:t>
      </w:r>
      <w:r w:rsidR="006E316C" w:rsidRPr="00AB7239">
        <w:rPr>
          <w:bCs/>
        </w:rPr>
        <w:t xml:space="preserve"> nõudega avaldada see info võrguettevõtja veebilehel</w:t>
      </w:r>
      <w:r w:rsidRPr="00AB7239">
        <w:rPr>
          <w:bCs/>
        </w:rPr>
        <w:t xml:space="preserve">. Nõue avaldada </w:t>
      </w:r>
      <w:r w:rsidR="008A7DEE" w:rsidRPr="00AB7239">
        <w:rPr>
          <w:bCs/>
        </w:rPr>
        <w:t>eelnimetatud info</w:t>
      </w:r>
      <w:r w:rsidRPr="00AB7239">
        <w:rPr>
          <w:bCs/>
        </w:rPr>
        <w:t xml:space="preserve"> üleriigil</w:t>
      </w:r>
      <w:r w:rsidR="006E316C" w:rsidRPr="00AB7239">
        <w:rPr>
          <w:bCs/>
        </w:rPr>
        <w:t>is</w:t>
      </w:r>
      <w:r w:rsidRPr="00AB7239">
        <w:rPr>
          <w:bCs/>
        </w:rPr>
        <w:t>e levikuga päevalehes on aegunud.</w:t>
      </w:r>
      <w:r w:rsidR="00B56777">
        <w:rPr>
          <w:bCs/>
        </w:rPr>
        <w:t xml:space="preserve"> </w:t>
      </w:r>
      <w:r w:rsidR="0067213A">
        <w:rPr>
          <w:bCs/>
        </w:rPr>
        <w:t xml:space="preserve">Jätkuvalt </w:t>
      </w:r>
      <w:commentRangeStart w:id="676"/>
      <w:r w:rsidR="0067213A">
        <w:rPr>
          <w:bCs/>
        </w:rPr>
        <w:t xml:space="preserve">rakendub </w:t>
      </w:r>
      <w:commentRangeEnd w:id="676"/>
      <w:r w:rsidR="003521F8">
        <w:rPr>
          <w:rStyle w:val="Kommentaariviide"/>
          <w:rFonts w:asciiTheme="minorHAnsi" w:hAnsiTheme="minorHAnsi"/>
        </w:rPr>
        <w:commentReference w:id="676"/>
      </w:r>
      <w:proofErr w:type="spellStart"/>
      <w:r w:rsidR="00B416B5">
        <w:rPr>
          <w:bCs/>
        </w:rPr>
        <w:t>ELTS</w:t>
      </w:r>
      <w:ins w:id="677" w:author="Inge Mehide" w:date="2024-09-26T14:57:00Z">
        <w:r w:rsidR="003521F8">
          <w:rPr>
            <w:bCs/>
          </w:rPr>
          <w:t>-i</w:t>
        </w:r>
      </w:ins>
      <w:proofErr w:type="spellEnd"/>
      <w:r w:rsidR="00B416B5">
        <w:rPr>
          <w:bCs/>
        </w:rPr>
        <w:t xml:space="preserve"> </w:t>
      </w:r>
      <w:r w:rsidR="0067213A">
        <w:rPr>
          <w:bCs/>
        </w:rPr>
        <w:t>§ 89</w:t>
      </w:r>
      <w:r w:rsidR="00B416B5">
        <w:rPr>
          <w:bCs/>
        </w:rPr>
        <w:t xml:space="preserve">, mille kohaselt võrguettevõtja peab kliente </w:t>
      </w:r>
      <w:del w:id="678" w:author="Inge Mehide" w:date="2024-09-26T15:01:00Z">
        <w:r w:rsidR="00B416B5" w:rsidDel="003521F8">
          <w:rPr>
            <w:bCs/>
          </w:rPr>
          <w:delText xml:space="preserve">eraldi </w:delText>
        </w:r>
      </w:del>
      <w:r w:rsidR="00B416B5">
        <w:rPr>
          <w:bCs/>
        </w:rPr>
        <w:t>lepingu muud</w:t>
      </w:r>
      <w:del w:id="679" w:author="Inge Mehide" w:date="2024-09-26T14:57:00Z">
        <w:r w:rsidR="00B416B5" w:rsidDel="003521F8">
          <w:rPr>
            <w:bCs/>
          </w:rPr>
          <w:delText>t</w:delText>
        </w:r>
      </w:del>
      <w:r w:rsidR="00B416B5">
        <w:rPr>
          <w:bCs/>
        </w:rPr>
        <w:t>a</w:t>
      </w:r>
      <w:ins w:id="680" w:author="Inge Mehide" w:date="2024-09-26T14:57:00Z">
        <w:r w:rsidR="003521F8">
          <w:rPr>
            <w:bCs/>
          </w:rPr>
          <w:t>t</w:t>
        </w:r>
      </w:ins>
      <w:r w:rsidR="00B416B5">
        <w:rPr>
          <w:bCs/>
        </w:rPr>
        <w:t xml:space="preserve">ustest </w:t>
      </w:r>
      <w:ins w:id="681" w:author="Inge Mehide" w:date="2024-09-26T15:01:00Z">
        <w:r w:rsidR="003521F8">
          <w:rPr>
            <w:bCs/>
          </w:rPr>
          <w:t xml:space="preserve">eraldi </w:t>
        </w:r>
      </w:ins>
      <w:r w:rsidR="00B416B5">
        <w:rPr>
          <w:bCs/>
        </w:rPr>
        <w:t>teavitama.</w:t>
      </w:r>
    </w:p>
    <w:p w14:paraId="7EEFA570" w14:textId="77777777" w:rsidR="000C0244" w:rsidRDefault="000C0244" w:rsidP="00002EDA">
      <w:pPr>
        <w:tabs>
          <w:tab w:val="left" w:pos="1956"/>
        </w:tabs>
        <w:rPr>
          <w:bCs/>
        </w:rPr>
      </w:pPr>
    </w:p>
    <w:p w14:paraId="4CCD8922" w14:textId="4BF615FB" w:rsidR="001D723C" w:rsidRDefault="000C0244" w:rsidP="00002EDA">
      <w:pPr>
        <w:tabs>
          <w:tab w:val="left" w:pos="1956"/>
        </w:tabs>
        <w:rPr>
          <w:bCs/>
        </w:rPr>
      </w:pPr>
      <w:r w:rsidRPr="0041059F">
        <w:rPr>
          <w:b/>
        </w:rPr>
        <w:t xml:space="preserve">Eelnõu punktidega </w:t>
      </w:r>
      <w:r w:rsidR="008E36AF">
        <w:rPr>
          <w:b/>
        </w:rPr>
        <w:t>1</w:t>
      </w:r>
      <w:r w:rsidR="007E4604">
        <w:rPr>
          <w:b/>
        </w:rPr>
        <w:t>5</w:t>
      </w:r>
      <w:r w:rsidR="00C4308D">
        <w:rPr>
          <w:b/>
        </w:rPr>
        <w:t>–</w:t>
      </w:r>
      <w:r w:rsidR="00635409">
        <w:rPr>
          <w:b/>
        </w:rPr>
        <w:t>1</w:t>
      </w:r>
      <w:r w:rsidR="007E4604">
        <w:rPr>
          <w:b/>
        </w:rPr>
        <w:t>8</w:t>
      </w:r>
      <w:r>
        <w:rPr>
          <w:bCs/>
        </w:rPr>
        <w:t xml:space="preserve"> muudetakse võrgu kümneaastase arengukava koostamise sätteid. </w:t>
      </w:r>
      <w:del w:id="682" w:author="Inge Mehide" w:date="2024-09-26T15:02:00Z">
        <w:r w:rsidR="007E4604" w:rsidDel="003521F8">
          <w:rPr>
            <w:bCs/>
          </w:rPr>
          <w:delText>§-i</w:delText>
        </w:r>
      </w:del>
      <w:ins w:id="683" w:author="Inge Mehide" w:date="2024-09-26T15:02:00Z">
        <w:r w:rsidR="003521F8">
          <w:rPr>
            <w:bCs/>
          </w:rPr>
          <w:t>Paragrahvi</w:t>
        </w:r>
      </w:ins>
      <w:r w:rsidR="007E4604">
        <w:rPr>
          <w:bCs/>
        </w:rPr>
        <w:t xml:space="preserve"> 66 lõike 8</w:t>
      </w:r>
      <w:r w:rsidR="007E4604">
        <w:rPr>
          <w:bCs/>
          <w:vertAlign w:val="superscript"/>
        </w:rPr>
        <w:t>1</w:t>
      </w:r>
      <w:r w:rsidR="007E4604">
        <w:rPr>
          <w:bCs/>
        </w:rPr>
        <w:t xml:space="preserve"> lisamisega</w:t>
      </w:r>
      <w:r>
        <w:rPr>
          <w:bCs/>
        </w:rPr>
        <w:t xml:space="preserve"> vabastat</w:t>
      </w:r>
      <w:r w:rsidR="00D34354">
        <w:rPr>
          <w:bCs/>
        </w:rPr>
        <w:t>a</w:t>
      </w:r>
      <w:r>
        <w:rPr>
          <w:bCs/>
        </w:rPr>
        <w:t xml:space="preserve">kse arengukava koostamise kohustusest </w:t>
      </w:r>
      <w:r w:rsidRPr="000C0244">
        <w:rPr>
          <w:bCs/>
        </w:rPr>
        <w:t xml:space="preserve">vertikaalselt integreeritud </w:t>
      </w:r>
      <w:r w:rsidR="001D723C">
        <w:rPr>
          <w:bCs/>
        </w:rPr>
        <w:t>jaotusvõrgu</w:t>
      </w:r>
      <w:r w:rsidRPr="000C0244">
        <w:rPr>
          <w:bCs/>
        </w:rPr>
        <w:t>ettevõtja</w:t>
      </w:r>
      <w:r>
        <w:rPr>
          <w:bCs/>
        </w:rPr>
        <w:t>d,</w:t>
      </w:r>
      <w:r w:rsidR="001D723C">
        <w:rPr>
          <w:bCs/>
        </w:rPr>
        <w:t xml:space="preserve"> </w:t>
      </w:r>
      <w:r w:rsidR="001D723C" w:rsidRPr="007D5952">
        <w:rPr>
          <w:rFonts w:cs="Times New Roman"/>
          <w:bCs/>
        </w:rPr>
        <w:t xml:space="preserve">kelle võrku ühendatud tarbijate </w:t>
      </w:r>
      <w:r w:rsidR="001D723C">
        <w:rPr>
          <w:rFonts w:cs="Times New Roman"/>
          <w:bCs/>
        </w:rPr>
        <w:t>elektritarbimise kogus</w:t>
      </w:r>
      <w:r w:rsidR="001D723C" w:rsidRPr="007D5952">
        <w:rPr>
          <w:rFonts w:cs="Times New Roman"/>
          <w:bCs/>
        </w:rPr>
        <w:t xml:space="preserve"> on väiksem kui 100</w:t>
      </w:r>
      <w:r w:rsidR="001D723C">
        <w:rPr>
          <w:rFonts w:cs="Times New Roman"/>
          <w:bCs/>
        </w:rPr>
        <w:t> gigavatt-tundi aastas</w:t>
      </w:r>
      <w:r w:rsidR="00596473">
        <w:rPr>
          <w:bCs/>
        </w:rPr>
        <w:t>.</w:t>
      </w:r>
    </w:p>
    <w:p w14:paraId="45550520" w14:textId="2AB7CE77" w:rsidR="0056599A" w:rsidRDefault="007E4604" w:rsidP="00002EDA">
      <w:pPr>
        <w:tabs>
          <w:tab w:val="left" w:pos="1956"/>
        </w:tabs>
        <w:rPr>
          <w:bCs/>
        </w:rPr>
      </w:pPr>
      <w:del w:id="684" w:author="Inge Mehide" w:date="2024-09-26T15:03:00Z">
        <w:r w:rsidRPr="006A097D" w:rsidDel="003521F8">
          <w:rPr>
            <w:bCs/>
            <w:highlight w:val="yellow"/>
            <w:rPrChange w:id="685" w:author="Inge Mehide" w:date="2024-09-30T11:37:00Z">
              <w:rPr>
                <w:bCs/>
              </w:rPr>
            </w:rPrChange>
          </w:rPr>
          <w:delText xml:space="preserve">§ </w:delText>
        </w:r>
      </w:del>
      <w:ins w:id="686" w:author="Inge Mehide" w:date="2024-09-26T15:03:00Z">
        <w:r w:rsidR="003521F8" w:rsidRPr="006A097D">
          <w:rPr>
            <w:bCs/>
            <w:highlight w:val="yellow"/>
            <w:rPrChange w:id="687" w:author="Inge Mehide" w:date="2024-09-30T11:37:00Z">
              <w:rPr>
                <w:bCs/>
              </w:rPr>
            </w:rPrChange>
          </w:rPr>
          <w:t xml:space="preserve">Paragrahvi </w:t>
        </w:r>
      </w:ins>
      <w:r w:rsidRPr="006A097D">
        <w:rPr>
          <w:bCs/>
          <w:highlight w:val="yellow"/>
          <w:rPrChange w:id="688" w:author="Inge Mehide" w:date="2024-09-30T11:37:00Z">
            <w:rPr>
              <w:bCs/>
            </w:rPr>
          </w:rPrChange>
        </w:rPr>
        <w:t>66 lõike 14 muudatusega</w:t>
      </w:r>
      <w:r w:rsidR="00313678" w:rsidRPr="006A097D">
        <w:rPr>
          <w:bCs/>
          <w:highlight w:val="yellow"/>
          <w:rPrChange w:id="689" w:author="Inge Mehide" w:date="2024-09-30T11:37:00Z">
            <w:rPr>
              <w:bCs/>
            </w:rPr>
          </w:rPrChange>
        </w:rPr>
        <w:t xml:space="preserve"> </w:t>
      </w:r>
      <w:commentRangeStart w:id="690"/>
      <w:r w:rsidR="00D34354" w:rsidRPr="006A097D">
        <w:rPr>
          <w:bCs/>
          <w:highlight w:val="yellow"/>
          <w:rPrChange w:id="691" w:author="Inge Mehide" w:date="2024-09-30T11:37:00Z">
            <w:rPr>
              <w:bCs/>
            </w:rPr>
          </w:rPrChange>
        </w:rPr>
        <w:t>vabastatakse Konkurent</w:t>
      </w:r>
      <w:r w:rsidR="00D94D23" w:rsidRPr="006A097D">
        <w:rPr>
          <w:bCs/>
          <w:highlight w:val="yellow"/>
          <w:rPrChange w:id="692" w:author="Inge Mehide" w:date="2024-09-30T11:37:00Z">
            <w:rPr>
              <w:bCs/>
            </w:rPr>
          </w:rPrChange>
        </w:rPr>
        <w:t>s</w:t>
      </w:r>
      <w:r w:rsidR="00D34354" w:rsidRPr="006A097D">
        <w:rPr>
          <w:bCs/>
          <w:highlight w:val="yellow"/>
          <w:rPrChange w:id="693" w:author="Inge Mehide" w:date="2024-09-30T11:37:00Z">
            <w:rPr>
              <w:bCs/>
            </w:rPr>
          </w:rPrChange>
        </w:rPr>
        <w:t xml:space="preserve">iamet kohustusest konsulteerida jaotusvõrguettevõtjate </w:t>
      </w:r>
      <w:del w:id="694" w:author="Inge Mehide" w:date="2024-09-26T15:32:00Z">
        <w:r w:rsidR="00D34354" w:rsidRPr="006A097D" w:rsidDel="00270CE2">
          <w:rPr>
            <w:bCs/>
            <w:highlight w:val="yellow"/>
            <w:rPrChange w:id="695" w:author="Inge Mehide" w:date="2024-09-30T11:37:00Z">
              <w:rPr>
                <w:bCs/>
              </w:rPr>
            </w:rPrChange>
          </w:rPr>
          <w:delText xml:space="preserve">poolt </w:delText>
        </w:r>
      </w:del>
      <w:r w:rsidR="00D34354" w:rsidRPr="006A097D">
        <w:rPr>
          <w:bCs/>
          <w:highlight w:val="yellow"/>
          <w:rPrChange w:id="696" w:author="Inge Mehide" w:date="2024-09-30T11:37:00Z">
            <w:rPr>
              <w:bCs/>
            </w:rPr>
          </w:rPrChange>
        </w:rPr>
        <w:t>koostatud arengukava</w:t>
      </w:r>
      <w:ins w:id="697" w:author="Inge Mehide" w:date="2024-09-26T15:32:00Z">
        <w:r w:rsidR="00270CE2" w:rsidRPr="006A097D">
          <w:rPr>
            <w:bCs/>
            <w:highlight w:val="yellow"/>
            <w:rPrChange w:id="698" w:author="Inge Mehide" w:date="2024-09-30T11:37:00Z">
              <w:rPr>
                <w:bCs/>
              </w:rPr>
            </w:rPrChange>
          </w:rPr>
          <w:t xml:space="preserve"> üle vaadates</w:t>
        </w:r>
      </w:ins>
      <w:ins w:id="699" w:author="Inge Mehide" w:date="2024-09-30T11:35:00Z">
        <w:r w:rsidR="006A097D" w:rsidRPr="006A097D">
          <w:rPr>
            <w:bCs/>
            <w:highlight w:val="yellow"/>
            <w:rPrChange w:id="700" w:author="Inge Mehide" w:date="2024-09-30T11:37:00Z">
              <w:rPr>
                <w:bCs/>
              </w:rPr>
            </w:rPrChange>
          </w:rPr>
          <w:t xml:space="preserve"> </w:t>
        </w:r>
      </w:ins>
      <w:del w:id="701" w:author="Inge Mehide" w:date="2024-09-26T15:32:00Z">
        <w:r w:rsidR="00D34354" w:rsidRPr="006A097D" w:rsidDel="00270CE2">
          <w:rPr>
            <w:bCs/>
            <w:highlight w:val="yellow"/>
            <w:rPrChange w:id="702" w:author="Inge Mehide" w:date="2024-09-30T11:37:00Z">
              <w:rPr>
                <w:bCs/>
              </w:rPr>
            </w:rPrChange>
          </w:rPr>
          <w:delText xml:space="preserve">sid </w:delText>
        </w:r>
      </w:del>
      <w:r w:rsidR="00D34354" w:rsidRPr="006A097D">
        <w:rPr>
          <w:bCs/>
          <w:highlight w:val="yellow"/>
          <w:rPrChange w:id="703" w:author="Inge Mehide" w:date="2024-09-30T11:37:00Z">
            <w:rPr>
              <w:bCs/>
            </w:rPr>
          </w:rPrChange>
        </w:rPr>
        <w:t>võrguühenduse kasutajatega.</w:t>
      </w:r>
      <w:commentRangeEnd w:id="690"/>
      <w:r w:rsidR="00B40193" w:rsidRPr="006A097D">
        <w:rPr>
          <w:rStyle w:val="Kommentaariviide"/>
          <w:rFonts w:asciiTheme="minorHAnsi" w:hAnsiTheme="minorHAnsi"/>
          <w:highlight w:val="yellow"/>
          <w:rPrChange w:id="704" w:author="Inge Mehide" w:date="2024-09-30T11:37:00Z">
            <w:rPr>
              <w:rStyle w:val="Kommentaariviide"/>
              <w:rFonts w:asciiTheme="minorHAnsi" w:hAnsiTheme="minorHAnsi"/>
            </w:rPr>
          </w:rPrChange>
        </w:rPr>
        <w:commentReference w:id="690"/>
      </w:r>
    </w:p>
    <w:p w14:paraId="10FCB915" w14:textId="4B442EC8" w:rsidR="001D723C" w:rsidRPr="00AB7239" w:rsidRDefault="007E4604" w:rsidP="00002EDA">
      <w:pPr>
        <w:tabs>
          <w:tab w:val="left" w:pos="1956"/>
        </w:tabs>
        <w:rPr>
          <w:bCs/>
        </w:rPr>
      </w:pPr>
      <w:del w:id="705" w:author="Inge Mehide" w:date="2024-09-26T15:33:00Z">
        <w:r w:rsidDel="00270CE2">
          <w:rPr>
            <w:bCs/>
          </w:rPr>
          <w:delText>§-i</w:delText>
        </w:r>
      </w:del>
      <w:ins w:id="706" w:author="Inge Mehide" w:date="2024-09-26T15:33:00Z">
        <w:r w:rsidR="00270CE2">
          <w:rPr>
            <w:bCs/>
          </w:rPr>
          <w:t>Paragrahvi</w:t>
        </w:r>
      </w:ins>
      <w:r>
        <w:rPr>
          <w:bCs/>
        </w:rPr>
        <w:t xml:space="preserve"> 66 lõike 14</w:t>
      </w:r>
      <w:r>
        <w:rPr>
          <w:bCs/>
          <w:vertAlign w:val="superscript"/>
        </w:rPr>
        <w:t>1</w:t>
      </w:r>
      <w:r>
        <w:rPr>
          <w:bCs/>
        </w:rPr>
        <w:t xml:space="preserve"> lisamisega</w:t>
      </w:r>
      <w:r w:rsidR="007A2161">
        <w:rPr>
          <w:bCs/>
        </w:rPr>
        <w:t xml:space="preserve"> täpsustatakse informatsiooni, </w:t>
      </w:r>
      <w:del w:id="707" w:author="Inge Mehide" w:date="2024-09-26T15:34:00Z">
        <w:r w:rsidR="007A2161" w:rsidDel="00270CE2">
          <w:rPr>
            <w:bCs/>
          </w:rPr>
          <w:delText xml:space="preserve">mida </w:delText>
        </w:r>
      </w:del>
      <w:ins w:id="708" w:author="Inge Mehide" w:date="2024-09-26T15:34:00Z">
        <w:r w:rsidR="00270CE2">
          <w:rPr>
            <w:bCs/>
          </w:rPr>
          <w:t xml:space="preserve">mille </w:t>
        </w:r>
      </w:ins>
      <w:r w:rsidR="007A2161">
        <w:rPr>
          <w:bCs/>
        </w:rPr>
        <w:t>Konkurentsiamet peab avaldama investeerimisprojektide kohta oma veebilehel</w:t>
      </w:r>
      <w:r w:rsidR="00F62F0A">
        <w:rPr>
          <w:bCs/>
        </w:rPr>
        <w:t>.</w:t>
      </w:r>
      <w:r w:rsidR="00C6386B">
        <w:rPr>
          <w:bCs/>
        </w:rPr>
        <w:t xml:space="preserve"> </w:t>
      </w:r>
      <w:r w:rsidR="000C0244">
        <w:rPr>
          <w:bCs/>
        </w:rPr>
        <w:t>Muudatus</w:t>
      </w:r>
      <w:r w:rsidR="00D34354">
        <w:rPr>
          <w:bCs/>
        </w:rPr>
        <w:t>ed</w:t>
      </w:r>
      <w:r w:rsidR="000C0244">
        <w:rPr>
          <w:bCs/>
        </w:rPr>
        <w:t xml:space="preserve"> on kooskõlas direktiiviga (EL) 2019/944</w:t>
      </w:r>
      <w:r w:rsidR="00D34354">
        <w:rPr>
          <w:bCs/>
        </w:rPr>
        <w:t xml:space="preserve">. </w:t>
      </w:r>
      <w:r>
        <w:rPr>
          <w:bCs/>
        </w:rPr>
        <w:t xml:space="preserve">Lõike 10 muutmisega ja </w:t>
      </w:r>
      <w:ins w:id="709" w:author="Inge Mehide" w:date="2024-09-26T15:35:00Z">
        <w:r w:rsidR="00270CE2">
          <w:rPr>
            <w:bCs/>
          </w:rPr>
          <w:t xml:space="preserve">lõike </w:t>
        </w:r>
      </w:ins>
      <w:r>
        <w:rPr>
          <w:bCs/>
        </w:rPr>
        <w:t>14</w:t>
      </w:r>
      <w:r>
        <w:rPr>
          <w:bCs/>
          <w:vertAlign w:val="superscript"/>
        </w:rPr>
        <w:t>1</w:t>
      </w:r>
      <w:r>
        <w:rPr>
          <w:bCs/>
        </w:rPr>
        <w:t xml:space="preserve"> lisamisega täpsustatakse ka Konkurentsiameti võimalust teha ettekirjutus arengukava seaduse nõuetega kooskõlla viimiseks. </w:t>
      </w:r>
      <w:r w:rsidR="00D34354">
        <w:rPr>
          <w:bCs/>
        </w:rPr>
        <w:t>Muudatuste eesmärk on vähendada Konk</w:t>
      </w:r>
      <w:r>
        <w:rPr>
          <w:bCs/>
        </w:rPr>
        <w:t>u</w:t>
      </w:r>
      <w:r w:rsidR="00D34354">
        <w:rPr>
          <w:bCs/>
        </w:rPr>
        <w:t>rentsiameti halduskoormust.</w:t>
      </w:r>
      <w:r w:rsidR="00D94D23">
        <w:rPr>
          <w:bCs/>
        </w:rPr>
        <w:t xml:space="preserve"> Kehtiv r</w:t>
      </w:r>
      <w:r w:rsidR="00D94D23" w:rsidRPr="00D94D23">
        <w:rPr>
          <w:bCs/>
        </w:rPr>
        <w:t xml:space="preserve">egulatsioon ei ole </w:t>
      </w:r>
      <w:ins w:id="710" w:author="Inge Mehide" w:date="2024-09-26T15:46:00Z">
        <w:r w:rsidR="0089593A" w:rsidRPr="00D94D23">
          <w:rPr>
            <w:bCs/>
          </w:rPr>
          <w:t>Eesti eripära</w:t>
        </w:r>
        <w:r w:rsidR="0089593A" w:rsidRPr="00C6386B">
          <w:rPr>
            <w:bCs/>
          </w:rPr>
          <w:t xml:space="preserve"> </w:t>
        </w:r>
        <w:r w:rsidR="0089593A" w:rsidRPr="00D94D23">
          <w:rPr>
            <w:bCs/>
          </w:rPr>
          <w:t xml:space="preserve">arvestades </w:t>
        </w:r>
      </w:ins>
      <w:r w:rsidR="00D94D23" w:rsidRPr="00D94D23">
        <w:rPr>
          <w:bCs/>
        </w:rPr>
        <w:t>proportsionaalne ja mõistlik</w:t>
      </w:r>
      <w:del w:id="711" w:author="Inge Mehide" w:date="2024-09-26T15:46:00Z">
        <w:r w:rsidR="00D94D23" w:rsidRPr="00D94D23" w:rsidDel="0089593A">
          <w:rPr>
            <w:bCs/>
          </w:rPr>
          <w:delText xml:space="preserve"> Eesti eripära</w:delText>
        </w:r>
        <w:r w:rsidR="00C6386B" w:rsidRPr="00C6386B" w:rsidDel="0089593A">
          <w:rPr>
            <w:bCs/>
          </w:rPr>
          <w:delText xml:space="preserve"> </w:delText>
        </w:r>
        <w:r w:rsidR="00C6386B" w:rsidRPr="00D94D23" w:rsidDel="0089593A">
          <w:rPr>
            <w:bCs/>
          </w:rPr>
          <w:delText>arvestades</w:delText>
        </w:r>
      </w:del>
      <w:r w:rsidR="00D94D23" w:rsidRPr="00D94D23">
        <w:rPr>
          <w:bCs/>
        </w:rPr>
        <w:t xml:space="preserve">. Kõiki Eestis tegutsevaid võrguettevõtjaid silmas pidades puudub </w:t>
      </w:r>
      <w:r w:rsidR="00D94D23">
        <w:rPr>
          <w:bCs/>
        </w:rPr>
        <w:t xml:space="preserve">vajadus </w:t>
      </w:r>
      <w:r w:rsidR="00D94D23" w:rsidRPr="00D94D23">
        <w:rPr>
          <w:bCs/>
        </w:rPr>
        <w:t>arengukavade koostamise j</w:t>
      </w:r>
      <w:r w:rsidR="00D94D23">
        <w:rPr>
          <w:bCs/>
        </w:rPr>
        <w:t>ärele</w:t>
      </w:r>
      <w:r w:rsidR="00C6386B">
        <w:rPr>
          <w:bCs/>
        </w:rPr>
        <w:t>,</w:t>
      </w:r>
      <w:r w:rsidR="00D94D23">
        <w:rPr>
          <w:bCs/>
        </w:rPr>
        <w:t xml:space="preserve"> </w:t>
      </w:r>
      <w:r w:rsidR="00D94D23" w:rsidRPr="00D94D23">
        <w:rPr>
          <w:bCs/>
        </w:rPr>
        <w:t>arvestades</w:t>
      </w:r>
      <w:r w:rsidR="00D94D23">
        <w:rPr>
          <w:bCs/>
        </w:rPr>
        <w:t xml:space="preserve"> taoliste</w:t>
      </w:r>
      <w:r w:rsidR="00D94D23" w:rsidRPr="00D94D23">
        <w:rPr>
          <w:bCs/>
        </w:rPr>
        <w:t xml:space="preserve"> ettevõtjate väiksust </w:t>
      </w:r>
      <w:r w:rsidR="00D94D23">
        <w:rPr>
          <w:bCs/>
        </w:rPr>
        <w:t xml:space="preserve">ja </w:t>
      </w:r>
      <w:del w:id="712" w:author="Inge Mehide" w:date="2024-09-26T15:41:00Z">
        <w:r w:rsidR="00D94D23" w:rsidDel="00270CE2">
          <w:rPr>
            <w:bCs/>
          </w:rPr>
          <w:delText xml:space="preserve">madalat </w:delText>
        </w:r>
      </w:del>
      <w:r w:rsidR="00D94D23" w:rsidRPr="00D94D23">
        <w:rPr>
          <w:bCs/>
        </w:rPr>
        <w:t xml:space="preserve">võrguühenduse kasutajate </w:t>
      </w:r>
      <w:ins w:id="713" w:author="Inge Mehide" w:date="2024-09-26T15:41:00Z">
        <w:r w:rsidR="00270CE2">
          <w:rPr>
            <w:bCs/>
          </w:rPr>
          <w:t xml:space="preserve">väikest </w:t>
        </w:r>
      </w:ins>
      <w:r w:rsidR="00D94D23" w:rsidRPr="00D94D23">
        <w:rPr>
          <w:bCs/>
        </w:rPr>
        <w:t>arvu.</w:t>
      </w:r>
    </w:p>
    <w:p w14:paraId="39EF2995" w14:textId="77777777" w:rsidR="00434CCE" w:rsidRPr="00AB7239" w:rsidRDefault="00434CCE" w:rsidP="00002EDA">
      <w:pPr>
        <w:tabs>
          <w:tab w:val="left" w:pos="1956"/>
        </w:tabs>
        <w:rPr>
          <w:bCs/>
        </w:rPr>
      </w:pPr>
    </w:p>
    <w:p w14:paraId="565732E2" w14:textId="0DF57C5B" w:rsidR="00434CCE" w:rsidRPr="001107B1" w:rsidRDefault="003C298E" w:rsidP="00002EDA">
      <w:pPr>
        <w:tabs>
          <w:tab w:val="left" w:pos="1956"/>
        </w:tabs>
        <w:rPr>
          <w:bCs/>
        </w:rPr>
      </w:pPr>
      <w:r w:rsidRPr="00AB7239">
        <w:rPr>
          <w:b/>
        </w:rPr>
        <w:t xml:space="preserve">Eelnõu punktiga </w:t>
      </w:r>
      <w:r w:rsidR="007E4604">
        <w:rPr>
          <w:b/>
        </w:rPr>
        <w:t>20</w:t>
      </w:r>
      <w:r w:rsidRPr="00AB7239">
        <w:rPr>
          <w:bCs/>
        </w:rPr>
        <w:t xml:space="preserve"> </w:t>
      </w:r>
      <w:r w:rsidR="00DD41DD" w:rsidRPr="00AB7239">
        <w:rPr>
          <w:bCs/>
        </w:rPr>
        <w:t>muudetakse § 66</w:t>
      </w:r>
      <w:r w:rsidR="00DD41DD" w:rsidRPr="00AB7239">
        <w:rPr>
          <w:bCs/>
          <w:vertAlign w:val="superscript"/>
        </w:rPr>
        <w:t>3</w:t>
      </w:r>
      <w:r w:rsidR="00DD41DD" w:rsidRPr="00AB7239">
        <w:rPr>
          <w:bCs/>
        </w:rPr>
        <w:t xml:space="preserve"> lõiget 3, mille koha</w:t>
      </w:r>
      <w:r w:rsidR="00596473">
        <w:rPr>
          <w:bCs/>
        </w:rPr>
        <w:t>s</w:t>
      </w:r>
      <w:r w:rsidR="00DD41DD" w:rsidRPr="00AB7239">
        <w:rPr>
          <w:bCs/>
        </w:rPr>
        <w:t xml:space="preserve">elt võib Konkurentsiamet jätta sagedusega mitteseotud tugiteenuste spetsifikatsiooni ja toodete tehniliste tingimuste hankimiseks võrguettevõtja koostatud riigihanke tingimused kooskõlastamata ja teha ettepanekuid nende muutmiseks, kui need tingimused ei taga </w:t>
      </w:r>
      <w:ins w:id="714" w:author="Inge Mehide" w:date="2024-09-30T11:38:00Z">
        <w:r w:rsidR="00C17131" w:rsidRPr="00AB7239">
          <w:rPr>
            <w:bCs/>
          </w:rPr>
          <w:t xml:space="preserve">teenuse </w:t>
        </w:r>
      </w:ins>
      <w:r w:rsidR="00DD41DD" w:rsidRPr="00AB7239">
        <w:rPr>
          <w:bCs/>
        </w:rPr>
        <w:t xml:space="preserve">kuluefektiivset </w:t>
      </w:r>
      <w:del w:id="715" w:author="Inge Mehide" w:date="2024-09-30T11:38:00Z">
        <w:r w:rsidR="00DD41DD" w:rsidRPr="00AB7239" w:rsidDel="00C17131">
          <w:rPr>
            <w:bCs/>
          </w:rPr>
          <w:delText xml:space="preserve">teenuse </w:delText>
        </w:r>
      </w:del>
      <w:r w:rsidR="00DD41DD" w:rsidRPr="00AB7239">
        <w:rPr>
          <w:bCs/>
        </w:rPr>
        <w:t>hankimist ega vasta võrdse kohtlemise ja läbipaistvuse põhimõ</w:t>
      </w:r>
      <w:del w:id="716" w:author="Inge Mehide" w:date="2024-09-26T15:54:00Z">
        <w:r w:rsidR="00DD41DD" w:rsidRPr="00AB7239" w:rsidDel="003D3D2C">
          <w:rPr>
            <w:bCs/>
          </w:rPr>
          <w:delText>t</w:delText>
        </w:r>
      </w:del>
      <w:r w:rsidR="00DD41DD" w:rsidRPr="00AB7239">
        <w:rPr>
          <w:bCs/>
        </w:rPr>
        <w:t xml:space="preserve">tetele. </w:t>
      </w:r>
      <w:r w:rsidR="001D4C63" w:rsidRPr="00AB7239">
        <w:rPr>
          <w:bCs/>
        </w:rPr>
        <w:t>M</w:t>
      </w:r>
      <w:r w:rsidR="00DD41DD" w:rsidRPr="00AB7239">
        <w:rPr>
          <w:bCs/>
        </w:rPr>
        <w:t xml:space="preserve">uudatus täiendab olemasolevat sätet </w:t>
      </w:r>
      <w:proofErr w:type="spellStart"/>
      <w:r w:rsidR="00DD41DD" w:rsidRPr="00AB7239">
        <w:rPr>
          <w:bCs/>
        </w:rPr>
        <w:t>Konkuretsiameti</w:t>
      </w:r>
      <w:proofErr w:type="spellEnd"/>
      <w:r w:rsidR="00DD41DD" w:rsidRPr="00AB7239">
        <w:rPr>
          <w:bCs/>
        </w:rPr>
        <w:t xml:space="preserve"> võimalusega jätta kooskõlastamata riigihanke tingimused, mis ei taga </w:t>
      </w:r>
      <w:del w:id="717" w:author="Inge Mehide" w:date="2024-09-26T15:55:00Z">
        <w:r w:rsidR="00DD41DD" w:rsidRPr="001107B1" w:rsidDel="003D3D2C">
          <w:rPr>
            <w:bCs/>
          </w:rPr>
          <w:delText xml:space="preserve">kuluefektiivset </w:delText>
        </w:r>
      </w:del>
      <w:r w:rsidR="00DD41DD" w:rsidRPr="001107B1">
        <w:rPr>
          <w:bCs/>
        </w:rPr>
        <w:t xml:space="preserve">teenuse </w:t>
      </w:r>
      <w:ins w:id="718" w:author="Inge Mehide" w:date="2024-09-26T15:55:00Z">
        <w:r w:rsidR="003D3D2C" w:rsidRPr="001107B1">
          <w:rPr>
            <w:bCs/>
          </w:rPr>
          <w:t xml:space="preserve">kuluefektiivset </w:t>
        </w:r>
      </w:ins>
      <w:r w:rsidR="00DD41DD" w:rsidRPr="001107B1">
        <w:rPr>
          <w:bCs/>
        </w:rPr>
        <w:t>hankimist</w:t>
      </w:r>
      <w:r w:rsidR="001D4C63" w:rsidRPr="001107B1">
        <w:rPr>
          <w:bCs/>
        </w:rPr>
        <w:t>,</w:t>
      </w:r>
      <w:r w:rsidR="00DD41DD" w:rsidRPr="001107B1">
        <w:rPr>
          <w:bCs/>
        </w:rPr>
        <w:t xml:space="preserve"> ja teha ettepanekuid tingimuste muutmiseks.</w:t>
      </w:r>
    </w:p>
    <w:p w14:paraId="126B73E4" w14:textId="77777777" w:rsidR="002F195E" w:rsidRPr="001107B1" w:rsidRDefault="002F195E" w:rsidP="00002EDA">
      <w:pPr>
        <w:tabs>
          <w:tab w:val="left" w:pos="1956"/>
        </w:tabs>
        <w:rPr>
          <w:bCs/>
        </w:rPr>
      </w:pPr>
    </w:p>
    <w:p w14:paraId="6757FD9D" w14:textId="0FBE7D6D" w:rsidR="00FF25D8" w:rsidRPr="001107B1" w:rsidRDefault="00EC5C7E" w:rsidP="00002EDA">
      <w:pPr>
        <w:tabs>
          <w:tab w:val="left" w:pos="1956"/>
        </w:tabs>
        <w:rPr>
          <w:bCs/>
        </w:rPr>
      </w:pPr>
      <w:r w:rsidRPr="001107B1">
        <w:rPr>
          <w:b/>
        </w:rPr>
        <w:t xml:space="preserve">Eelnõu punktiga </w:t>
      </w:r>
      <w:r w:rsidR="00176130" w:rsidRPr="001107B1">
        <w:rPr>
          <w:b/>
        </w:rPr>
        <w:t>2</w:t>
      </w:r>
      <w:r w:rsidR="007E4604">
        <w:rPr>
          <w:b/>
        </w:rPr>
        <w:t>1</w:t>
      </w:r>
      <w:r w:rsidRPr="001107B1">
        <w:rPr>
          <w:bCs/>
        </w:rPr>
        <w:t xml:space="preserve"> täiendatakse §</w:t>
      </w:r>
      <w:del w:id="719" w:author="Inge Mehide" w:date="2024-09-26T15:55:00Z">
        <w:r w:rsidRPr="001107B1" w:rsidDel="003D3D2C">
          <w:rPr>
            <w:bCs/>
          </w:rPr>
          <w:delText>-i</w:delText>
        </w:r>
      </w:del>
      <w:r w:rsidRPr="001107B1">
        <w:rPr>
          <w:bCs/>
        </w:rPr>
        <w:t xml:space="preserve"> 67 lõi</w:t>
      </w:r>
      <w:r w:rsidR="00DA6AD8">
        <w:rPr>
          <w:bCs/>
        </w:rPr>
        <w:t>getega</w:t>
      </w:r>
      <w:r w:rsidRPr="001107B1">
        <w:rPr>
          <w:bCs/>
        </w:rPr>
        <w:t xml:space="preserve"> </w:t>
      </w:r>
      <w:r w:rsidR="00F861EA" w:rsidRPr="000851DB">
        <w:rPr>
          <w:rFonts w:cs="Times New Roman"/>
        </w:rPr>
        <w:t>1</w:t>
      </w:r>
      <w:r w:rsidR="00F861EA" w:rsidRPr="000851DB">
        <w:rPr>
          <w:rFonts w:cs="Times New Roman"/>
          <w:vertAlign w:val="superscript"/>
        </w:rPr>
        <w:t>1</w:t>
      </w:r>
      <w:r w:rsidR="00F861EA">
        <w:rPr>
          <w:rFonts w:cs="Times New Roman"/>
        </w:rPr>
        <w:t>–1</w:t>
      </w:r>
      <w:r w:rsidR="00635409">
        <w:rPr>
          <w:rFonts w:cs="Times New Roman"/>
          <w:vertAlign w:val="superscript"/>
        </w:rPr>
        <w:t>3</w:t>
      </w:r>
      <w:r w:rsidRPr="001107B1">
        <w:rPr>
          <w:bCs/>
        </w:rPr>
        <w:t>.</w:t>
      </w:r>
    </w:p>
    <w:p w14:paraId="778099DB" w14:textId="37C49AC7" w:rsidR="00AB6545" w:rsidRDefault="00EC5C7E" w:rsidP="007B6FB1">
      <w:pPr>
        <w:tabs>
          <w:tab w:val="left" w:pos="1956"/>
        </w:tabs>
        <w:rPr>
          <w:bCs/>
        </w:rPr>
      </w:pPr>
      <w:r w:rsidRPr="001107B1">
        <w:rPr>
          <w:bCs/>
        </w:rPr>
        <w:t>Lõ</w:t>
      </w:r>
      <w:r w:rsidRPr="00F861EA">
        <w:rPr>
          <w:bCs/>
        </w:rPr>
        <w:t>i</w:t>
      </w:r>
      <w:r w:rsidR="00F861EA" w:rsidRPr="00B55036">
        <w:rPr>
          <w:bCs/>
        </w:rPr>
        <w:t xml:space="preserve">gete </w:t>
      </w:r>
      <w:r w:rsidR="00F861EA" w:rsidRPr="000851DB">
        <w:rPr>
          <w:rFonts w:cs="Times New Roman"/>
        </w:rPr>
        <w:t>1</w:t>
      </w:r>
      <w:r w:rsidR="00F861EA" w:rsidRPr="000851DB">
        <w:rPr>
          <w:rFonts w:cs="Times New Roman"/>
          <w:vertAlign w:val="superscript"/>
        </w:rPr>
        <w:t>1</w:t>
      </w:r>
      <w:r w:rsidR="00F861EA">
        <w:rPr>
          <w:rFonts w:cs="Times New Roman"/>
        </w:rPr>
        <w:t>–1</w:t>
      </w:r>
      <w:r w:rsidR="00635409">
        <w:rPr>
          <w:rFonts w:cs="Times New Roman"/>
          <w:vertAlign w:val="superscript"/>
        </w:rPr>
        <w:t>3</w:t>
      </w:r>
      <w:r w:rsidR="00F861EA" w:rsidRPr="000851DB">
        <w:rPr>
          <w:rFonts w:cs="Times New Roman"/>
        </w:rPr>
        <w:t xml:space="preserve"> </w:t>
      </w:r>
      <w:del w:id="720" w:author="Inge Mehide" w:date="2024-09-30T11:39:00Z">
        <w:r w:rsidRPr="001107B1" w:rsidDel="00C17131">
          <w:rPr>
            <w:bCs/>
          </w:rPr>
          <w:delText xml:space="preserve"> </w:delText>
        </w:r>
      </w:del>
      <w:r w:rsidRPr="001107B1">
        <w:rPr>
          <w:bCs/>
        </w:rPr>
        <w:t>kohaselt</w:t>
      </w:r>
      <w:r w:rsidRPr="00AB7239">
        <w:rPr>
          <w:bCs/>
        </w:rPr>
        <w:t xml:space="preserve"> </w:t>
      </w:r>
      <w:r w:rsidR="001D4C63" w:rsidRPr="00AB7239">
        <w:rPr>
          <w:bCs/>
        </w:rPr>
        <w:t xml:space="preserve">rajab </w:t>
      </w:r>
      <w:r w:rsidR="000D66F3" w:rsidRPr="00AB7239">
        <w:rPr>
          <w:bCs/>
        </w:rPr>
        <w:t xml:space="preserve">võrguettevõtja </w:t>
      </w:r>
      <w:r w:rsidR="00157EE7">
        <w:rPr>
          <w:bCs/>
        </w:rPr>
        <w:t xml:space="preserve">turuosalise taotluse alusel </w:t>
      </w:r>
      <w:r w:rsidR="000D66F3" w:rsidRPr="00AB7239">
        <w:rPr>
          <w:bCs/>
        </w:rPr>
        <w:t>salvestusperioodi jooksul salvestatud elektrienergia koguse kindlaksmääramiseks liitumispunkti täiendava mõõtepunkti. Salvestusperioodi jooksul salvestatud elektrienergia on seaduse § 3 punkti 22</w:t>
      </w:r>
      <w:r w:rsidR="000D66F3" w:rsidRPr="00AB7239">
        <w:rPr>
          <w:bCs/>
          <w:vertAlign w:val="superscript"/>
        </w:rPr>
        <w:t>4</w:t>
      </w:r>
      <w:r w:rsidR="000D66F3" w:rsidRPr="00AB7239">
        <w:rPr>
          <w:bCs/>
        </w:rPr>
        <w:t xml:space="preserve"> kohaselt elektrivõrgust võetud ja elektrivõrku tagasi antud elektrienergia. </w:t>
      </w:r>
      <w:r w:rsidR="00157EE7" w:rsidRPr="00157EE7">
        <w:rPr>
          <w:bCs/>
        </w:rPr>
        <w:t>Turuosaline tasub täiendava mõõtepunkti rajamise ja kasutamise eest vastavalt võrguettevõtja hinnakirjale.</w:t>
      </w:r>
      <w:r w:rsidR="002859F6">
        <w:rPr>
          <w:bCs/>
        </w:rPr>
        <w:t xml:space="preserve"> Eelduslikult on mõõtepunkti rajamise kulu </w:t>
      </w:r>
      <w:r w:rsidR="00DA5700">
        <w:rPr>
          <w:bCs/>
        </w:rPr>
        <w:t>ligikaudu</w:t>
      </w:r>
      <w:r w:rsidR="002859F6">
        <w:rPr>
          <w:bCs/>
        </w:rPr>
        <w:t xml:space="preserve"> 1000 eurot. </w:t>
      </w:r>
      <w:r w:rsidR="00157EE7" w:rsidRPr="00157EE7">
        <w:rPr>
          <w:bCs/>
        </w:rPr>
        <w:t xml:space="preserve">Mõõtepunkti kasutamise tingimustes ja mõõteandmete käitlemises lepitakse kokku liitumispunkti </w:t>
      </w:r>
      <w:del w:id="721" w:author="Inge Mehide" w:date="2024-09-30T11:39:00Z">
        <w:r w:rsidR="00157EE7" w:rsidRPr="00157EE7" w:rsidDel="00C17131">
          <w:rPr>
            <w:bCs/>
          </w:rPr>
          <w:delText xml:space="preserve">suhtes </w:delText>
        </w:r>
      </w:del>
      <w:ins w:id="722" w:author="Inge Mehide" w:date="2024-09-30T11:39:00Z">
        <w:r w:rsidR="00C17131">
          <w:rPr>
            <w:bCs/>
          </w:rPr>
          <w:t>kohta</w:t>
        </w:r>
        <w:r w:rsidR="00C17131" w:rsidRPr="00157EE7">
          <w:rPr>
            <w:bCs/>
          </w:rPr>
          <w:t xml:space="preserve"> </w:t>
        </w:r>
      </w:ins>
      <w:r w:rsidR="00157EE7" w:rsidRPr="00157EE7">
        <w:rPr>
          <w:bCs/>
        </w:rPr>
        <w:t xml:space="preserve">sõlmitud </w:t>
      </w:r>
      <w:commentRangeStart w:id="723"/>
      <w:r w:rsidR="00157EE7" w:rsidRPr="00157EE7">
        <w:rPr>
          <w:bCs/>
        </w:rPr>
        <w:t>võrgulepingus</w:t>
      </w:r>
      <w:commentRangeEnd w:id="723"/>
      <w:r w:rsidR="007976AC">
        <w:rPr>
          <w:rStyle w:val="Kommentaariviide"/>
          <w:rFonts w:asciiTheme="minorHAnsi" w:hAnsiTheme="minorHAnsi"/>
        </w:rPr>
        <w:commentReference w:id="723"/>
      </w:r>
      <w:r w:rsidR="00157EE7">
        <w:rPr>
          <w:bCs/>
        </w:rPr>
        <w:t>.</w:t>
      </w:r>
    </w:p>
    <w:p w14:paraId="54EA81E5" w14:textId="77777777" w:rsidR="00176130" w:rsidRDefault="00176130" w:rsidP="007B6FB1">
      <w:pPr>
        <w:tabs>
          <w:tab w:val="left" w:pos="1956"/>
        </w:tabs>
        <w:rPr>
          <w:bCs/>
        </w:rPr>
      </w:pPr>
    </w:p>
    <w:p w14:paraId="1A08D389" w14:textId="25DDB8FE" w:rsidR="00F94FD8" w:rsidRDefault="00176130" w:rsidP="007B6FB1">
      <w:pPr>
        <w:tabs>
          <w:tab w:val="left" w:pos="1956"/>
        </w:tabs>
        <w:rPr>
          <w:bCs/>
        </w:rPr>
      </w:pPr>
      <w:r w:rsidRPr="00B55036">
        <w:rPr>
          <w:b/>
        </w:rPr>
        <w:t>Eelnõu punktiga 2</w:t>
      </w:r>
      <w:r w:rsidR="007E4604">
        <w:rPr>
          <w:b/>
        </w:rPr>
        <w:t>2</w:t>
      </w:r>
      <w:r w:rsidRPr="00B55036">
        <w:rPr>
          <w:b/>
        </w:rPr>
        <w:t xml:space="preserve"> </w:t>
      </w:r>
      <w:r>
        <w:rPr>
          <w:b/>
        </w:rPr>
        <w:t xml:space="preserve">muudetakse </w:t>
      </w:r>
      <w:r>
        <w:rPr>
          <w:bCs/>
        </w:rPr>
        <w:t xml:space="preserve">§ </w:t>
      </w:r>
      <w:r w:rsidRPr="00B55036">
        <w:rPr>
          <w:bCs/>
        </w:rPr>
        <w:t>67 lõike 6</w:t>
      </w:r>
      <w:r>
        <w:rPr>
          <w:bCs/>
        </w:rPr>
        <w:t xml:space="preserve"> esimest lauset selliselt, et võrguettevõtja peab paigaldama turuosalise soovil </w:t>
      </w:r>
      <w:commentRangeStart w:id="724"/>
      <w:r>
        <w:rPr>
          <w:bCs/>
        </w:rPr>
        <w:t>tehniliselt keerukama mõõteseadme</w:t>
      </w:r>
      <w:commentRangeEnd w:id="724"/>
      <w:r w:rsidR="00080A9A">
        <w:rPr>
          <w:rStyle w:val="Kommentaariviide"/>
          <w:rFonts w:asciiTheme="minorHAnsi" w:hAnsiTheme="minorHAnsi"/>
        </w:rPr>
        <w:commentReference w:id="724"/>
      </w:r>
      <w:commentRangeStart w:id="725"/>
      <w:del w:id="726" w:author="Inge Mehide" w:date="2024-09-26T15:57:00Z">
        <w:r w:rsidDel="00F368DE">
          <w:rPr>
            <w:bCs/>
          </w:rPr>
          <w:delText>, kui turuosaline seda soovib</w:delText>
        </w:r>
      </w:del>
      <w:commentRangeEnd w:id="725"/>
      <w:r w:rsidR="00F368DE">
        <w:rPr>
          <w:rStyle w:val="Kommentaariviide"/>
          <w:rFonts w:asciiTheme="minorHAnsi" w:hAnsiTheme="minorHAnsi"/>
        </w:rPr>
        <w:commentReference w:id="725"/>
      </w:r>
      <w:r>
        <w:rPr>
          <w:bCs/>
        </w:rPr>
        <w:t xml:space="preserve">. Muudatus on vajalik, et </w:t>
      </w:r>
      <w:del w:id="727" w:author="Inge Mehide" w:date="2024-09-26T16:00:00Z">
        <w:r w:rsidDel="00F368DE">
          <w:rPr>
            <w:bCs/>
          </w:rPr>
          <w:delText xml:space="preserve">võimaldada </w:delText>
        </w:r>
      </w:del>
      <w:r>
        <w:rPr>
          <w:bCs/>
        </w:rPr>
        <w:t>turuosalis</w:t>
      </w:r>
      <w:ins w:id="728" w:author="Inge Mehide" w:date="2024-09-26T16:00:00Z">
        <w:r w:rsidR="00F368DE">
          <w:rPr>
            <w:bCs/>
          </w:rPr>
          <w:t>ed</w:t>
        </w:r>
      </w:ins>
      <w:del w:id="729" w:author="Inge Mehide" w:date="2024-09-26T16:00:00Z">
        <w:r w:rsidDel="00F368DE">
          <w:rPr>
            <w:bCs/>
          </w:rPr>
          <w:delText>tele</w:delText>
        </w:r>
      </w:del>
      <w:ins w:id="730" w:author="Inge Mehide" w:date="2024-09-26T16:00:00Z">
        <w:r w:rsidR="00F368DE">
          <w:rPr>
            <w:bCs/>
          </w:rPr>
          <w:t xml:space="preserve"> saaksid</w:t>
        </w:r>
      </w:ins>
      <w:r>
        <w:rPr>
          <w:bCs/>
        </w:rPr>
        <w:t xml:space="preserve"> näiteks tarbimis</w:t>
      </w:r>
      <w:del w:id="731" w:author="Inge Mehide" w:date="2024-09-26T15:59:00Z">
        <w:r w:rsidDel="00F368DE">
          <w:rPr>
            <w:bCs/>
          </w:rPr>
          <w:delText>e</w:delText>
        </w:r>
      </w:del>
      <w:r>
        <w:rPr>
          <w:bCs/>
        </w:rPr>
        <w:t>kaja kasutusele võtmis</w:t>
      </w:r>
      <w:ins w:id="732" w:author="Inge Mehide" w:date="2024-09-26T16:01:00Z">
        <w:r w:rsidR="00F368DE">
          <w:rPr>
            <w:bCs/>
          </w:rPr>
          <w:t>t</w:t>
        </w:r>
      </w:ins>
      <w:del w:id="733" w:author="Inge Mehide" w:date="2024-09-26T16:01:00Z">
        <w:r w:rsidDel="00F368DE">
          <w:rPr>
            <w:bCs/>
          </w:rPr>
          <w:delText>eks</w:delText>
        </w:r>
      </w:del>
      <w:r>
        <w:rPr>
          <w:bCs/>
        </w:rPr>
        <w:t xml:space="preserve"> </w:t>
      </w:r>
      <w:del w:id="734" w:author="Inge Mehide" w:date="2024-09-26T16:01:00Z">
        <w:r w:rsidDel="00F368DE">
          <w:rPr>
            <w:bCs/>
          </w:rPr>
          <w:delText xml:space="preserve">üksühele mõistetavalt </w:delText>
        </w:r>
      </w:del>
      <w:ins w:id="735" w:author="Inge Mehide" w:date="2024-09-26T16:01:00Z">
        <w:r w:rsidR="00F368DE">
          <w:rPr>
            <w:bCs/>
          </w:rPr>
          <w:t xml:space="preserve">võimaldava </w:t>
        </w:r>
      </w:ins>
      <w:r>
        <w:rPr>
          <w:bCs/>
        </w:rPr>
        <w:t>keerukama mõõteseadme</w:t>
      </w:r>
      <w:del w:id="736" w:author="Inge Mehide" w:date="2024-09-26T16:01:00Z">
        <w:r w:rsidDel="00F368DE">
          <w:rPr>
            <w:bCs/>
          </w:rPr>
          <w:delText xml:space="preserve"> paigaldamist</w:delText>
        </w:r>
      </w:del>
      <w:r>
        <w:rPr>
          <w:bCs/>
        </w:rPr>
        <w:t xml:space="preserve">. </w:t>
      </w:r>
      <w:del w:id="737" w:author="Inge Mehide" w:date="2024-09-26T16:02:00Z">
        <w:r w:rsidDel="00F368DE">
          <w:rPr>
            <w:bCs/>
          </w:rPr>
          <w:delText xml:space="preserve">Täna  </w:delText>
        </w:r>
      </w:del>
      <w:ins w:id="738" w:author="Inge Mehide" w:date="2024-09-26T16:02:00Z">
        <w:r w:rsidR="00F368DE">
          <w:rPr>
            <w:bCs/>
          </w:rPr>
          <w:t xml:space="preserve">Praegu </w:t>
        </w:r>
      </w:ins>
      <w:r>
        <w:rPr>
          <w:bCs/>
        </w:rPr>
        <w:t>võrguettevõtja alati keerukama</w:t>
      </w:r>
      <w:ins w:id="739" w:author="Inge Mehide" w:date="2024-09-26T16:05:00Z">
        <w:r w:rsidR="00E31625">
          <w:rPr>
            <w:bCs/>
          </w:rPr>
          <w:t>t</w:t>
        </w:r>
      </w:ins>
      <w:r>
        <w:rPr>
          <w:bCs/>
        </w:rPr>
        <w:t xml:space="preserve"> mõõtesead</w:t>
      </w:r>
      <w:ins w:id="740" w:author="Inge Mehide" w:date="2024-09-26T16:05:00Z">
        <w:r w:rsidR="00E31625">
          <w:rPr>
            <w:bCs/>
          </w:rPr>
          <w:t>et</w:t>
        </w:r>
      </w:ins>
      <w:del w:id="741" w:author="Inge Mehide" w:date="2024-09-26T16:05:00Z">
        <w:r w:rsidDel="00E31625">
          <w:rPr>
            <w:bCs/>
          </w:rPr>
          <w:delText>me</w:delText>
        </w:r>
      </w:del>
      <w:r>
        <w:rPr>
          <w:bCs/>
        </w:rPr>
        <w:t xml:space="preserve"> </w:t>
      </w:r>
      <w:ins w:id="742" w:author="Inge Mehide" w:date="2024-09-26T16:05:00Z">
        <w:r w:rsidR="00E31625">
          <w:rPr>
            <w:bCs/>
          </w:rPr>
          <w:t xml:space="preserve">ei </w:t>
        </w:r>
      </w:ins>
      <w:r>
        <w:rPr>
          <w:bCs/>
        </w:rPr>
        <w:t>paigalda</w:t>
      </w:r>
      <w:del w:id="743" w:author="Inge Mehide" w:date="2024-09-26T16:05:00Z">
        <w:r w:rsidDel="00E31625">
          <w:rPr>
            <w:bCs/>
          </w:rPr>
          <w:delText>mist ei teosta</w:delText>
        </w:r>
      </w:del>
      <w:r>
        <w:rPr>
          <w:bCs/>
        </w:rPr>
        <w:t xml:space="preserve">, kuna </w:t>
      </w:r>
      <w:r w:rsidR="006E5F34">
        <w:rPr>
          <w:bCs/>
        </w:rPr>
        <w:t xml:space="preserve">seadus ei kohusta seda </w:t>
      </w:r>
      <w:del w:id="744" w:author="Inge Mehide" w:date="2024-09-26T16:05:00Z">
        <w:r w:rsidR="006E5F34" w:rsidDel="00E31625">
          <w:rPr>
            <w:bCs/>
          </w:rPr>
          <w:delText xml:space="preserve">täna </w:delText>
        </w:r>
      </w:del>
      <w:r w:rsidR="006E5F34">
        <w:rPr>
          <w:bCs/>
        </w:rPr>
        <w:t>tegema.</w:t>
      </w:r>
    </w:p>
    <w:p w14:paraId="539435B7" w14:textId="77777777" w:rsidR="00FA0001" w:rsidRPr="00AB7239" w:rsidRDefault="00FA0001" w:rsidP="00002EDA">
      <w:pPr>
        <w:tabs>
          <w:tab w:val="left" w:pos="1956"/>
        </w:tabs>
        <w:rPr>
          <w:bCs/>
        </w:rPr>
      </w:pPr>
    </w:p>
    <w:p w14:paraId="07B450F1" w14:textId="5DE56DCB" w:rsidR="00FA0001" w:rsidRPr="00AB7239" w:rsidRDefault="0096106D" w:rsidP="00002EDA">
      <w:pPr>
        <w:tabs>
          <w:tab w:val="left" w:pos="1956"/>
        </w:tabs>
        <w:rPr>
          <w:bCs/>
        </w:rPr>
      </w:pPr>
      <w:r w:rsidRPr="00AB7239">
        <w:rPr>
          <w:b/>
        </w:rPr>
        <w:t>Eelnõu punkti</w:t>
      </w:r>
      <w:r w:rsidR="00CD35A1">
        <w:rPr>
          <w:b/>
        </w:rPr>
        <w:t>ga</w:t>
      </w:r>
      <w:r w:rsidRPr="00AB7239">
        <w:rPr>
          <w:b/>
        </w:rPr>
        <w:t xml:space="preserve"> </w:t>
      </w:r>
      <w:r w:rsidR="00EE3C16">
        <w:rPr>
          <w:b/>
        </w:rPr>
        <w:t>2</w:t>
      </w:r>
      <w:r w:rsidR="007E4604">
        <w:rPr>
          <w:b/>
        </w:rPr>
        <w:t>4</w:t>
      </w:r>
      <w:r w:rsidRPr="00AB7239">
        <w:rPr>
          <w:bCs/>
        </w:rPr>
        <w:t xml:space="preserve"> täiendatakse § 71 lõi</w:t>
      </w:r>
      <w:r w:rsidR="008516C5">
        <w:rPr>
          <w:bCs/>
        </w:rPr>
        <w:t>gete</w:t>
      </w:r>
      <w:r w:rsidRPr="00AB7239">
        <w:rPr>
          <w:bCs/>
        </w:rPr>
        <w:t>ga 10</w:t>
      </w:r>
      <w:r w:rsidRPr="00AB7239">
        <w:rPr>
          <w:bCs/>
          <w:vertAlign w:val="superscript"/>
        </w:rPr>
        <w:t>1</w:t>
      </w:r>
      <w:r w:rsidR="00EE3C16">
        <w:rPr>
          <w:bCs/>
        </w:rPr>
        <w:t xml:space="preserve"> ja 10</w:t>
      </w:r>
      <w:r w:rsidR="00EE3C16">
        <w:rPr>
          <w:bCs/>
          <w:vertAlign w:val="superscript"/>
        </w:rPr>
        <w:t>2</w:t>
      </w:r>
      <w:r w:rsidRPr="00AB7239">
        <w:rPr>
          <w:bCs/>
        </w:rPr>
        <w:t xml:space="preserve">. </w:t>
      </w:r>
    </w:p>
    <w:p w14:paraId="2B1E979E" w14:textId="7301DAEA" w:rsidR="00FF25D8" w:rsidRPr="00AB7239" w:rsidRDefault="0096106D" w:rsidP="00002EDA">
      <w:pPr>
        <w:tabs>
          <w:tab w:val="left" w:pos="1956"/>
        </w:tabs>
        <w:rPr>
          <w:bCs/>
        </w:rPr>
      </w:pPr>
      <w:r w:rsidRPr="001107B1">
        <w:rPr>
          <w:bCs/>
        </w:rPr>
        <w:t>Lõige 10</w:t>
      </w:r>
      <w:r w:rsidRPr="001107B1">
        <w:rPr>
          <w:bCs/>
          <w:vertAlign w:val="superscript"/>
        </w:rPr>
        <w:t>1</w:t>
      </w:r>
      <w:r w:rsidRPr="001107B1">
        <w:rPr>
          <w:bCs/>
        </w:rPr>
        <w:t xml:space="preserve"> sätestab</w:t>
      </w:r>
      <w:r w:rsidRPr="00AB7239">
        <w:rPr>
          <w:bCs/>
        </w:rPr>
        <w:t>, et salvestusperioodi</w:t>
      </w:r>
      <w:r w:rsidR="007B6FB1" w:rsidRPr="00AB7239">
        <w:rPr>
          <w:bCs/>
        </w:rPr>
        <w:t xml:space="preserve"> vältel</w:t>
      </w:r>
      <w:r w:rsidRPr="00AB7239">
        <w:rPr>
          <w:bCs/>
        </w:rPr>
        <w:t xml:space="preserve"> (</w:t>
      </w:r>
      <w:ins w:id="745" w:author="Inge Mehide" w:date="2024-09-30T11:41:00Z">
        <w:r w:rsidR="00C17131">
          <w:rPr>
            <w:bCs/>
          </w:rPr>
          <w:t>üks</w:t>
        </w:r>
      </w:ins>
      <w:del w:id="746" w:author="Inge Mehide" w:date="2024-09-30T11:41:00Z">
        <w:r w:rsidRPr="00AB7239" w:rsidDel="00C17131">
          <w:rPr>
            <w:bCs/>
          </w:rPr>
          <w:delText>1</w:delText>
        </w:r>
      </w:del>
      <w:r w:rsidRPr="00AB7239">
        <w:rPr>
          <w:bCs/>
        </w:rPr>
        <w:t xml:space="preserve"> kuu) elektrivõrgust </w:t>
      </w:r>
      <w:r w:rsidR="007B6FB1" w:rsidRPr="00AB7239">
        <w:rPr>
          <w:bCs/>
        </w:rPr>
        <w:t>salvestatud elektrienergia eest samal perioodil elektrivõrku tagastatud elektrienergia koguse ulatuses</w:t>
      </w:r>
      <w:r w:rsidRPr="00AB7239">
        <w:rPr>
          <w:bCs/>
        </w:rPr>
        <w:t xml:space="preserve"> edastamistasu ei võeta</w:t>
      </w:r>
      <w:r w:rsidR="00AD5112" w:rsidRPr="00AD5112">
        <w:rPr>
          <w:bCs/>
        </w:rPr>
        <w:t xml:space="preserve"> </w:t>
      </w:r>
      <w:r w:rsidR="00AD5112">
        <w:rPr>
          <w:bCs/>
        </w:rPr>
        <w:t>juhul</w:t>
      </w:r>
      <w:ins w:id="747" w:author="Inge Mehide" w:date="2024-09-26T16:06:00Z">
        <w:r w:rsidR="00E31625">
          <w:rPr>
            <w:bCs/>
          </w:rPr>
          <w:t>,</w:t>
        </w:r>
      </w:ins>
      <w:r w:rsidR="00AD5112">
        <w:rPr>
          <w:bCs/>
        </w:rPr>
        <w:t xml:space="preserve"> kui salvestatud elektrienergia</w:t>
      </w:r>
      <w:r w:rsidR="008F0A1E">
        <w:rPr>
          <w:bCs/>
        </w:rPr>
        <w:t xml:space="preserve"> tarbimise ja tootmise</w:t>
      </w:r>
      <w:r w:rsidR="00AD5112">
        <w:rPr>
          <w:bCs/>
        </w:rPr>
        <w:t xml:space="preserve"> kogus</w:t>
      </w:r>
      <w:r w:rsidR="00D571B9">
        <w:rPr>
          <w:bCs/>
        </w:rPr>
        <w:t>ed</w:t>
      </w:r>
      <w:r w:rsidR="00AD5112">
        <w:rPr>
          <w:bCs/>
        </w:rPr>
        <w:t xml:space="preserve"> on eristatav</w:t>
      </w:r>
      <w:r w:rsidR="00D571B9">
        <w:rPr>
          <w:bCs/>
        </w:rPr>
        <w:t>ad</w:t>
      </w:r>
      <w:r w:rsidRPr="00AB7239">
        <w:rPr>
          <w:bCs/>
        </w:rPr>
        <w:t xml:space="preserve">. </w:t>
      </w:r>
      <w:r w:rsidR="007B6FB1" w:rsidRPr="00AB7239">
        <w:rPr>
          <w:bCs/>
        </w:rPr>
        <w:t>Muudatuse eesmärk on edendada energiasalve</w:t>
      </w:r>
      <w:r w:rsidR="00AB7239" w:rsidRPr="00AB7239">
        <w:rPr>
          <w:bCs/>
        </w:rPr>
        <w:t>s</w:t>
      </w:r>
      <w:r w:rsidR="007B6FB1" w:rsidRPr="00AB7239">
        <w:rPr>
          <w:bCs/>
        </w:rPr>
        <w:t>tusüksuste rajamist</w:t>
      </w:r>
      <w:ins w:id="748" w:author="Inge Mehide" w:date="2024-09-30T11:42:00Z">
        <w:r w:rsidR="00C17131">
          <w:rPr>
            <w:bCs/>
          </w:rPr>
          <w:t xml:space="preserve"> ja</w:t>
        </w:r>
      </w:ins>
      <w:del w:id="749" w:author="Inge Mehide" w:date="2024-09-30T11:42:00Z">
        <w:r w:rsidR="007B6FB1" w:rsidRPr="00AB7239" w:rsidDel="00C17131">
          <w:rPr>
            <w:bCs/>
          </w:rPr>
          <w:delText>,</w:delText>
        </w:r>
      </w:del>
      <w:r w:rsidR="007B6FB1" w:rsidRPr="00AB7239">
        <w:rPr>
          <w:bCs/>
        </w:rPr>
        <w:t xml:space="preserve"> osalemist elektriturul </w:t>
      </w:r>
      <w:ins w:id="750" w:author="Inge Mehide" w:date="2024-09-30T11:42:00Z">
        <w:r w:rsidR="00C17131">
          <w:rPr>
            <w:bCs/>
          </w:rPr>
          <w:t>ning</w:t>
        </w:r>
      </w:ins>
      <w:del w:id="751" w:author="Inge Mehide" w:date="2024-09-30T11:42:00Z">
        <w:r w:rsidR="007B6FB1" w:rsidRPr="00AB7239" w:rsidDel="00C17131">
          <w:rPr>
            <w:bCs/>
          </w:rPr>
          <w:delText>ja</w:delText>
        </w:r>
      </w:del>
      <w:r w:rsidR="007B6FB1" w:rsidRPr="00AB7239">
        <w:rPr>
          <w:bCs/>
        </w:rPr>
        <w:t xml:space="preserve"> </w:t>
      </w:r>
      <w:ins w:id="752" w:author="Inge Mehide" w:date="2024-09-26T16:07:00Z">
        <w:r w:rsidR="00E31625">
          <w:rPr>
            <w:bCs/>
          </w:rPr>
          <w:t xml:space="preserve">tekitada </w:t>
        </w:r>
      </w:ins>
      <w:del w:id="753" w:author="Inge Mehide" w:date="2024-09-26T16:07:00Z">
        <w:r w:rsidR="007B6FB1" w:rsidRPr="00AB7239" w:rsidDel="00E31625">
          <w:rPr>
            <w:bCs/>
          </w:rPr>
          <w:delText xml:space="preserve">võrreldes </w:delText>
        </w:r>
      </w:del>
      <w:r w:rsidR="007B6FB1" w:rsidRPr="00AB7239">
        <w:rPr>
          <w:bCs/>
        </w:rPr>
        <w:t xml:space="preserve">elektritootjatega </w:t>
      </w:r>
      <w:del w:id="754" w:author="Inge Mehide" w:date="2024-09-26T16:07:00Z">
        <w:r w:rsidR="007B6FB1" w:rsidRPr="00AB7239" w:rsidDel="00E31625">
          <w:rPr>
            <w:bCs/>
          </w:rPr>
          <w:delText xml:space="preserve">samaväärse </w:delText>
        </w:r>
      </w:del>
      <w:ins w:id="755" w:author="Inge Mehide" w:date="2024-09-26T16:07:00Z">
        <w:r w:rsidR="00E31625" w:rsidRPr="00AB7239">
          <w:rPr>
            <w:bCs/>
          </w:rPr>
          <w:t>samaväär</w:t>
        </w:r>
        <w:r w:rsidR="00E31625">
          <w:rPr>
            <w:bCs/>
          </w:rPr>
          <w:t>n</w:t>
        </w:r>
        <w:r w:rsidR="00E31625" w:rsidRPr="00AB7239">
          <w:rPr>
            <w:bCs/>
          </w:rPr>
          <w:t xml:space="preserve">e </w:t>
        </w:r>
      </w:ins>
      <w:r w:rsidR="007B6FB1" w:rsidRPr="00AB7239">
        <w:rPr>
          <w:bCs/>
        </w:rPr>
        <w:t>konkurents</w:t>
      </w:r>
      <w:del w:id="756" w:author="Inge Mehide" w:date="2024-09-26T16:07:00Z">
        <w:r w:rsidR="007B6FB1" w:rsidRPr="00AB7239" w:rsidDel="00E31625">
          <w:rPr>
            <w:bCs/>
          </w:rPr>
          <w:delText>i</w:delText>
        </w:r>
      </w:del>
      <w:r w:rsidR="007B6FB1" w:rsidRPr="00AB7239">
        <w:rPr>
          <w:bCs/>
        </w:rPr>
        <w:t xml:space="preserve"> </w:t>
      </w:r>
      <w:del w:id="757" w:author="Inge Mehide" w:date="2024-09-26T16:08:00Z">
        <w:r w:rsidR="007B6FB1" w:rsidRPr="00AB7239" w:rsidDel="00E31625">
          <w:rPr>
            <w:bCs/>
          </w:rPr>
          <w:delText xml:space="preserve">tekitamine </w:delText>
        </w:r>
      </w:del>
      <w:proofErr w:type="spellStart"/>
      <w:r w:rsidR="007B6FB1" w:rsidRPr="00AB7239">
        <w:rPr>
          <w:bCs/>
        </w:rPr>
        <w:t>topelt</w:t>
      </w:r>
      <w:r w:rsidR="004A421A">
        <w:rPr>
          <w:bCs/>
        </w:rPr>
        <w:t>maksusta</w:t>
      </w:r>
      <w:r w:rsidR="007B6FB1" w:rsidRPr="00AB7239">
        <w:rPr>
          <w:bCs/>
        </w:rPr>
        <w:t>mise</w:t>
      </w:r>
      <w:proofErr w:type="spellEnd"/>
      <w:r w:rsidR="007B6FB1" w:rsidRPr="00AB7239">
        <w:rPr>
          <w:bCs/>
        </w:rPr>
        <w:t xml:space="preserve"> k</w:t>
      </w:r>
      <w:r w:rsidR="00AB7239" w:rsidRPr="00AB7239">
        <w:rPr>
          <w:bCs/>
        </w:rPr>
        <w:t>aota</w:t>
      </w:r>
      <w:r w:rsidR="007B6FB1" w:rsidRPr="00AB7239">
        <w:rPr>
          <w:bCs/>
        </w:rPr>
        <w:t>mise ja seeläbi energia</w:t>
      </w:r>
      <w:r w:rsidR="00AB7239" w:rsidRPr="00AB7239">
        <w:rPr>
          <w:bCs/>
        </w:rPr>
        <w:t>salvestus</w:t>
      </w:r>
      <w:r w:rsidR="007B6FB1" w:rsidRPr="00AB7239">
        <w:rPr>
          <w:bCs/>
        </w:rPr>
        <w:t xml:space="preserve">üksuste </w:t>
      </w:r>
      <w:r w:rsidR="00AB7239" w:rsidRPr="00AB7239">
        <w:rPr>
          <w:bCs/>
        </w:rPr>
        <w:t>käita</w:t>
      </w:r>
      <w:r w:rsidR="007B6FB1" w:rsidRPr="00AB7239">
        <w:rPr>
          <w:bCs/>
        </w:rPr>
        <w:t>miskulude vähendamise</w:t>
      </w:r>
      <w:r w:rsidR="00AB7239" w:rsidRPr="00AB7239">
        <w:rPr>
          <w:bCs/>
        </w:rPr>
        <w:t xml:space="preserve"> kaudu</w:t>
      </w:r>
      <w:r w:rsidR="007B6FB1" w:rsidRPr="00AB7239">
        <w:rPr>
          <w:bCs/>
        </w:rPr>
        <w:t xml:space="preserve">. </w:t>
      </w:r>
      <w:r w:rsidRPr="00AB7239">
        <w:rPr>
          <w:bCs/>
        </w:rPr>
        <w:t>Näiteks kui energiasalve</w:t>
      </w:r>
      <w:r w:rsidR="00AB7239" w:rsidRPr="00AB7239">
        <w:rPr>
          <w:bCs/>
        </w:rPr>
        <w:t>s</w:t>
      </w:r>
      <w:r w:rsidRPr="00AB7239">
        <w:rPr>
          <w:bCs/>
        </w:rPr>
        <w:t xml:space="preserve">tusüksus tarbib elektrivõrgust 100 ühikut elektrienergiat ja tagastab </w:t>
      </w:r>
      <w:ins w:id="758" w:author="Inge Mehide" w:date="2024-09-26T16:09:00Z">
        <w:r w:rsidR="00E31625" w:rsidRPr="00AB7239">
          <w:rPr>
            <w:bCs/>
          </w:rPr>
          <w:t xml:space="preserve">sellest </w:t>
        </w:r>
      </w:ins>
      <w:r w:rsidR="00AB7239" w:rsidRPr="00AB7239">
        <w:rPr>
          <w:bCs/>
        </w:rPr>
        <w:t>salvestus</w:t>
      </w:r>
      <w:r w:rsidRPr="00AB7239">
        <w:rPr>
          <w:bCs/>
        </w:rPr>
        <w:t xml:space="preserve">perioodi jooksul </w:t>
      </w:r>
      <w:del w:id="759" w:author="Inge Mehide" w:date="2024-09-26T16:09:00Z">
        <w:r w:rsidRPr="00AB7239" w:rsidDel="00E31625">
          <w:rPr>
            <w:bCs/>
          </w:rPr>
          <w:delText xml:space="preserve">sellest </w:delText>
        </w:r>
      </w:del>
      <w:ins w:id="760" w:author="Inge Mehide" w:date="2024-09-26T16:10:00Z">
        <w:r w:rsidR="00E31625" w:rsidRPr="00AB7239">
          <w:rPr>
            <w:bCs/>
          </w:rPr>
          <w:t xml:space="preserve">võrku </w:t>
        </w:r>
      </w:ins>
      <w:r w:rsidRPr="00AB7239">
        <w:rPr>
          <w:bCs/>
        </w:rPr>
        <w:t>80 ühikut elektrienergiat</w:t>
      </w:r>
      <w:del w:id="761" w:author="Inge Mehide" w:date="2024-09-26T16:10:00Z">
        <w:r w:rsidRPr="00AB7239" w:rsidDel="00E31625">
          <w:rPr>
            <w:bCs/>
          </w:rPr>
          <w:delText xml:space="preserve"> võrku</w:delText>
        </w:r>
      </w:del>
      <w:r w:rsidRPr="00AB7239">
        <w:rPr>
          <w:bCs/>
        </w:rPr>
        <w:t>, siis maksab energiasalvestusüksus 100 – 80 = 20 ühiku elektrienergia eest edas</w:t>
      </w:r>
      <w:r w:rsidR="00C64851" w:rsidRPr="00AB7239">
        <w:rPr>
          <w:bCs/>
        </w:rPr>
        <w:t>tamis</w:t>
      </w:r>
      <w:r w:rsidRPr="00AB7239">
        <w:rPr>
          <w:bCs/>
        </w:rPr>
        <w:t xml:space="preserve">tasu. Muudatus on vajalik, kuna </w:t>
      </w:r>
      <w:r w:rsidR="00AB7239" w:rsidRPr="00AB7239">
        <w:rPr>
          <w:bCs/>
        </w:rPr>
        <w:t xml:space="preserve">praeguste </w:t>
      </w:r>
      <w:r w:rsidRPr="00AB7239">
        <w:rPr>
          <w:bCs/>
        </w:rPr>
        <w:t>tariifi</w:t>
      </w:r>
      <w:r w:rsidR="00AB7239" w:rsidRPr="00AB7239">
        <w:rPr>
          <w:bCs/>
        </w:rPr>
        <w:t>-</w:t>
      </w:r>
      <w:r w:rsidRPr="00AB7239">
        <w:rPr>
          <w:bCs/>
        </w:rPr>
        <w:t xml:space="preserve"> ja tasusüsteemid</w:t>
      </w:r>
      <w:r w:rsidR="00AB7239" w:rsidRPr="00AB7239">
        <w:rPr>
          <w:bCs/>
        </w:rPr>
        <w:t>ega</w:t>
      </w:r>
      <w:r w:rsidRPr="00AB7239">
        <w:rPr>
          <w:bCs/>
        </w:rPr>
        <w:t xml:space="preserve"> maksusta</w:t>
      </w:r>
      <w:r w:rsidR="00AB7239" w:rsidRPr="00AB7239">
        <w:rPr>
          <w:bCs/>
        </w:rPr>
        <w:t>takse</w:t>
      </w:r>
      <w:r w:rsidRPr="00AB7239">
        <w:rPr>
          <w:bCs/>
        </w:rPr>
        <w:t xml:space="preserve"> energia</w:t>
      </w:r>
      <w:r w:rsidR="00AB7239" w:rsidRPr="00AB7239">
        <w:rPr>
          <w:bCs/>
        </w:rPr>
        <w:t>salvestus</w:t>
      </w:r>
      <w:r w:rsidRPr="00AB7239">
        <w:rPr>
          <w:bCs/>
        </w:rPr>
        <w:t xml:space="preserve">üksuste </w:t>
      </w:r>
      <w:r w:rsidR="00AB7239" w:rsidRPr="00AB7239">
        <w:rPr>
          <w:bCs/>
        </w:rPr>
        <w:t xml:space="preserve">käitamist </w:t>
      </w:r>
      <w:r w:rsidR="007B6FB1" w:rsidRPr="00AB7239">
        <w:rPr>
          <w:bCs/>
        </w:rPr>
        <w:t>topelt</w:t>
      </w:r>
      <w:r w:rsidR="00C64851" w:rsidRPr="00AB7239">
        <w:rPr>
          <w:bCs/>
        </w:rPr>
        <w:t xml:space="preserve"> ja see seab turubarjääri energiasalvestusüksuste rajamisele</w:t>
      </w:r>
      <w:r w:rsidR="007B6FB1" w:rsidRPr="00AB7239">
        <w:rPr>
          <w:bCs/>
        </w:rPr>
        <w:t xml:space="preserve"> ning elektriturul osalemisele</w:t>
      </w:r>
      <w:r w:rsidRPr="00AB7239">
        <w:rPr>
          <w:bCs/>
        </w:rPr>
        <w:t xml:space="preserve">. Kuna </w:t>
      </w:r>
      <w:del w:id="762" w:author="Inge Mehide" w:date="2024-09-26T16:10:00Z">
        <w:r w:rsidR="00AB7239" w:rsidRPr="00AB7239" w:rsidDel="00E31625">
          <w:rPr>
            <w:bCs/>
          </w:rPr>
          <w:delText xml:space="preserve">eelmises </w:delText>
        </w:r>
      </w:del>
      <w:ins w:id="763" w:author="Inge Mehide" w:date="2024-09-26T16:10:00Z">
        <w:r w:rsidR="00E31625">
          <w:rPr>
            <w:bCs/>
          </w:rPr>
          <w:t>toodud</w:t>
        </w:r>
        <w:r w:rsidR="00E31625" w:rsidRPr="00AB7239">
          <w:rPr>
            <w:bCs/>
          </w:rPr>
          <w:t xml:space="preserve"> </w:t>
        </w:r>
      </w:ins>
      <w:r w:rsidRPr="00AB7239">
        <w:rPr>
          <w:bCs/>
        </w:rPr>
        <w:t>näite</w:t>
      </w:r>
      <w:r w:rsidR="00AB7239" w:rsidRPr="00AB7239">
        <w:rPr>
          <w:bCs/>
        </w:rPr>
        <w:t>s tarbib</w:t>
      </w:r>
      <w:r w:rsidRPr="00AB7239">
        <w:rPr>
          <w:bCs/>
        </w:rPr>
        <w:t xml:space="preserve"> võrku tagastatud 80 ühikut elektrienergiat ära </w:t>
      </w:r>
      <w:r w:rsidR="007B6FB1" w:rsidRPr="00AB7239">
        <w:rPr>
          <w:bCs/>
        </w:rPr>
        <w:t>lõpp</w:t>
      </w:r>
      <w:r w:rsidRPr="00AB7239">
        <w:rPr>
          <w:bCs/>
        </w:rPr>
        <w:t>tarbija, siis on tagatud, et energia</w:t>
      </w:r>
      <w:r w:rsidR="00AB7239" w:rsidRPr="00AB7239">
        <w:rPr>
          <w:bCs/>
        </w:rPr>
        <w:t>salvestus</w:t>
      </w:r>
      <w:r w:rsidRPr="00AB7239">
        <w:rPr>
          <w:bCs/>
        </w:rPr>
        <w:t>üksuse</w:t>
      </w:r>
      <w:ins w:id="764" w:author="Inge Mehide" w:date="2024-09-26T16:10:00Z">
        <w:r w:rsidR="00E31625">
          <w:rPr>
            <w:bCs/>
          </w:rPr>
          <w:t>st</w:t>
        </w:r>
      </w:ins>
      <w:r w:rsidRPr="00AB7239">
        <w:rPr>
          <w:bCs/>
        </w:rPr>
        <w:t xml:space="preserve"> </w:t>
      </w:r>
      <w:del w:id="765" w:author="Inge Mehide" w:date="2024-09-26T16:10:00Z">
        <w:r w:rsidRPr="00AB7239" w:rsidDel="00E31625">
          <w:rPr>
            <w:bCs/>
          </w:rPr>
          <w:delText xml:space="preserve">poolt </w:delText>
        </w:r>
      </w:del>
      <w:r w:rsidRPr="00AB7239">
        <w:rPr>
          <w:bCs/>
        </w:rPr>
        <w:t xml:space="preserve">võrku tagastatud 80 ühiku eest tasutakse </w:t>
      </w:r>
      <w:r w:rsidR="007B6FB1" w:rsidRPr="00AB7239">
        <w:rPr>
          <w:bCs/>
        </w:rPr>
        <w:t xml:space="preserve">jätkuvalt </w:t>
      </w:r>
      <w:r w:rsidR="00C64851" w:rsidRPr="00AB7239">
        <w:rPr>
          <w:bCs/>
        </w:rPr>
        <w:t>edastamis</w:t>
      </w:r>
      <w:r w:rsidRPr="00AB7239">
        <w:rPr>
          <w:bCs/>
        </w:rPr>
        <w:t>tasu.</w:t>
      </w:r>
      <w:r w:rsidR="00F0610C" w:rsidRPr="00F0610C">
        <w:rPr>
          <w:rFonts w:cs="Times New Roman"/>
          <w:bCs/>
        </w:rPr>
        <w:t xml:space="preserve"> </w:t>
      </w:r>
      <w:r w:rsidR="00F0610C">
        <w:rPr>
          <w:rFonts w:cs="Times New Roman"/>
          <w:bCs/>
        </w:rPr>
        <w:t>Edast</w:t>
      </w:r>
      <w:ins w:id="766" w:author="Inge Mehide" w:date="2024-09-30T11:44:00Z">
        <w:r w:rsidR="00C17131">
          <w:rPr>
            <w:rFonts w:cs="Times New Roman"/>
            <w:bCs/>
          </w:rPr>
          <w:t>ami</w:t>
        </w:r>
      </w:ins>
      <w:del w:id="767" w:author="Inge Mehide" w:date="2024-09-30T11:44:00Z">
        <w:r w:rsidR="00F0610C" w:rsidDel="00C17131">
          <w:rPr>
            <w:rFonts w:cs="Times New Roman"/>
            <w:bCs/>
          </w:rPr>
          <w:delText>u</w:delText>
        </w:r>
      </w:del>
      <w:r w:rsidR="00F0610C">
        <w:rPr>
          <w:rFonts w:cs="Times New Roman"/>
          <w:bCs/>
        </w:rPr>
        <w:t>stasu</w:t>
      </w:r>
      <w:ins w:id="768" w:author="Inge Mehide" w:date="2024-09-30T11:43:00Z">
        <w:r w:rsidR="00C17131">
          <w:rPr>
            <w:rFonts w:cs="Times New Roman"/>
            <w:bCs/>
          </w:rPr>
          <w:t>st</w:t>
        </w:r>
      </w:ins>
      <w:r w:rsidR="00F0610C">
        <w:rPr>
          <w:rFonts w:cs="Times New Roman"/>
          <w:bCs/>
        </w:rPr>
        <w:t xml:space="preserve"> vabast</w:t>
      </w:r>
      <w:ins w:id="769" w:author="Inge Mehide" w:date="2024-09-30T11:43:00Z">
        <w:r w:rsidR="00C17131">
          <w:rPr>
            <w:rFonts w:cs="Times New Roman"/>
            <w:bCs/>
          </w:rPr>
          <w:t>ami</w:t>
        </w:r>
      </w:ins>
      <w:del w:id="770" w:author="Inge Mehide" w:date="2024-09-30T11:43:00Z">
        <w:r w:rsidR="00F0610C" w:rsidDel="00C17131">
          <w:rPr>
            <w:rFonts w:cs="Times New Roman"/>
            <w:bCs/>
          </w:rPr>
          <w:delText>u</w:delText>
        </w:r>
      </w:del>
      <w:r w:rsidR="00F0610C">
        <w:rPr>
          <w:rFonts w:cs="Times New Roman"/>
          <w:bCs/>
        </w:rPr>
        <w:t>se arvestus toimub mõõtepunkti põh</w:t>
      </w:r>
      <w:ins w:id="771" w:author="Inge Mehide" w:date="2024-09-26T16:10:00Z">
        <w:r w:rsidR="00E31625">
          <w:rPr>
            <w:rFonts w:cs="Times New Roman"/>
            <w:bCs/>
          </w:rPr>
          <w:t>jal</w:t>
        </w:r>
      </w:ins>
      <w:del w:id="772" w:author="Inge Mehide" w:date="2024-09-26T16:11:00Z">
        <w:r w:rsidR="00F0610C" w:rsidDel="00E31625">
          <w:rPr>
            <w:rFonts w:cs="Times New Roman"/>
            <w:bCs/>
          </w:rPr>
          <w:delText>iselt</w:delText>
        </w:r>
      </w:del>
      <w:r w:rsidR="00F0610C">
        <w:rPr>
          <w:rFonts w:cs="Times New Roman"/>
          <w:bCs/>
        </w:rPr>
        <w:t>.</w:t>
      </w:r>
    </w:p>
    <w:p w14:paraId="641F0ECD" w14:textId="14B2C171" w:rsidR="007B6FB1" w:rsidRDefault="007B6FB1" w:rsidP="00002EDA">
      <w:pPr>
        <w:tabs>
          <w:tab w:val="left" w:pos="1956"/>
        </w:tabs>
        <w:rPr>
          <w:rFonts w:cs="Times New Roman"/>
          <w:bCs/>
        </w:rPr>
      </w:pPr>
    </w:p>
    <w:p w14:paraId="7BD7889C" w14:textId="397659AB" w:rsidR="00F0610C" w:rsidRDefault="00F0610C" w:rsidP="00F0610C">
      <w:pPr>
        <w:tabs>
          <w:tab w:val="left" w:pos="1956"/>
        </w:tabs>
        <w:rPr>
          <w:rFonts w:cs="Times New Roman"/>
          <w:bCs/>
        </w:rPr>
      </w:pPr>
      <w:r w:rsidRPr="00AB7239">
        <w:rPr>
          <w:bCs/>
        </w:rPr>
        <w:t xml:space="preserve">Võrgust võetud elektrienergia eest ei tule tasuda </w:t>
      </w:r>
      <w:r w:rsidRPr="00AB7239">
        <w:rPr>
          <w:rFonts w:cs="Times New Roman"/>
          <w:bCs/>
        </w:rPr>
        <w:t>seaduse §</w:t>
      </w:r>
      <w:r>
        <w:rPr>
          <w:rFonts w:cs="Times New Roman"/>
          <w:bCs/>
        </w:rPr>
        <w:t xml:space="preserve"> 71 lõi</w:t>
      </w:r>
      <w:r w:rsidR="00053F3F">
        <w:rPr>
          <w:rFonts w:cs="Times New Roman"/>
          <w:bCs/>
        </w:rPr>
        <w:t>ke</w:t>
      </w:r>
      <w:r>
        <w:rPr>
          <w:rFonts w:cs="Times New Roman"/>
          <w:bCs/>
        </w:rPr>
        <w:t xml:space="preserve"> 1 punktis 4</w:t>
      </w:r>
      <w:r w:rsidRPr="00AB7239">
        <w:rPr>
          <w:rFonts w:cs="Times New Roman"/>
          <w:bCs/>
        </w:rPr>
        <w:t xml:space="preserve"> nimetatud </w:t>
      </w:r>
      <w:r>
        <w:rPr>
          <w:rFonts w:cs="Times New Roman"/>
          <w:bCs/>
        </w:rPr>
        <w:t xml:space="preserve">edastamistasu </w:t>
      </w:r>
      <w:del w:id="773" w:author="Inge Mehide" w:date="2024-09-26T16:11:00Z">
        <w:r w:rsidDel="00E31625">
          <w:rPr>
            <w:rFonts w:cs="Times New Roman"/>
            <w:bCs/>
          </w:rPr>
          <w:delText xml:space="preserve">ei võeta </w:delText>
        </w:r>
      </w:del>
      <w:r>
        <w:rPr>
          <w:rFonts w:cs="Times New Roman"/>
          <w:bCs/>
        </w:rPr>
        <w:t>järgmistel juhtudel:</w:t>
      </w:r>
    </w:p>
    <w:p w14:paraId="16A0B519" w14:textId="77777777" w:rsidR="00F0610C" w:rsidRPr="000A2B45" w:rsidRDefault="00F0610C" w:rsidP="00F0610C">
      <w:pPr>
        <w:pStyle w:val="Loendilik"/>
        <w:numPr>
          <w:ilvl w:val="0"/>
          <w:numId w:val="35"/>
        </w:numPr>
        <w:tabs>
          <w:tab w:val="left" w:pos="1956"/>
        </w:tabs>
        <w:rPr>
          <w:bCs/>
        </w:rPr>
      </w:pPr>
      <w:r>
        <w:rPr>
          <w:rFonts w:cs="Times New Roman"/>
          <w:bCs/>
        </w:rPr>
        <w:t>kui mõõtepunktis mõõdetakse üksnes salvestatud elektrienergia koguseid;</w:t>
      </w:r>
    </w:p>
    <w:p w14:paraId="2E502D44" w14:textId="475B1178" w:rsidR="00F0610C" w:rsidRDefault="00F0610C" w:rsidP="00F0610C">
      <w:pPr>
        <w:pStyle w:val="Loendilik"/>
        <w:numPr>
          <w:ilvl w:val="0"/>
          <w:numId w:val="35"/>
        </w:numPr>
        <w:tabs>
          <w:tab w:val="left" w:pos="1956"/>
        </w:tabs>
        <w:rPr>
          <w:bCs/>
        </w:rPr>
      </w:pPr>
      <w:r>
        <w:rPr>
          <w:bCs/>
        </w:rPr>
        <w:t>kui mõõtepunktis mõõdetakse salvestatud elektrienergia koguseid ja toodetud elektrienergia koguseid, kui</w:t>
      </w:r>
      <w:ins w:id="774" w:author="Inge Mehide" w:date="2024-09-26T16:11:00Z">
        <w:r w:rsidR="00E31625">
          <w:rPr>
            <w:bCs/>
          </w:rPr>
          <w:t>d</w:t>
        </w:r>
      </w:ins>
      <w:r>
        <w:rPr>
          <w:bCs/>
        </w:rPr>
        <w:t xml:space="preserve"> üksnes juhul</w:t>
      </w:r>
      <w:ins w:id="775" w:author="Inge Mehide" w:date="2024-09-26T16:11:00Z">
        <w:r w:rsidR="00E31625">
          <w:rPr>
            <w:bCs/>
          </w:rPr>
          <w:t>,</w:t>
        </w:r>
      </w:ins>
      <w:r>
        <w:rPr>
          <w:bCs/>
        </w:rPr>
        <w:t xml:space="preserve"> kui mõõtepunkti tarbimissuunalisest läbilaskevõimsusest vähemalt 50% moodustab energiasalvestusüksuse netovõimsus. Täpsustus on oluline, et vältida olukorda, kus mõõtepunkt</w:t>
      </w:r>
      <w:del w:id="776" w:author="Inge Mehide" w:date="2024-09-26T16:11:00Z">
        <w:r w:rsidDel="00E31625">
          <w:rPr>
            <w:bCs/>
          </w:rPr>
          <w:delText>kt</w:delText>
        </w:r>
      </w:del>
      <w:r>
        <w:rPr>
          <w:bCs/>
        </w:rPr>
        <w:t xml:space="preserve"> on kasutusel ka tarbimise jaoks. Kui mõõtepunktis mõõdetakse koos tootmist, tarbimist ja salvestamist, siis </w:t>
      </w:r>
      <w:del w:id="777" w:author="Inge Mehide" w:date="2024-09-26T16:12:00Z">
        <w:r w:rsidDel="003B5954">
          <w:rPr>
            <w:bCs/>
          </w:rPr>
          <w:delText xml:space="preserve">ei kohaldu </w:delText>
        </w:r>
      </w:del>
      <w:r>
        <w:rPr>
          <w:bCs/>
        </w:rPr>
        <w:t xml:space="preserve">salvestatud elektrienergiale </w:t>
      </w:r>
      <w:ins w:id="778" w:author="Inge Mehide" w:date="2024-09-26T16:14:00Z">
        <w:r w:rsidR="003B5954">
          <w:rPr>
            <w:bCs/>
          </w:rPr>
          <w:t xml:space="preserve">edastamistasu </w:t>
        </w:r>
      </w:ins>
      <w:r>
        <w:rPr>
          <w:bCs/>
        </w:rPr>
        <w:t>maks</w:t>
      </w:r>
      <w:ins w:id="779" w:author="Inge Mehide" w:date="2024-09-26T16:14:00Z">
        <w:r w:rsidR="003B5954">
          <w:rPr>
            <w:bCs/>
          </w:rPr>
          <w:t>mise</w:t>
        </w:r>
      </w:ins>
      <w:del w:id="780" w:author="Inge Mehide" w:date="2024-09-26T16:14:00Z">
        <w:r w:rsidDel="003B5954">
          <w:rPr>
            <w:bCs/>
          </w:rPr>
          <w:delText>ude</w:delText>
        </w:r>
      </w:del>
      <w:r>
        <w:rPr>
          <w:bCs/>
        </w:rPr>
        <w:t xml:space="preserve"> vabastus</w:t>
      </w:r>
      <w:del w:id="781" w:author="Inge Mehide" w:date="2024-09-26T16:14:00Z">
        <w:r w:rsidDel="003B5954">
          <w:rPr>
            <w:bCs/>
          </w:rPr>
          <w:delText>t</w:delText>
        </w:r>
      </w:del>
      <w:ins w:id="782" w:author="Inge Mehide" w:date="2024-09-26T16:12:00Z">
        <w:r w:rsidR="003B5954" w:rsidRPr="003B5954">
          <w:rPr>
            <w:bCs/>
          </w:rPr>
          <w:t xml:space="preserve"> </w:t>
        </w:r>
        <w:r w:rsidR="003B5954">
          <w:rPr>
            <w:bCs/>
          </w:rPr>
          <w:t>ei kohaldu</w:t>
        </w:r>
      </w:ins>
      <w:r>
        <w:rPr>
          <w:bCs/>
        </w:rPr>
        <w:t>, kuna salvestatud elektrienergia ei ole eristatav;</w:t>
      </w:r>
    </w:p>
    <w:p w14:paraId="54E5517C" w14:textId="77777777" w:rsidR="00F0610C" w:rsidRPr="000A2B45" w:rsidRDefault="00F0610C" w:rsidP="00F0610C">
      <w:pPr>
        <w:pStyle w:val="Loendilik"/>
        <w:numPr>
          <w:ilvl w:val="0"/>
          <w:numId w:val="35"/>
        </w:numPr>
        <w:tabs>
          <w:tab w:val="left" w:pos="1956"/>
        </w:tabs>
        <w:rPr>
          <w:bCs/>
        </w:rPr>
      </w:pPr>
      <w:r>
        <w:rPr>
          <w:bCs/>
        </w:rPr>
        <w:t>kui mõõtepunktis mõõdetakse üksnes elektrienergia salvestamist ja tarbimist.</w:t>
      </w:r>
    </w:p>
    <w:p w14:paraId="071B146A" w14:textId="77777777" w:rsidR="00F0610C" w:rsidRPr="00AB7239" w:rsidRDefault="00F0610C" w:rsidP="00002EDA">
      <w:pPr>
        <w:tabs>
          <w:tab w:val="left" w:pos="1956"/>
        </w:tabs>
        <w:rPr>
          <w:bCs/>
        </w:rPr>
      </w:pPr>
    </w:p>
    <w:p w14:paraId="33DDA973" w14:textId="59BA5D78" w:rsidR="007B6FB1" w:rsidRPr="00AB7239" w:rsidRDefault="007B6FB1" w:rsidP="007B6FB1">
      <w:pPr>
        <w:tabs>
          <w:tab w:val="left" w:pos="1956"/>
        </w:tabs>
        <w:jc w:val="center"/>
        <w:rPr>
          <w:bCs/>
        </w:rPr>
      </w:pPr>
      <w:r w:rsidRPr="00AB7239">
        <w:rPr>
          <w:noProof/>
        </w:rPr>
        <w:drawing>
          <wp:inline distT="0" distB="0" distL="0" distR="0" wp14:anchorId="5DA0A360" wp14:editId="76A89175">
            <wp:extent cx="3072544" cy="3119288"/>
            <wp:effectExtent l="0" t="0" r="0" b="5080"/>
            <wp:docPr id="1138174393" name="Pilt 1" descr="Pilt, millel on kujutatud tekst, visiitkaar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81184" name="Pilt 1" descr="Pilt, millel on kujutatud tekst, visiitkaart, kuvatõmmis, Font&#10;&#10;Kirjeldus on genereeritud automaatselt"/>
                    <pic:cNvPicPr/>
                  </pic:nvPicPr>
                  <pic:blipFill>
                    <a:blip r:embed="rId23"/>
                    <a:stretch>
                      <a:fillRect/>
                    </a:stretch>
                  </pic:blipFill>
                  <pic:spPr>
                    <a:xfrm>
                      <a:off x="0" y="0"/>
                      <a:ext cx="3076510" cy="3123314"/>
                    </a:xfrm>
                    <a:prstGeom prst="rect">
                      <a:avLst/>
                    </a:prstGeom>
                  </pic:spPr>
                </pic:pic>
              </a:graphicData>
            </a:graphic>
          </wp:inline>
        </w:drawing>
      </w:r>
    </w:p>
    <w:p w14:paraId="76CFCF19" w14:textId="77777777" w:rsidR="00C17131" w:rsidRDefault="003B5954" w:rsidP="00002EDA">
      <w:pPr>
        <w:tabs>
          <w:tab w:val="left" w:pos="1956"/>
        </w:tabs>
        <w:rPr>
          <w:ins w:id="783" w:author="Inge Mehide" w:date="2024-09-30T11:46:00Z"/>
          <w:bCs/>
          <w:highlight w:val="yellow"/>
        </w:rPr>
      </w:pPr>
      <w:commentRangeStart w:id="784"/>
      <w:ins w:id="785" w:author="Inge Mehide" w:date="2024-09-26T16:17:00Z">
        <w:r w:rsidRPr="00C17131">
          <w:rPr>
            <w:bCs/>
            <w:highlight w:val="yellow"/>
            <w:rPrChange w:id="786" w:author="Inge Mehide" w:date="2024-09-30T11:45:00Z">
              <w:rPr>
                <w:bCs/>
              </w:rPr>
            </w:rPrChange>
          </w:rPr>
          <w:t>NB! Tekst</w:t>
        </w:r>
      </w:ins>
      <w:ins w:id="787" w:author="Inge Mehide" w:date="2024-09-30T11:46:00Z">
        <w:r w:rsidR="00C17131">
          <w:rPr>
            <w:bCs/>
            <w:highlight w:val="yellow"/>
          </w:rPr>
          <w:t>id</w:t>
        </w:r>
      </w:ins>
      <w:ins w:id="788" w:author="Inge Mehide" w:date="2024-09-26T16:17:00Z">
        <w:r w:rsidRPr="00C17131">
          <w:rPr>
            <w:bCs/>
            <w:highlight w:val="yellow"/>
            <w:rPrChange w:id="789" w:author="Inge Mehide" w:date="2024-09-30T11:45:00Z">
              <w:rPr>
                <w:bCs/>
              </w:rPr>
            </w:rPrChange>
          </w:rPr>
          <w:t xml:space="preserve"> pildil vahetada: </w:t>
        </w:r>
      </w:ins>
    </w:p>
    <w:p w14:paraId="3AB7E6B8" w14:textId="77777777" w:rsidR="00C17131" w:rsidRDefault="003B5954" w:rsidP="00002EDA">
      <w:pPr>
        <w:tabs>
          <w:tab w:val="left" w:pos="1956"/>
        </w:tabs>
        <w:rPr>
          <w:ins w:id="790" w:author="Inge Mehide" w:date="2024-09-30T11:46:00Z"/>
          <w:bCs/>
          <w:highlight w:val="yellow"/>
        </w:rPr>
      </w:pPr>
      <w:ins w:id="791" w:author="Inge Mehide" w:date="2024-09-26T16:17:00Z">
        <w:r w:rsidRPr="00C17131">
          <w:rPr>
            <w:bCs/>
            <w:highlight w:val="yellow"/>
            <w:rPrChange w:id="792" w:author="Inge Mehide" w:date="2024-09-30T11:45:00Z">
              <w:rPr>
                <w:bCs/>
              </w:rPr>
            </w:rPrChange>
          </w:rPr>
          <w:t>Praegu kohalduvad tasud* kogu tarbimise ulatuses</w:t>
        </w:r>
      </w:ins>
      <w:ins w:id="793" w:author="Inge Mehide" w:date="2024-09-26T16:18:00Z">
        <w:r w:rsidRPr="00C17131">
          <w:rPr>
            <w:bCs/>
            <w:highlight w:val="yellow"/>
            <w:rPrChange w:id="794" w:author="Inge Mehide" w:date="2024-09-30T11:45:00Z">
              <w:rPr>
                <w:bCs/>
              </w:rPr>
            </w:rPrChange>
          </w:rPr>
          <w:t xml:space="preserve"> </w:t>
        </w:r>
      </w:ins>
    </w:p>
    <w:p w14:paraId="7B29DA73" w14:textId="3ED634E4" w:rsidR="00C64851" w:rsidRPr="00AB7239" w:rsidRDefault="003B5954" w:rsidP="00002EDA">
      <w:pPr>
        <w:tabs>
          <w:tab w:val="left" w:pos="1956"/>
        </w:tabs>
        <w:rPr>
          <w:bCs/>
        </w:rPr>
      </w:pPr>
      <w:ins w:id="795" w:author="Inge Mehide" w:date="2024-09-26T16:18:00Z">
        <w:r w:rsidRPr="00C17131">
          <w:rPr>
            <w:bCs/>
            <w:highlight w:val="yellow"/>
            <w:rPrChange w:id="796" w:author="Inge Mehide" w:date="2024-09-30T11:45:00Z">
              <w:rPr>
                <w:bCs/>
              </w:rPr>
            </w:rPrChange>
          </w:rPr>
          <w:t xml:space="preserve">Muudatuse järgi kohalduvad tasud* võrku tagastamata ehk tarbitud elektrile </w:t>
        </w:r>
      </w:ins>
      <w:commentRangeEnd w:id="784"/>
      <w:ins w:id="797" w:author="Inge Mehide" w:date="2024-09-26T16:19:00Z">
        <w:r w:rsidRPr="00C17131">
          <w:rPr>
            <w:rStyle w:val="Kommentaariviide"/>
            <w:rFonts w:asciiTheme="minorHAnsi" w:hAnsiTheme="minorHAnsi"/>
            <w:highlight w:val="yellow"/>
            <w:rPrChange w:id="798" w:author="Inge Mehide" w:date="2024-09-30T11:45:00Z">
              <w:rPr>
                <w:rStyle w:val="Kommentaariviide"/>
                <w:rFonts w:asciiTheme="minorHAnsi" w:hAnsiTheme="minorHAnsi"/>
              </w:rPr>
            </w:rPrChange>
          </w:rPr>
          <w:commentReference w:id="784"/>
        </w:r>
      </w:ins>
    </w:p>
    <w:p w14:paraId="5C0F8505" w14:textId="77777777" w:rsidR="003B5954" w:rsidRDefault="003B5954" w:rsidP="00002EDA">
      <w:pPr>
        <w:tabs>
          <w:tab w:val="left" w:pos="1956"/>
        </w:tabs>
        <w:rPr>
          <w:ins w:id="799" w:author="Inge Mehide" w:date="2024-09-26T16:17:00Z"/>
          <w:bCs/>
        </w:rPr>
      </w:pPr>
    </w:p>
    <w:p w14:paraId="5757FC84" w14:textId="77777777" w:rsidR="003B5954" w:rsidRDefault="003B5954" w:rsidP="00002EDA">
      <w:pPr>
        <w:tabs>
          <w:tab w:val="left" w:pos="1956"/>
        </w:tabs>
        <w:rPr>
          <w:ins w:id="800" w:author="Inge Mehide" w:date="2024-09-26T16:17:00Z"/>
          <w:bCs/>
        </w:rPr>
      </w:pPr>
    </w:p>
    <w:p w14:paraId="4DC662C5" w14:textId="6EF9280E" w:rsidR="00C90AD3" w:rsidRDefault="00C90AD3" w:rsidP="00002EDA">
      <w:pPr>
        <w:tabs>
          <w:tab w:val="left" w:pos="1956"/>
        </w:tabs>
        <w:rPr>
          <w:b/>
        </w:rPr>
      </w:pPr>
      <w:r>
        <w:rPr>
          <w:bCs/>
        </w:rPr>
        <w:t>Lõige 10</w:t>
      </w:r>
      <w:r>
        <w:rPr>
          <w:bCs/>
          <w:vertAlign w:val="superscript"/>
        </w:rPr>
        <w:t>2</w:t>
      </w:r>
      <w:r>
        <w:rPr>
          <w:bCs/>
        </w:rPr>
        <w:t xml:space="preserve"> võimaldab võrguettevõtjal mõõtepunkti kasutamise tingimuste rikkumise korral mitte rakendada energiasalvestusüksustele erandeid ja esitada tagasiulatuvalt arve edastustasu ning </w:t>
      </w:r>
      <w:r w:rsidRPr="00C17784">
        <w:rPr>
          <w:rFonts w:cs="Times New Roman"/>
          <w:bCs/>
        </w:rPr>
        <w:t>toetuste rahastamise kulu</w:t>
      </w:r>
      <w:r>
        <w:rPr>
          <w:rFonts w:cs="Times New Roman"/>
          <w:bCs/>
        </w:rPr>
        <w:t xml:space="preserve"> eest</w:t>
      </w:r>
      <w:r w:rsidR="007A5EFE">
        <w:rPr>
          <w:rFonts w:cs="Times New Roman"/>
          <w:bCs/>
        </w:rPr>
        <w:t>, kuid mitte rohkem kui 12 kuu eest</w:t>
      </w:r>
      <w:r>
        <w:rPr>
          <w:rFonts w:cs="Times New Roman"/>
          <w:bCs/>
        </w:rPr>
        <w:t>.</w:t>
      </w:r>
      <w:r w:rsidR="007A5EFE">
        <w:rPr>
          <w:rFonts w:cs="Times New Roman"/>
          <w:bCs/>
        </w:rPr>
        <w:t xml:space="preserve"> </w:t>
      </w:r>
      <w:r w:rsidR="00CD71F9">
        <w:rPr>
          <w:rFonts w:cs="Times New Roman"/>
          <w:bCs/>
        </w:rPr>
        <w:t>Tagasiulatuvalt tohi</w:t>
      </w:r>
      <w:r w:rsidR="001728C8">
        <w:rPr>
          <w:rFonts w:cs="Times New Roman"/>
          <w:bCs/>
        </w:rPr>
        <w:t>b</w:t>
      </w:r>
      <w:r w:rsidR="00CD71F9">
        <w:rPr>
          <w:rFonts w:cs="Times New Roman"/>
          <w:bCs/>
        </w:rPr>
        <w:t xml:space="preserve"> esitada arve vaid selle perioodi </w:t>
      </w:r>
      <w:del w:id="801" w:author="Inge Mehide" w:date="2024-09-26T16:21:00Z">
        <w:r w:rsidR="00CD71F9" w:rsidDel="003B5954">
          <w:rPr>
            <w:rFonts w:cs="Times New Roman"/>
            <w:bCs/>
          </w:rPr>
          <w:delText>ulatuses</w:delText>
        </w:r>
      </w:del>
      <w:ins w:id="802" w:author="Inge Mehide" w:date="2024-09-26T16:21:00Z">
        <w:r w:rsidR="003B5954">
          <w:rPr>
            <w:rFonts w:cs="Times New Roman"/>
            <w:bCs/>
          </w:rPr>
          <w:t>eest</w:t>
        </w:r>
      </w:ins>
      <w:r w:rsidR="001728C8">
        <w:rPr>
          <w:rFonts w:cs="Times New Roman"/>
          <w:bCs/>
        </w:rPr>
        <w:t>,</w:t>
      </w:r>
      <w:r w:rsidR="00CD71F9">
        <w:rPr>
          <w:rFonts w:cs="Times New Roman"/>
          <w:bCs/>
        </w:rPr>
        <w:t xml:space="preserve"> mi</w:t>
      </w:r>
      <w:ins w:id="803" w:author="Inge Mehide" w:date="2024-09-26T16:21:00Z">
        <w:r w:rsidR="003B5954">
          <w:rPr>
            <w:rFonts w:cs="Times New Roman"/>
            <w:bCs/>
          </w:rPr>
          <w:t>lle</w:t>
        </w:r>
      </w:ins>
      <w:del w:id="804" w:author="Inge Mehide" w:date="2024-09-26T16:21:00Z">
        <w:r w:rsidR="00CD71F9" w:rsidDel="003B5954">
          <w:rPr>
            <w:rFonts w:cs="Times New Roman"/>
            <w:bCs/>
          </w:rPr>
          <w:delText>s</w:delText>
        </w:r>
      </w:del>
      <w:r w:rsidR="00CD71F9">
        <w:rPr>
          <w:rFonts w:cs="Times New Roman"/>
          <w:bCs/>
        </w:rPr>
        <w:t xml:space="preserve"> </w:t>
      </w:r>
      <w:del w:id="805" w:author="Inge Mehide" w:date="2024-09-26T16:22:00Z">
        <w:r w:rsidR="00CD71F9" w:rsidDel="003B5954">
          <w:rPr>
            <w:rFonts w:cs="Times New Roman"/>
            <w:bCs/>
          </w:rPr>
          <w:delText xml:space="preserve">ulatuses </w:delText>
        </w:r>
      </w:del>
      <w:ins w:id="806" w:author="Inge Mehide" w:date="2024-09-26T16:22:00Z">
        <w:r w:rsidR="003B5954">
          <w:rPr>
            <w:rFonts w:cs="Times New Roman"/>
            <w:bCs/>
          </w:rPr>
          <w:t xml:space="preserve">kohta </w:t>
        </w:r>
      </w:ins>
      <w:r w:rsidR="007A5EFE">
        <w:rPr>
          <w:rFonts w:cs="Times New Roman"/>
          <w:bCs/>
        </w:rPr>
        <w:t>rikkumine</w:t>
      </w:r>
      <w:r w:rsidR="00CD71F9">
        <w:rPr>
          <w:rFonts w:cs="Times New Roman"/>
          <w:bCs/>
        </w:rPr>
        <w:t xml:space="preserve"> on tuvastatud. Kui rikkumine tuvastati</w:t>
      </w:r>
      <w:r w:rsidR="007A5EFE">
        <w:rPr>
          <w:rFonts w:cs="Times New Roman"/>
          <w:bCs/>
        </w:rPr>
        <w:t xml:space="preserve"> ühe kuu </w:t>
      </w:r>
      <w:ins w:id="807" w:author="Inge Mehide" w:date="2024-09-26T16:27:00Z">
        <w:r w:rsidR="001C1060">
          <w:rPr>
            <w:rFonts w:cs="Times New Roman"/>
            <w:bCs/>
          </w:rPr>
          <w:t>kohta</w:t>
        </w:r>
      </w:ins>
      <w:del w:id="808" w:author="Inge Mehide" w:date="2024-09-26T16:25:00Z">
        <w:r w:rsidR="00CD71F9" w:rsidDel="001C1060">
          <w:rPr>
            <w:rFonts w:cs="Times New Roman"/>
            <w:bCs/>
          </w:rPr>
          <w:delText>ulatuses</w:delText>
        </w:r>
      </w:del>
      <w:r w:rsidR="007A5EFE">
        <w:rPr>
          <w:rFonts w:cs="Times New Roman"/>
          <w:bCs/>
        </w:rPr>
        <w:t>, siis tohib võrguettevõtja tagasiulatuvalt esitada arve vaid selle ühe kuu eest.</w:t>
      </w:r>
      <w:r w:rsidR="00BB61BB">
        <w:rPr>
          <w:rFonts w:cs="Times New Roman"/>
          <w:bCs/>
        </w:rPr>
        <w:t xml:space="preserve"> Lõige 10</w:t>
      </w:r>
      <w:r w:rsidR="00BB61BB">
        <w:rPr>
          <w:rFonts w:cs="Times New Roman"/>
          <w:bCs/>
          <w:vertAlign w:val="superscript"/>
        </w:rPr>
        <w:t>2</w:t>
      </w:r>
      <w:r w:rsidR="00BB61BB">
        <w:rPr>
          <w:rFonts w:cs="Times New Roman"/>
          <w:bCs/>
        </w:rPr>
        <w:t xml:space="preserve"> hakkab kehti</w:t>
      </w:r>
      <w:r w:rsidR="006150E2">
        <w:rPr>
          <w:rFonts w:cs="Times New Roman"/>
          <w:bCs/>
        </w:rPr>
        <w:t>ma 12 kuud pärast</w:t>
      </w:r>
      <w:r w:rsidR="00FA2E37">
        <w:rPr>
          <w:rFonts w:cs="Times New Roman"/>
          <w:bCs/>
        </w:rPr>
        <w:t xml:space="preserve"> lõike 10</w:t>
      </w:r>
      <w:r w:rsidR="00FA2E37">
        <w:rPr>
          <w:rFonts w:cs="Times New Roman"/>
          <w:bCs/>
          <w:vertAlign w:val="superscript"/>
        </w:rPr>
        <w:t>1</w:t>
      </w:r>
      <w:r w:rsidR="006150E2">
        <w:rPr>
          <w:rFonts w:cs="Times New Roman"/>
          <w:bCs/>
        </w:rPr>
        <w:t xml:space="preserve"> jõustumist.</w:t>
      </w:r>
    </w:p>
    <w:p w14:paraId="18C522DA" w14:textId="534E58CE" w:rsidR="00A8663E" w:rsidRDefault="00C90AD3" w:rsidP="00002EDA">
      <w:pPr>
        <w:tabs>
          <w:tab w:val="left" w:pos="1956"/>
        </w:tabs>
        <w:rPr>
          <w:bCs/>
        </w:rPr>
      </w:pPr>
      <w:r>
        <w:rPr>
          <w:b/>
        </w:rPr>
        <w:br/>
      </w:r>
      <w:bookmarkStart w:id="809" w:name="_Hlk168411414"/>
      <w:r w:rsidR="00A8663E" w:rsidRPr="00AB7239">
        <w:rPr>
          <w:b/>
        </w:rPr>
        <w:t>Eelnõu punk</w:t>
      </w:r>
      <w:r w:rsidR="00202E6B">
        <w:rPr>
          <w:b/>
        </w:rPr>
        <w:t xml:space="preserve">tidega </w:t>
      </w:r>
      <w:r w:rsidR="00411D49">
        <w:rPr>
          <w:b/>
        </w:rPr>
        <w:t>2</w:t>
      </w:r>
      <w:r w:rsidR="007E4604">
        <w:rPr>
          <w:b/>
        </w:rPr>
        <w:t>6</w:t>
      </w:r>
      <w:r w:rsidR="007E0335">
        <w:rPr>
          <w:b/>
        </w:rPr>
        <w:t xml:space="preserve">, </w:t>
      </w:r>
      <w:r w:rsidR="00635409">
        <w:rPr>
          <w:b/>
        </w:rPr>
        <w:t>2</w:t>
      </w:r>
      <w:r w:rsidR="007E4604">
        <w:rPr>
          <w:b/>
        </w:rPr>
        <w:t>7</w:t>
      </w:r>
      <w:r w:rsidR="00D82C77">
        <w:rPr>
          <w:b/>
        </w:rPr>
        <w:t xml:space="preserve">, </w:t>
      </w:r>
      <w:r w:rsidR="00635409">
        <w:rPr>
          <w:b/>
        </w:rPr>
        <w:t>2</w:t>
      </w:r>
      <w:r w:rsidR="007E4604">
        <w:rPr>
          <w:b/>
        </w:rPr>
        <w:t>8</w:t>
      </w:r>
      <w:r w:rsidR="00202E6B">
        <w:rPr>
          <w:b/>
        </w:rPr>
        <w:t xml:space="preserve"> ja </w:t>
      </w:r>
      <w:r w:rsidR="007E4604">
        <w:rPr>
          <w:b/>
        </w:rPr>
        <w:t>30</w:t>
      </w:r>
      <w:r w:rsidR="00202E6B">
        <w:rPr>
          <w:bCs/>
        </w:rPr>
        <w:t xml:space="preserve"> </w:t>
      </w:r>
      <w:r w:rsidR="00A8663E" w:rsidRPr="00AB7239">
        <w:rPr>
          <w:bCs/>
        </w:rPr>
        <w:t>täiendatakse §</w:t>
      </w:r>
      <w:del w:id="810" w:author="Inge Mehide" w:date="2024-09-26T16:28:00Z">
        <w:r w:rsidR="00A8663E" w:rsidRPr="00AB7239" w:rsidDel="001C1060">
          <w:rPr>
            <w:bCs/>
          </w:rPr>
          <w:delText>-i</w:delText>
        </w:r>
      </w:del>
      <w:r w:rsidR="00A8663E" w:rsidRPr="00AB7239">
        <w:rPr>
          <w:bCs/>
        </w:rPr>
        <w:t xml:space="preserve"> 75</w:t>
      </w:r>
      <w:r w:rsidR="00A8663E" w:rsidRPr="00AB7239">
        <w:rPr>
          <w:bCs/>
          <w:vertAlign w:val="superscript"/>
        </w:rPr>
        <w:t>1</w:t>
      </w:r>
      <w:r w:rsidR="00A8663E" w:rsidRPr="00AB7239">
        <w:rPr>
          <w:bCs/>
        </w:rPr>
        <w:t xml:space="preserve"> </w:t>
      </w:r>
      <w:r w:rsidR="002C006A">
        <w:rPr>
          <w:bCs/>
        </w:rPr>
        <w:t xml:space="preserve">lõiget 1 punktidega </w:t>
      </w:r>
      <w:r w:rsidR="001107B1">
        <w:rPr>
          <w:rFonts w:cs="Times New Roman"/>
        </w:rPr>
        <w:t>1</w:t>
      </w:r>
      <w:r w:rsidR="001107B1">
        <w:rPr>
          <w:rFonts w:cs="Times New Roman"/>
          <w:vertAlign w:val="superscript"/>
        </w:rPr>
        <w:t>1</w:t>
      </w:r>
      <w:r w:rsidR="001107B1">
        <w:rPr>
          <w:rFonts w:cs="Times New Roman"/>
        </w:rPr>
        <w:t>–1</w:t>
      </w:r>
      <w:r w:rsidR="001107B1">
        <w:rPr>
          <w:rFonts w:cs="Times New Roman"/>
          <w:vertAlign w:val="superscript"/>
        </w:rPr>
        <w:t>8</w:t>
      </w:r>
      <w:r w:rsidR="001107B1">
        <w:rPr>
          <w:rFonts w:cs="Times New Roman"/>
        </w:rPr>
        <w:t xml:space="preserve">  ja</w:t>
      </w:r>
      <w:r w:rsidR="002C006A">
        <w:rPr>
          <w:rFonts w:cs="Times New Roman"/>
        </w:rPr>
        <w:t xml:space="preserve"> sama paragrahvi lõigetega</w:t>
      </w:r>
      <w:r w:rsidR="001107B1">
        <w:rPr>
          <w:rFonts w:cs="Times New Roman"/>
        </w:rPr>
        <w:t xml:space="preserve"> 2</w:t>
      </w:r>
      <w:r w:rsidR="001107B1">
        <w:rPr>
          <w:rFonts w:cs="Times New Roman"/>
          <w:vertAlign w:val="superscript"/>
        </w:rPr>
        <w:t>1</w:t>
      </w:r>
      <w:r w:rsidR="001107B1">
        <w:rPr>
          <w:rFonts w:cs="Times New Roman"/>
        </w:rPr>
        <w:t>–2</w:t>
      </w:r>
      <w:r w:rsidR="001107B1">
        <w:rPr>
          <w:rFonts w:cs="Times New Roman"/>
          <w:vertAlign w:val="superscript"/>
        </w:rPr>
        <w:t>3</w:t>
      </w:r>
      <w:r w:rsidR="007E0335" w:rsidRPr="007E0335">
        <w:rPr>
          <w:rFonts w:cs="Times New Roman"/>
        </w:rPr>
        <w:t xml:space="preserve"> </w:t>
      </w:r>
      <w:r w:rsidR="007E0335">
        <w:rPr>
          <w:rFonts w:cs="Times New Roman"/>
        </w:rPr>
        <w:t>vastavalt direktiivile (EL) 2019/944.</w:t>
      </w:r>
    </w:p>
    <w:p w14:paraId="17845BAC" w14:textId="6096CD5E" w:rsidR="001107B1" w:rsidRDefault="002C006A" w:rsidP="00002EDA">
      <w:pPr>
        <w:tabs>
          <w:tab w:val="left" w:pos="1956"/>
        </w:tabs>
        <w:rPr>
          <w:rFonts w:cs="Times New Roman"/>
        </w:rPr>
      </w:pPr>
      <w:r>
        <w:rPr>
          <w:bCs/>
        </w:rPr>
        <w:t xml:space="preserve">Punktid </w:t>
      </w:r>
      <w:r w:rsidR="001107B1">
        <w:rPr>
          <w:rFonts w:cs="Times New Roman"/>
        </w:rPr>
        <w:t>1</w:t>
      </w:r>
      <w:r w:rsidR="001107B1">
        <w:rPr>
          <w:rFonts w:cs="Times New Roman"/>
          <w:vertAlign w:val="superscript"/>
        </w:rPr>
        <w:t>1</w:t>
      </w:r>
      <w:r w:rsidR="001107B1">
        <w:rPr>
          <w:rFonts w:cs="Times New Roman"/>
        </w:rPr>
        <w:t>–1</w:t>
      </w:r>
      <w:r w:rsidR="001107B1">
        <w:rPr>
          <w:rFonts w:cs="Times New Roman"/>
          <w:vertAlign w:val="superscript"/>
        </w:rPr>
        <w:t>8</w:t>
      </w:r>
      <w:r w:rsidR="001107B1">
        <w:rPr>
          <w:rFonts w:cs="Times New Roman"/>
        </w:rPr>
        <w:t xml:space="preserve"> sätestavad arvetel või koos</w:t>
      </w:r>
      <w:r w:rsidR="007E0335">
        <w:rPr>
          <w:rFonts w:cs="Times New Roman"/>
        </w:rPr>
        <w:t xml:space="preserve"> </w:t>
      </w:r>
      <w:r w:rsidR="001107B1">
        <w:rPr>
          <w:rFonts w:cs="Times New Roman"/>
        </w:rPr>
        <w:t xml:space="preserve">arvetega </w:t>
      </w:r>
      <w:del w:id="811" w:author="Inge Mehide" w:date="2024-09-26T16:29:00Z">
        <w:r w:rsidR="001107B1" w:rsidDel="001C1060">
          <w:rPr>
            <w:rFonts w:cs="Times New Roman"/>
          </w:rPr>
          <w:delText xml:space="preserve">kuvatava </w:delText>
        </w:r>
      </w:del>
      <w:ins w:id="812" w:author="Inge Mehide" w:date="2024-09-26T16:29:00Z">
        <w:r w:rsidR="001C1060">
          <w:rPr>
            <w:rFonts w:cs="Times New Roman"/>
          </w:rPr>
          <w:t xml:space="preserve">esitatava </w:t>
        </w:r>
      </w:ins>
      <w:r w:rsidR="001107B1">
        <w:rPr>
          <w:rFonts w:cs="Times New Roman"/>
        </w:rPr>
        <w:t>info.</w:t>
      </w:r>
    </w:p>
    <w:p w14:paraId="2AB92F55" w14:textId="7313A4A8" w:rsidR="008062E4" w:rsidRDefault="007E0335" w:rsidP="008062E4">
      <w:pPr>
        <w:tabs>
          <w:tab w:val="left" w:pos="1956"/>
        </w:tabs>
        <w:rPr>
          <w:rFonts w:cs="Times New Roman"/>
        </w:rPr>
      </w:pPr>
      <w:r>
        <w:rPr>
          <w:rFonts w:cs="Times New Roman"/>
        </w:rPr>
        <w:t>Lõige 2</w:t>
      </w:r>
      <w:r>
        <w:rPr>
          <w:rFonts w:cs="Times New Roman"/>
          <w:vertAlign w:val="superscript"/>
        </w:rPr>
        <w:t>1</w:t>
      </w:r>
      <w:r>
        <w:rPr>
          <w:rFonts w:cs="Times New Roman"/>
        </w:rPr>
        <w:t xml:space="preserve"> täpsustab, millised </w:t>
      </w:r>
      <w:r w:rsidR="008062E4">
        <w:rPr>
          <w:rFonts w:cs="Times New Roman"/>
        </w:rPr>
        <w:t>kuluosa</w:t>
      </w:r>
      <w:del w:id="813" w:author="Inge Mehide" w:date="2024-09-26T16:28:00Z">
        <w:r w:rsidR="008062E4" w:rsidDel="001C1060">
          <w:rPr>
            <w:rFonts w:cs="Times New Roman"/>
          </w:rPr>
          <w:delText>s</w:delText>
        </w:r>
      </w:del>
      <w:r w:rsidR="008062E4">
        <w:rPr>
          <w:rFonts w:cs="Times New Roman"/>
        </w:rPr>
        <w:t>d</w:t>
      </w:r>
      <w:r>
        <w:rPr>
          <w:rFonts w:cs="Times New Roman"/>
        </w:rPr>
        <w:t xml:space="preserve"> peavad olema elektriarvel </w:t>
      </w:r>
      <w:del w:id="814" w:author="Inge Mehide" w:date="2024-09-26T16:29:00Z">
        <w:r w:rsidDel="001C1060">
          <w:rPr>
            <w:rFonts w:cs="Times New Roman"/>
          </w:rPr>
          <w:delText>kuvatud</w:delText>
        </w:r>
      </w:del>
      <w:ins w:id="815" w:author="Inge Mehide" w:date="2024-09-26T16:29:00Z">
        <w:r w:rsidR="001C1060">
          <w:rPr>
            <w:rFonts w:cs="Times New Roman"/>
          </w:rPr>
          <w:t>esitatud</w:t>
        </w:r>
      </w:ins>
      <w:r>
        <w:rPr>
          <w:rFonts w:cs="Times New Roman"/>
        </w:rPr>
        <w:t>.</w:t>
      </w:r>
      <w:r w:rsidR="008062E4">
        <w:rPr>
          <w:rFonts w:cs="Times New Roman"/>
        </w:rPr>
        <w:t xml:space="preserve"> Määruse (EL) 2016/1952 järgi tuleb arvel </w:t>
      </w:r>
      <w:del w:id="816" w:author="Inge Mehide" w:date="2024-09-26T16:29:00Z">
        <w:r w:rsidR="008062E4" w:rsidDel="001C1060">
          <w:rPr>
            <w:rFonts w:cs="Times New Roman"/>
          </w:rPr>
          <w:delText xml:space="preserve">kuvada </w:delText>
        </w:r>
      </w:del>
      <w:ins w:id="817" w:author="Inge Mehide" w:date="2024-09-26T16:29:00Z">
        <w:r w:rsidR="001C1060">
          <w:rPr>
            <w:rFonts w:cs="Times New Roman"/>
          </w:rPr>
          <w:t xml:space="preserve">esitada </w:t>
        </w:r>
      </w:ins>
      <w:r w:rsidR="008062E4">
        <w:rPr>
          <w:rFonts w:cs="Times New Roman"/>
        </w:rPr>
        <w:t>tarbimiskoguste lõikes:</w:t>
      </w:r>
    </w:p>
    <w:p w14:paraId="55AD41D6" w14:textId="173DFE2F" w:rsidR="008062E4" w:rsidRDefault="00314865" w:rsidP="008062E4">
      <w:pPr>
        <w:pStyle w:val="Loendilik"/>
        <w:numPr>
          <w:ilvl w:val="0"/>
          <w:numId w:val="34"/>
        </w:numPr>
        <w:tabs>
          <w:tab w:val="left" w:pos="1956"/>
        </w:tabs>
        <w:rPr>
          <w:rFonts w:cs="Times New Roman"/>
        </w:rPr>
      </w:pPr>
      <w:ins w:id="818" w:author="Inge Mehide" w:date="2024-09-26T16:33:00Z">
        <w:r>
          <w:rPr>
            <w:rFonts w:cs="Times New Roman"/>
          </w:rPr>
          <w:t>e</w:t>
        </w:r>
      </w:ins>
      <w:del w:id="819" w:author="Inge Mehide" w:date="2024-09-26T16:30:00Z">
        <w:r w:rsidR="008062E4" w:rsidDel="001C1060">
          <w:rPr>
            <w:rFonts w:cs="Times New Roman"/>
          </w:rPr>
          <w:delText>E</w:delText>
        </w:r>
      </w:del>
      <w:r w:rsidR="008062E4">
        <w:rPr>
          <w:rFonts w:cs="Times New Roman"/>
        </w:rPr>
        <w:t>nergia</w:t>
      </w:r>
      <w:ins w:id="820" w:author="Inge Mehide" w:date="2024-09-26T16:36:00Z">
        <w:r>
          <w:rPr>
            <w:rFonts w:cs="Times New Roman"/>
          </w:rPr>
          <w:t>-</w:t>
        </w:r>
      </w:ins>
      <w:r w:rsidR="008062E4">
        <w:rPr>
          <w:rFonts w:cs="Times New Roman"/>
        </w:rPr>
        <w:t xml:space="preserve"> ja tarn</w:t>
      </w:r>
      <w:del w:id="821" w:author="Inge Mehide" w:date="2024-09-26T16:36:00Z">
        <w:r w:rsidR="008062E4" w:rsidDel="00314865">
          <w:rPr>
            <w:rFonts w:cs="Times New Roman"/>
          </w:rPr>
          <w:delText>imis</w:delText>
        </w:r>
      </w:del>
      <w:r w:rsidR="008062E4">
        <w:rPr>
          <w:rFonts w:cs="Times New Roman"/>
        </w:rPr>
        <w:t>e</w:t>
      </w:r>
      <w:del w:id="822" w:author="Inge Mehide" w:date="2024-09-26T16:36:00Z">
        <w:r w:rsidR="008062E4" w:rsidDel="00314865">
          <w:rPr>
            <w:rFonts w:cs="Times New Roman"/>
          </w:rPr>
          <w:delText xml:space="preserve"> </w:delText>
        </w:r>
      </w:del>
      <w:r w:rsidR="008062E4">
        <w:rPr>
          <w:rFonts w:cs="Times New Roman"/>
        </w:rPr>
        <w:t>kulud. Eestis on kehtiv praktika eristada arvel elektrienergia</w:t>
      </w:r>
      <w:ins w:id="823" w:author="Inge Mehide" w:date="2024-09-26T16:31:00Z">
        <w:r w:rsidR="001C1060">
          <w:rPr>
            <w:rFonts w:cs="Times New Roman"/>
          </w:rPr>
          <w:t xml:space="preserve"> kogus</w:t>
        </w:r>
      </w:ins>
      <w:r w:rsidR="008062E4">
        <w:rPr>
          <w:rFonts w:cs="Times New Roman"/>
        </w:rPr>
        <w:t>, müügimarginaal ja kuutasu. Selline praktika on kooskõlas määrusega</w:t>
      </w:r>
      <w:ins w:id="824" w:author="Inge Mehide" w:date="2024-09-26T16:30:00Z">
        <w:r w:rsidR="001C1060">
          <w:rPr>
            <w:rFonts w:cs="Times New Roman"/>
          </w:rPr>
          <w:t>;</w:t>
        </w:r>
      </w:ins>
      <w:del w:id="825" w:author="Inge Mehide" w:date="2024-09-26T16:30:00Z">
        <w:r w:rsidR="008062E4" w:rsidDel="001C1060">
          <w:rPr>
            <w:rFonts w:cs="Times New Roman"/>
          </w:rPr>
          <w:delText>.</w:delText>
        </w:r>
      </w:del>
    </w:p>
    <w:p w14:paraId="451E88C9" w14:textId="5D82CEAA" w:rsidR="008062E4" w:rsidRDefault="001C1060" w:rsidP="008062E4">
      <w:pPr>
        <w:pStyle w:val="Loendilik"/>
        <w:numPr>
          <w:ilvl w:val="0"/>
          <w:numId w:val="34"/>
        </w:numPr>
        <w:tabs>
          <w:tab w:val="left" w:pos="1956"/>
        </w:tabs>
        <w:rPr>
          <w:rFonts w:cs="Times New Roman"/>
        </w:rPr>
      </w:pPr>
      <w:ins w:id="826" w:author="Inge Mehide" w:date="2024-09-26T16:30:00Z">
        <w:r>
          <w:rPr>
            <w:rFonts w:cs="Times New Roman"/>
          </w:rPr>
          <w:t>v</w:t>
        </w:r>
      </w:ins>
      <w:del w:id="827" w:author="Inge Mehide" w:date="2024-09-26T16:30:00Z">
        <w:r w:rsidR="008062E4" w:rsidDel="001C1060">
          <w:rPr>
            <w:rFonts w:cs="Times New Roman"/>
          </w:rPr>
          <w:delText>V</w:delText>
        </w:r>
      </w:del>
      <w:r w:rsidR="008062E4">
        <w:rPr>
          <w:rFonts w:cs="Times New Roman"/>
        </w:rPr>
        <w:t>õrgukulu. Eestis on kehtiv praktika eristada elektri edastamise kulud (ö</w:t>
      </w:r>
      <w:ins w:id="828" w:author="Inge Mehide" w:date="2024-09-30T11:47:00Z">
        <w:r w:rsidR="00C17131">
          <w:rPr>
            <w:rFonts w:cs="Times New Roman"/>
          </w:rPr>
          <w:t>ine</w:t>
        </w:r>
      </w:ins>
      <w:del w:id="829" w:author="Inge Mehide" w:date="2024-09-30T11:47:00Z">
        <w:r w:rsidR="008062E4" w:rsidDel="00C17131">
          <w:rPr>
            <w:rFonts w:cs="Times New Roman"/>
          </w:rPr>
          <w:delText>ö</w:delText>
        </w:r>
      </w:del>
      <w:r w:rsidR="008062E4">
        <w:rPr>
          <w:rFonts w:cs="Times New Roman"/>
        </w:rPr>
        <w:t xml:space="preserve"> ja päev</w:t>
      </w:r>
      <w:ins w:id="830" w:author="Inge Mehide" w:date="2024-09-30T11:47:00Z">
        <w:r w:rsidR="00C17131">
          <w:rPr>
            <w:rFonts w:cs="Times New Roman"/>
          </w:rPr>
          <w:t>ane</w:t>
        </w:r>
      </w:ins>
      <w:r w:rsidR="008062E4">
        <w:rPr>
          <w:rFonts w:cs="Times New Roman"/>
        </w:rPr>
        <w:t>) ning fikseeritud võrgutasu komponent eraldi. Selline praktika on kooskõlas määrusega</w:t>
      </w:r>
      <w:ins w:id="831" w:author="Inge Mehide" w:date="2024-09-26T16:30:00Z">
        <w:r>
          <w:rPr>
            <w:rFonts w:cs="Times New Roman"/>
          </w:rPr>
          <w:t>;</w:t>
        </w:r>
      </w:ins>
      <w:del w:id="832" w:author="Inge Mehide" w:date="2024-09-26T16:30:00Z">
        <w:r w:rsidR="008062E4" w:rsidDel="001C1060">
          <w:rPr>
            <w:rFonts w:cs="Times New Roman"/>
          </w:rPr>
          <w:delText>.</w:delText>
        </w:r>
      </w:del>
    </w:p>
    <w:p w14:paraId="7DA5B724" w14:textId="38A9D035" w:rsidR="008062E4" w:rsidRPr="008062E4" w:rsidRDefault="001C1060" w:rsidP="005A78B6">
      <w:pPr>
        <w:pStyle w:val="Loendilik"/>
        <w:numPr>
          <w:ilvl w:val="0"/>
          <w:numId w:val="34"/>
        </w:numPr>
        <w:tabs>
          <w:tab w:val="left" w:pos="1956"/>
        </w:tabs>
        <w:rPr>
          <w:rFonts w:cs="Times New Roman"/>
        </w:rPr>
      </w:pPr>
      <w:ins w:id="833" w:author="Inge Mehide" w:date="2024-09-26T16:30:00Z">
        <w:r>
          <w:rPr>
            <w:rFonts w:cs="Times New Roman"/>
          </w:rPr>
          <w:t>m</w:t>
        </w:r>
      </w:ins>
      <w:del w:id="834" w:author="Inge Mehide" w:date="2024-09-26T16:30:00Z">
        <w:r w:rsidR="008062E4" w:rsidDel="001C1060">
          <w:rPr>
            <w:rFonts w:cs="Times New Roman"/>
          </w:rPr>
          <w:delText>M</w:delText>
        </w:r>
      </w:del>
      <w:r w:rsidR="008062E4">
        <w:rPr>
          <w:rFonts w:cs="Times New Roman"/>
        </w:rPr>
        <w:t>aksu</w:t>
      </w:r>
      <w:ins w:id="835" w:author="Inge Mehide" w:date="2024-09-26T16:37:00Z">
        <w:r w:rsidR="00314865">
          <w:rPr>
            <w:rFonts w:cs="Times New Roman"/>
          </w:rPr>
          <w:t>d</w:t>
        </w:r>
      </w:ins>
      <w:r w:rsidR="008062E4">
        <w:rPr>
          <w:rFonts w:cs="Times New Roman"/>
        </w:rPr>
        <w:t>, lõivud ja tasud. Eestis eristatakse kehtiva praktika kohaselt arvel käibemaks, taastuvenergia tasu ja elektriaktsiis. Selline praktika on kooskõlas määrusega.</w:t>
      </w:r>
    </w:p>
    <w:p w14:paraId="349031B4" w14:textId="7F7A4955" w:rsidR="007E0335" w:rsidRDefault="007E0335" w:rsidP="00002EDA">
      <w:pPr>
        <w:tabs>
          <w:tab w:val="left" w:pos="1956"/>
        </w:tabs>
        <w:rPr>
          <w:rFonts w:cs="Times New Roman"/>
        </w:rPr>
      </w:pPr>
      <w:r>
        <w:rPr>
          <w:rFonts w:cs="Times New Roman"/>
        </w:rPr>
        <w:t>Lõige 2</w:t>
      </w:r>
      <w:r>
        <w:rPr>
          <w:rFonts w:cs="Times New Roman"/>
          <w:vertAlign w:val="superscript"/>
        </w:rPr>
        <w:t>2</w:t>
      </w:r>
      <w:r>
        <w:rPr>
          <w:rFonts w:cs="Times New Roman"/>
        </w:rPr>
        <w:t xml:space="preserve"> sätestab tarbija õiguse saada arveid soovi korral elektroonselt.</w:t>
      </w:r>
    </w:p>
    <w:p w14:paraId="01EEF5D4" w14:textId="1FA1DFA5" w:rsidR="007E0335" w:rsidRPr="007E0335" w:rsidRDefault="007E0335" w:rsidP="00002EDA">
      <w:pPr>
        <w:tabs>
          <w:tab w:val="left" w:pos="1956"/>
        </w:tabs>
        <w:rPr>
          <w:bCs/>
        </w:rPr>
      </w:pPr>
      <w:r>
        <w:rPr>
          <w:rFonts w:cs="Times New Roman"/>
        </w:rPr>
        <w:t>Lõige 2</w:t>
      </w:r>
      <w:r>
        <w:rPr>
          <w:rFonts w:cs="Times New Roman"/>
          <w:vertAlign w:val="superscript"/>
        </w:rPr>
        <w:t>3</w:t>
      </w:r>
      <w:r>
        <w:rPr>
          <w:rFonts w:cs="Times New Roman"/>
        </w:rPr>
        <w:t xml:space="preserve"> sätestab tarbija õiguse tasud</w:t>
      </w:r>
      <w:r w:rsidR="00CA3B39">
        <w:rPr>
          <w:rFonts w:cs="Times New Roman"/>
        </w:rPr>
        <w:t>a</w:t>
      </w:r>
      <w:r>
        <w:rPr>
          <w:rFonts w:cs="Times New Roman"/>
        </w:rPr>
        <w:t xml:space="preserve"> arvete ees</w:t>
      </w:r>
      <w:ins w:id="836" w:author="Inge Mehide" w:date="2024-09-26T16:38:00Z">
        <w:r w:rsidR="00314865">
          <w:rPr>
            <w:rFonts w:cs="Times New Roman"/>
          </w:rPr>
          <w:t>t,</w:t>
        </w:r>
      </w:ins>
      <w:r>
        <w:rPr>
          <w:rFonts w:cs="Times New Roman"/>
        </w:rPr>
        <w:t xml:space="preserve"> kasutades erinevaid makseviise ja paindlikku korda. </w:t>
      </w:r>
      <w:bookmarkStart w:id="837" w:name="_Hlk172128531"/>
      <w:r w:rsidR="00DF252E">
        <w:rPr>
          <w:rFonts w:cs="Times New Roman"/>
        </w:rPr>
        <w:t xml:space="preserve">Erinevate makseviiside all mõeldakse võimalust maksta elektriarve eest vähemalt </w:t>
      </w:r>
      <w:r w:rsidR="00DF252E" w:rsidRPr="00DF252E">
        <w:rPr>
          <w:rFonts w:cs="Times New Roman"/>
        </w:rPr>
        <w:t>pangaülekandega, müüjate iseteenindus</w:t>
      </w:r>
      <w:del w:id="838" w:author="Inge Mehide" w:date="2024-09-26T16:39:00Z">
        <w:r w:rsidR="00DF252E" w:rsidRPr="00DF252E" w:rsidDel="00314865">
          <w:rPr>
            <w:rFonts w:cs="Times New Roman"/>
          </w:rPr>
          <w:delText>t</w:delText>
        </w:r>
      </w:del>
      <w:r w:rsidR="00DF252E" w:rsidRPr="00DF252E">
        <w:rPr>
          <w:rFonts w:cs="Times New Roman"/>
        </w:rPr>
        <w:t xml:space="preserve">e </w:t>
      </w:r>
      <w:del w:id="839" w:author="Inge Mehide" w:date="2024-09-26T16:39:00Z">
        <w:r w:rsidR="00DF252E" w:rsidRPr="00DF252E" w:rsidDel="00314865">
          <w:rPr>
            <w:rFonts w:cs="Times New Roman"/>
          </w:rPr>
          <w:delText xml:space="preserve">vahendusel </w:delText>
        </w:r>
      </w:del>
      <w:ins w:id="840" w:author="Inge Mehide" w:date="2024-09-26T16:39:00Z">
        <w:r w:rsidR="00314865">
          <w:rPr>
            <w:rFonts w:cs="Times New Roman"/>
          </w:rPr>
          <w:t>kaudu</w:t>
        </w:r>
        <w:r w:rsidR="00314865" w:rsidRPr="00DF252E">
          <w:rPr>
            <w:rFonts w:cs="Times New Roman"/>
          </w:rPr>
          <w:t xml:space="preserve"> </w:t>
        </w:r>
      </w:ins>
      <w:r w:rsidR="00DF252E" w:rsidRPr="00DF252E">
        <w:rPr>
          <w:rFonts w:cs="Times New Roman"/>
        </w:rPr>
        <w:t>või e-arve</w:t>
      </w:r>
      <w:ins w:id="841" w:author="Inge Mehide" w:date="2024-09-26T16:43:00Z">
        <w:r w:rsidR="002B0812">
          <w:rPr>
            <w:rFonts w:cs="Times New Roman"/>
          </w:rPr>
          <w:t>g</w:t>
        </w:r>
      </w:ins>
      <w:del w:id="842" w:author="Inge Mehide" w:date="2024-09-26T16:43:00Z">
        <w:r w:rsidR="00DF252E" w:rsidRPr="00DF252E" w:rsidDel="002B0812">
          <w:rPr>
            <w:rFonts w:cs="Times New Roman"/>
          </w:rPr>
          <w:delText>n</w:delText>
        </w:r>
      </w:del>
      <w:r w:rsidR="00DF252E" w:rsidRPr="00DF252E">
        <w:rPr>
          <w:rFonts w:cs="Times New Roman"/>
        </w:rPr>
        <w:t>a</w:t>
      </w:r>
      <w:r w:rsidR="00BB65CC">
        <w:rPr>
          <w:rFonts w:cs="Times New Roman"/>
        </w:rPr>
        <w:t>.</w:t>
      </w:r>
      <w:r w:rsidR="00DF252E">
        <w:rPr>
          <w:rFonts w:cs="Times New Roman"/>
        </w:rPr>
        <w:t xml:space="preserve"> </w:t>
      </w:r>
      <w:r>
        <w:rPr>
          <w:rFonts w:cs="Times New Roman"/>
        </w:rPr>
        <w:t>Arvete eest tasumise paindlik kord</w:t>
      </w:r>
      <w:del w:id="843" w:author="Inge Mehide" w:date="2024-09-26T16:45:00Z">
        <w:r w:rsidDel="002B0812">
          <w:rPr>
            <w:rFonts w:cs="Times New Roman"/>
          </w:rPr>
          <w:delText>a</w:delText>
        </w:r>
      </w:del>
      <w:r>
        <w:rPr>
          <w:rFonts w:cs="Times New Roman"/>
        </w:rPr>
        <w:t xml:space="preserve"> tähendab, et elektrimüüja võimaldab tarbijal maksta</w:t>
      </w:r>
      <w:r w:rsidR="00CA3B39">
        <w:rPr>
          <w:rFonts w:cs="Times New Roman"/>
        </w:rPr>
        <w:t xml:space="preserve"> </w:t>
      </w:r>
      <w:del w:id="844" w:author="Inge Mehide" w:date="2024-09-26T16:46:00Z">
        <w:r w:rsidR="00CA3B39" w:rsidDel="002B0812">
          <w:rPr>
            <w:rFonts w:cs="Times New Roman"/>
          </w:rPr>
          <w:delText>erineval viisil</w:delText>
        </w:r>
      </w:del>
      <w:ins w:id="845" w:author="Inge Mehide" w:date="2024-09-26T16:46:00Z">
        <w:r w:rsidR="002B0812">
          <w:rPr>
            <w:rFonts w:cs="Times New Roman"/>
          </w:rPr>
          <w:t>teisiti</w:t>
        </w:r>
      </w:ins>
      <w:r w:rsidR="00CA3B39">
        <w:rPr>
          <w:rFonts w:cs="Times New Roman"/>
        </w:rPr>
        <w:t xml:space="preserve"> kui üksnes kuupõhiselt tarbitud elektri</w:t>
      </w:r>
      <w:del w:id="846" w:author="Inge Mehide" w:date="2024-09-26T16:46:00Z">
        <w:r w:rsidR="00CA3B39" w:rsidDel="002B0812">
          <w:rPr>
            <w:rFonts w:cs="Times New Roman"/>
          </w:rPr>
          <w:delText xml:space="preserve"> </w:delText>
        </w:r>
      </w:del>
      <w:r w:rsidR="00CA3B39">
        <w:rPr>
          <w:rFonts w:cs="Times New Roman"/>
        </w:rPr>
        <w:t xml:space="preserve">koguse eest, näiteks võimaldab elektrimüüja maksta tarbijal iga kuu sama summa </w:t>
      </w:r>
      <w:del w:id="847" w:author="Inge Mehide" w:date="2024-09-26T16:47:00Z">
        <w:r w:rsidR="00CA3B39" w:rsidDel="002B0812">
          <w:rPr>
            <w:rFonts w:cs="Times New Roman"/>
          </w:rPr>
          <w:delText xml:space="preserve">elektri eest </w:delText>
        </w:r>
      </w:del>
      <w:r w:rsidR="00CA3B39">
        <w:rPr>
          <w:rFonts w:cs="Times New Roman"/>
        </w:rPr>
        <w:t xml:space="preserve">vastavalt prognoositud tarbimisele. </w:t>
      </w:r>
      <w:del w:id="848" w:author="Inge Mehide" w:date="2024-09-26T16:47:00Z">
        <w:r w:rsidR="00CA3B39" w:rsidDel="002B0812">
          <w:rPr>
            <w:rFonts w:cs="Times New Roman"/>
          </w:rPr>
          <w:delText xml:space="preserve">Antud </w:delText>
        </w:r>
      </w:del>
      <w:ins w:id="849" w:author="Inge Mehide" w:date="2024-09-26T16:47:00Z">
        <w:r w:rsidR="002B0812">
          <w:rPr>
            <w:rFonts w:cs="Times New Roman"/>
          </w:rPr>
          <w:t xml:space="preserve">Sel juhul </w:t>
        </w:r>
      </w:ins>
      <w:del w:id="850" w:author="Inge Mehide" w:date="2024-09-26T16:47:00Z">
        <w:r w:rsidR="00CA3B39" w:rsidDel="002B0812">
          <w:rPr>
            <w:rFonts w:cs="Times New Roman"/>
          </w:rPr>
          <w:delText xml:space="preserve">näites </w:delText>
        </w:r>
      </w:del>
      <w:r w:rsidR="00CA3B39">
        <w:rPr>
          <w:rFonts w:cs="Times New Roman"/>
        </w:rPr>
        <w:t>ei maksa tarbija</w:t>
      </w:r>
      <w:ins w:id="851" w:author="Inge Mehide" w:date="2024-09-26T16:48:00Z">
        <w:r w:rsidR="002B0812" w:rsidRPr="002B0812">
          <w:rPr>
            <w:rFonts w:cs="Times New Roman"/>
          </w:rPr>
          <w:t xml:space="preserve"> </w:t>
        </w:r>
        <w:r w:rsidR="002B0812">
          <w:rPr>
            <w:rFonts w:cs="Times New Roman"/>
          </w:rPr>
          <w:t>elektri eest</w:t>
        </w:r>
      </w:ins>
      <w:r w:rsidR="00CA3B39">
        <w:rPr>
          <w:rFonts w:cs="Times New Roman"/>
        </w:rPr>
        <w:t xml:space="preserve"> kokkuvõttes </w:t>
      </w:r>
      <w:ins w:id="852" w:author="Inge Mehide" w:date="2024-09-26T16:48:00Z">
        <w:r w:rsidR="002B0812">
          <w:rPr>
            <w:rFonts w:cs="Times New Roman"/>
          </w:rPr>
          <w:t xml:space="preserve">küll </w:t>
        </w:r>
      </w:ins>
      <w:r w:rsidR="00CA3B39">
        <w:rPr>
          <w:rFonts w:cs="Times New Roman"/>
        </w:rPr>
        <w:t xml:space="preserve">rohkem </w:t>
      </w:r>
      <w:del w:id="853" w:author="Inge Mehide" w:date="2024-09-26T16:49:00Z">
        <w:r w:rsidR="00CA3B39" w:rsidDel="002B0812">
          <w:rPr>
            <w:rFonts w:cs="Times New Roman"/>
          </w:rPr>
          <w:delText xml:space="preserve">või </w:delText>
        </w:r>
      </w:del>
      <w:ins w:id="854" w:author="Inge Mehide" w:date="2024-09-26T16:49:00Z">
        <w:r w:rsidR="002B0812">
          <w:rPr>
            <w:rFonts w:cs="Times New Roman"/>
          </w:rPr>
          <w:t xml:space="preserve">ega </w:t>
        </w:r>
      </w:ins>
      <w:r w:rsidR="00CA3B39">
        <w:rPr>
          <w:rFonts w:cs="Times New Roman"/>
        </w:rPr>
        <w:t>vähem</w:t>
      </w:r>
      <w:del w:id="855" w:author="Inge Mehide" w:date="2024-09-26T16:48:00Z">
        <w:r w:rsidR="00CA3B39" w:rsidDel="002B0812">
          <w:rPr>
            <w:rFonts w:cs="Times New Roman"/>
          </w:rPr>
          <w:delText xml:space="preserve"> elektri eest</w:delText>
        </w:r>
      </w:del>
      <w:r w:rsidR="00CA3B39">
        <w:rPr>
          <w:rFonts w:cs="Times New Roman"/>
        </w:rPr>
        <w:t xml:space="preserve">, kuid saab oma kulusid paremini planeerida, kuna need on kuude </w:t>
      </w:r>
      <w:del w:id="856" w:author="Inge Mehide" w:date="2024-09-26T16:50:00Z">
        <w:r w:rsidR="00CA3B39" w:rsidDel="002B0812">
          <w:rPr>
            <w:rFonts w:cs="Times New Roman"/>
          </w:rPr>
          <w:delText xml:space="preserve">lõikes </w:delText>
        </w:r>
      </w:del>
      <w:ins w:id="857" w:author="Inge Mehide" w:date="2024-09-26T16:50:00Z">
        <w:r w:rsidR="002B0812">
          <w:rPr>
            <w:rFonts w:cs="Times New Roman"/>
          </w:rPr>
          <w:t xml:space="preserve">jooksul </w:t>
        </w:r>
      </w:ins>
      <w:r w:rsidR="00CA3B39">
        <w:rPr>
          <w:rFonts w:cs="Times New Roman"/>
        </w:rPr>
        <w:t>jagatud võrdsemateks osadeks.</w:t>
      </w:r>
      <w:r>
        <w:rPr>
          <w:rFonts w:cs="Times New Roman"/>
        </w:rPr>
        <w:t xml:space="preserve"> </w:t>
      </w:r>
      <w:r w:rsidR="00CA3B39">
        <w:rPr>
          <w:rFonts w:cs="Times New Roman"/>
        </w:rPr>
        <w:t xml:space="preserve">Samuti tähendab </w:t>
      </w:r>
      <w:ins w:id="858" w:author="Inge Mehide" w:date="2024-09-26T16:51:00Z">
        <w:r w:rsidR="002B0812">
          <w:rPr>
            <w:rFonts w:cs="Times New Roman"/>
          </w:rPr>
          <w:t xml:space="preserve">elektri eest </w:t>
        </w:r>
      </w:ins>
      <w:r w:rsidR="00CA3B39">
        <w:rPr>
          <w:rFonts w:cs="Times New Roman"/>
        </w:rPr>
        <w:t>paindlik</w:t>
      </w:r>
      <w:ins w:id="859" w:author="Inge Mehide" w:date="2024-09-26T16:51:00Z">
        <w:r w:rsidR="002B0812">
          <w:rPr>
            <w:rFonts w:cs="Times New Roman"/>
          </w:rPr>
          <w:t>u tasumise</w:t>
        </w:r>
      </w:ins>
      <w:r w:rsidR="00CA3B39">
        <w:rPr>
          <w:rFonts w:cs="Times New Roman"/>
        </w:rPr>
        <w:t xml:space="preserve"> </w:t>
      </w:r>
      <w:del w:id="860" w:author="Inge Mehide" w:date="2024-09-26T16:51:00Z">
        <w:r w:rsidR="00CA3B39" w:rsidDel="002B0812">
          <w:rPr>
            <w:rFonts w:cs="Times New Roman"/>
          </w:rPr>
          <w:delText xml:space="preserve">maksimise </w:delText>
        </w:r>
      </w:del>
      <w:r w:rsidR="00CA3B39">
        <w:rPr>
          <w:rFonts w:cs="Times New Roman"/>
        </w:rPr>
        <w:t xml:space="preserve">kord </w:t>
      </w:r>
      <w:del w:id="861" w:author="Inge Mehide" w:date="2024-09-26T16:51:00Z">
        <w:r w:rsidDel="002B0812">
          <w:rPr>
            <w:rFonts w:cs="Times New Roman"/>
          </w:rPr>
          <w:delText xml:space="preserve">elektri eest </w:delText>
        </w:r>
      </w:del>
      <w:r w:rsidR="00C66B38">
        <w:rPr>
          <w:rFonts w:cs="Times New Roman"/>
        </w:rPr>
        <w:t xml:space="preserve">makseraskuste </w:t>
      </w:r>
      <w:del w:id="862" w:author="Inge Mehide" w:date="2024-09-26T16:52:00Z">
        <w:r w:rsidR="00C66B38" w:rsidDel="002B0812">
          <w:rPr>
            <w:rFonts w:cs="Times New Roman"/>
          </w:rPr>
          <w:delText xml:space="preserve">korral </w:delText>
        </w:r>
      </w:del>
      <w:ins w:id="863" w:author="Inge Mehide" w:date="2024-09-26T16:52:00Z">
        <w:r w:rsidR="002B0812">
          <w:rPr>
            <w:rFonts w:cs="Times New Roman"/>
          </w:rPr>
          <w:t xml:space="preserve">tekkides </w:t>
        </w:r>
      </w:ins>
      <w:r>
        <w:rPr>
          <w:rFonts w:cs="Times New Roman"/>
        </w:rPr>
        <w:t>osa</w:t>
      </w:r>
      <w:r w:rsidR="00C66B38">
        <w:rPr>
          <w:rFonts w:cs="Times New Roman"/>
        </w:rPr>
        <w:t>- või järel</w:t>
      </w:r>
      <w:r>
        <w:rPr>
          <w:rFonts w:cs="Times New Roman"/>
        </w:rPr>
        <w:t>maksetena</w:t>
      </w:r>
      <w:r w:rsidR="00CA3B39">
        <w:rPr>
          <w:rFonts w:cs="Times New Roman"/>
        </w:rPr>
        <w:t xml:space="preserve"> tasumise võimaldamist</w:t>
      </w:r>
      <w:r>
        <w:rPr>
          <w:rFonts w:cs="Times New Roman"/>
        </w:rPr>
        <w:t>.</w:t>
      </w:r>
      <w:r w:rsidR="00C66B38">
        <w:rPr>
          <w:rFonts w:cs="Times New Roman"/>
        </w:rPr>
        <w:t xml:space="preserve"> Eelmainitud juhul või</w:t>
      </w:r>
      <w:r w:rsidR="00946629">
        <w:rPr>
          <w:rFonts w:cs="Times New Roman"/>
        </w:rPr>
        <w:t xml:space="preserve">b elektrimüüja </w:t>
      </w:r>
      <w:r w:rsidR="00946629" w:rsidRPr="00946629">
        <w:rPr>
          <w:rFonts w:cs="Times New Roman"/>
        </w:rPr>
        <w:t>rahalise kohustuse täitmisega viivitamise korral nõuda</w:t>
      </w:r>
      <w:r w:rsidR="002B0178">
        <w:rPr>
          <w:rFonts w:cs="Times New Roman"/>
        </w:rPr>
        <w:t xml:space="preserve"> tarbi</w:t>
      </w:r>
      <w:ins w:id="864" w:author="Inge Mehide" w:date="2024-09-26T16:52:00Z">
        <w:r w:rsidR="004A1E1D">
          <w:rPr>
            <w:rFonts w:cs="Times New Roman"/>
          </w:rPr>
          <w:t>j</w:t>
        </w:r>
      </w:ins>
      <w:r w:rsidR="002B0178">
        <w:rPr>
          <w:rFonts w:cs="Times New Roman"/>
        </w:rPr>
        <w:t>a</w:t>
      </w:r>
      <w:del w:id="865" w:author="Inge Mehide" w:date="2024-09-26T16:52:00Z">
        <w:r w:rsidR="002B0178" w:rsidDel="004A1E1D">
          <w:rPr>
            <w:rFonts w:cs="Times New Roman"/>
          </w:rPr>
          <w:delText>j</w:delText>
        </w:r>
      </w:del>
      <w:r w:rsidR="002B0178">
        <w:rPr>
          <w:rFonts w:cs="Times New Roman"/>
        </w:rPr>
        <w:t>lt</w:t>
      </w:r>
      <w:r w:rsidR="00946629" w:rsidRPr="00946629">
        <w:rPr>
          <w:rFonts w:cs="Times New Roman"/>
        </w:rPr>
        <w:t xml:space="preserve"> viivist</w:t>
      </w:r>
      <w:r w:rsidR="00946629">
        <w:rPr>
          <w:rFonts w:cs="Times New Roman"/>
        </w:rPr>
        <w:t xml:space="preserve"> vastavalt võlaõigusseaduses sätestatud korrale.</w:t>
      </w:r>
    </w:p>
    <w:p w14:paraId="589C5BC7" w14:textId="77777777" w:rsidR="00C45F5B" w:rsidRDefault="00C45F5B" w:rsidP="00002EDA">
      <w:pPr>
        <w:tabs>
          <w:tab w:val="left" w:pos="1956"/>
        </w:tabs>
        <w:rPr>
          <w:b/>
        </w:rPr>
      </w:pPr>
      <w:bookmarkStart w:id="866" w:name="_Hlk168411451"/>
      <w:bookmarkEnd w:id="809"/>
      <w:bookmarkEnd w:id="837"/>
    </w:p>
    <w:p w14:paraId="6CBDE1D8" w14:textId="7EE39076" w:rsidR="009C36FC" w:rsidRPr="00AB7239" w:rsidRDefault="009C36FC" w:rsidP="009C36FC">
      <w:pPr>
        <w:tabs>
          <w:tab w:val="left" w:pos="1956"/>
        </w:tabs>
        <w:rPr>
          <w:bCs/>
        </w:rPr>
      </w:pPr>
      <w:r w:rsidRPr="00AB7239">
        <w:rPr>
          <w:b/>
        </w:rPr>
        <w:t xml:space="preserve">Eelnõu punktiga </w:t>
      </w:r>
      <w:r>
        <w:rPr>
          <w:b/>
        </w:rPr>
        <w:t>3</w:t>
      </w:r>
      <w:r w:rsidR="007E4604">
        <w:rPr>
          <w:b/>
        </w:rPr>
        <w:t>1</w:t>
      </w:r>
      <w:r w:rsidRPr="00AB7239">
        <w:rPr>
          <w:bCs/>
        </w:rPr>
        <w:t xml:space="preserve"> muudetakse § 87 lõike 1 punkti 9 ja täpsustatakse pun</w:t>
      </w:r>
      <w:del w:id="867" w:author="Inge Mehide" w:date="2024-09-26T16:52:00Z">
        <w:r w:rsidRPr="00AB7239" w:rsidDel="004A1E1D">
          <w:rPr>
            <w:bCs/>
          </w:rPr>
          <w:delText>t</w:delText>
        </w:r>
      </w:del>
      <w:r w:rsidRPr="00AB7239">
        <w:rPr>
          <w:bCs/>
        </w:rPr>
        <w:t>k</w:t>
      </w:r>
      <w:ins w:id="868" w:author="Inge Mehide" w:date="2024-09-26T16:53:00Z">
        <w:r w:rsidR="004A1E1D">
          <w:rPr>
            <w:bCs/>
          </w:rPr>
          <w:t>t</w:t>
        </w:r>
      </w:ins>
      <w:r w:rsidRPr="00AB7239">
        <w:rPr>
          <w:bCs/>
        </w:rPr>
        <w:t xml:space="preserve">is, et </w:t>
      </w:r>
      <w:ins w:id="869" w:author="Inge Mehide" w:date="2024-09-26T16:53:00Z">
        <w:r w:rsidR="004A1E1D">
          <w:rPr>
            <w:bCs/>
          </w:rPr>
          <w:t xml:space="preserve">koos </w:t>
        </w:r>
      </w:ins>
      <w:r w:rsidRPr="00AB7239">
        <w:rPr>
          <w:bCs/>
        </w:rPr>
        <w:t xml:space="preserve">lepinguga </w:t>
      </w:r>
      <w:del w:id="870" w:author="Inge Mehide" w:date="2024-09-26T16:53:00Z">
        <w:r w:rsidRPr="00AB7239" w:rsidDel="004A1E1D">
          <w:rPr>
            <w:bCs/>
          </w:rPr>
          <w:delText xml:space="preserve">koos </w:delText>
        </w:r>
      </w:del>
      <w:r>
        <w:rPr>
          <w:bCs/>
        </w:rPr>
        <w:t>antakse</w:t>
      </w:r>
      <w:r w:rsidRPr="00AB7239">
        <w:rPr>
          <w:bCs/>
        </w:rPr>
        <w:t xml:space="preserve"> tarbijale </w:t>
      </w:r>
      <w:r>
        <w:rPr>
          <w:bCs/>
        </w:rPr>
        <w:t>info</w:t>
      </w:r>
      <w:r w:rsidRPr="00925C8A">
        <w:rPr>
          <w:bCs/>
        </w:rPr>
        <w:t xml:space="preserve"> kaebuste käsitlemise kohta, sealhulgas teave tarbija õiguste kohta, mis </w:t>
      </w:r>
      <w:ins w:id="871" w:author="Inge Mehide" w:date="2024-09-26T16:54:00Z">
        <w:r w:rsidR="004A1E1D">
          <w:rPr>
            <w:bCs/>
          </w:rPr>
          <w:t xml:space="preserve">on </w:t>
        </w:r>
      </w:ins>
      <w:r w:rsidRPr="00925C8A">
        <w:rPr>
          <w:bCs/>
        </w:rPr>
        <w:t>seo</w:t>
      </w:r>
      <w:ins w:id="872" w:author="Inge Mehide" w:date="2024-09-26T16:54:00Z">
        <w:r w:rsidR="004A1E1D">
          <w:rPr>
            <w:bCs/>
          </w:rPr>
          <w:t>t</w:t>
        </w:r>
      </w:ins>
      <w:del w:id="873" w:author="Inge Mehide" w:date="2024-09-26T16:54:00Z">
        <w:r w:rsidRPr="00925C8A" w:rsidDel="004A1E1D">
          <w:rPr>
            <w:bCs/>
          </w:rPr>
          <w:delText>nd</w:delText>
        </w:r>
      </w:del>
      <w:r w:rsidRPr="00925C8A">
        <w:rPr>
          <w:bCs/>
        </w:rPr>
        <w:t>u</w:t>
      </w:r>
      <w:del w:id="874" w:author="Inge Mehide" w:date="2024-09-26T16:54:00Z">
        <w:r w:rsidRPr="00925C8A" w:rsidDel="004A1E1D">
          <w:rPr>
            <w:bCs/>
          </w:rPr>
          <w:delText>va</w:delText>
        </w:r>
      </w:del>
      <w:r w:rsidRPr="00925C8A">
        <w:rPr>
          <w:bCs/>
        </w:rPr>
        <w:t>d vaidluste kohtuvälise lahendamisega</w:t>
      </w:r>
      <w:r w:rsidRPr="00AB7239">
        <w:rPr>
          <w:bCs/>
        </w:rPr>
        <w:t>. Olemasolev</w:t>
      </w:r>
      <w:r>
        <w:rPr>
          <w:bCs/>
        </w:rPr>
        <w:t>a</w:t>
      </w:r>
      <w:r w:rsidRPr="00AB7239">
        <w:rPr>
          <w:bCs/>
        </w:rPr>
        <w:t xml:space="preserve"> sät</w:t>
      </w:r>
      <w:r>
        <w:rPr>
          <w:bCs/>
        </w:rPr>
        <w:t>t</w:t>
      </w:r>
      <w:r w:rsidRPr="00AB7239">
        <w:rPr>
          <w:bCs/>
        </w:rPr>
        <w:t xml:space="preserve">e  </w:t>
      </w:r>
      <w:r>
        <w:rPr>
          <w:bCs/>
        </w:rPr>
        <w:t xml:space="preserve">kohaselt antakse </w:t>
      </w:r>
      <w:r w:rsidRPr="00AB7239">
        <w:rPr>
          <w:bCs/>
        </w:rPr>
        <w:t>vaid tea</w:t>
      </w:r>
      <w:r>
        <w:rPr>
          <w:bCs/>
        </w:rPr>
        <w:t>v</w:t>
      </w:r>
      <w:r w:rsidRPr="00AB7239">
        <w:rPr>
          <w:bCs/>
        </w:rPr>
        <w:t>e kaebuste käsitlemise kohta, mis pole piisav direktiivi (EL) 2019/944 ülevõtmiseks ja vajab täpsemalt sõnastamist.</w:t>
      </w:r>
    </w:p>
    <w:p w14:paraId="4B8E1FDE" w14:textId="77777777" w:rsidR="009C36FC" w:rsidRPr="00AB7239" w:rsidRDefault="009C36FC" w:rsidP="009C36FC">
      <w:pPr>
        <w:tabs>
          <w:tab w:val="left" w:pos="1956"/>
        </w:tabs>
        <w:rPr>
          <w:bCs/>
        </w:rPr>
      </w:pPr>
    </w:p>
    <w:p w14:paraId="4899588D" w14:textId="77691EE7" w:rsidR="006D79FB" w:rsidRDefault="009C36FC" w:rsidP="009C36FC">
      <w:pPr>
        <w:tabs>
          <w:tab w:val="left" w:pos="1956"/>
        </w:tabs>
        <w:rPr>
          <w:bCs/>
        </w:rPr>
      </w:pPr>
      <w:r w:rsidRPr="00AB7239">
        <w:rPr>
          <w:b/>
        </w:rPr>
        <w:t xml:space="preserve">Eelnõu punktiga </w:t>
      </w:r>
      <w:r>
        <w:rPr>
          <w:b/>
        </w:rPr>
        <w:t>3</w:t>
      </w:r>
      <w:r w:rsidR="007E4604">
        <w:rPr>
          <w:b/>
        </w:rPr>
        <w:t>2</w:t>
      </w:r>
      <w:r w:rsidRPr="00AB7239">
        <w:rPr>
          <w:bCs/>
        </w:rPr>
        <w:t xml:space="preserve"> täiendatakse § 87 l</w:t>
      </w:r>
      <w:r>
        <w:rPr>
          <w:bCs/>
        </w:rPr>
        <w:t>õikega</w:t>
      </w:r>
      <w:r w:rsidRPr="00AB7239">
        <w:rPr>
          <w:bCs/>
        </w:rPr>
        <w:t xml:space="preserve"> 1</w:t>
      </w:r>
      <w:r>
        <w:rPr>
          <w:bCs/>
          <w:vertAlign w:val="superscript"/>
        </w:rPr>
        <w:t>1</w:t>
      </w:r>
      <w:r>
        <w:rPr>
          <w:bCs/>
        </w:rPr>
        <w:t>, millega</w:t>
      </w:r>
      <w:r w:rsidRPr="00AB7239">
        <w:rPr>
          <w:bCs/>
        </w:rPr>
        <w:t xml:space="preserve"> sätestatakse, et liitumislepingus, võrgulepingus, elektrilepingus ja agregeerimislepingus tuleb esitada lihtsas ja täpses sõnastuses kokkuvõte põhilistest lepingutingimustest.</w:t>
      </w:r>
      <w:r w:rsidR="0058027F">
        <w:rPr>
          <w:bCs/>
        </w:rPr>
        <w:t xml:space="preserve"> </w:t>
      </w:r>
      <w:r w:rsidR="00966355">
        <w:rPr>
          <w:bCs/>
        </w:rPr>
        <w:t>Lepingu kokkuvõt</w:t>
      </w:r>
      <w:r w:rsidR="00865E2C">
        <w:rPr>
          <w:bCs/>
        </w:rPr>
        <w:t>t</w:t>
      </w:r>
      <w:r w:rsidR="00966355">
        <w:rPr>
          <w:bCs/>
        </w:rPr>
        <w:t>e eesmärk on tarbijale anda kokkuvõttev info lepingus olevast. Lepingu kokkuvõte ei ole lepingu osa, mistõttu vaidluste korral lähtutakse üksnes lepingus sätestatud tingimustest.</w:t>
      </w:r>
      <w:r w:rsidR="00CD35A1">
        <w:rPr>
          <w:bCs/>
        </w:rPr>
        <w:t xml:space="preserve"> Kliimaministeerium avaldab oma veebilehel näidis</w:t>
      </w:r>
      <w:r w:rsidR="003D66AA">
        <w:rPr>
          <w:bCs/>
        </w:rPr>
        <w:t xml:space="preserve">e </w:t>
      </w:r>
      <w:r w:rsidR="00CD35A1">
        <w:rPr>
          <w:bCs/>
        </w:rPr>
        <w:t>lepingu</w:t>
      </w:r>
      <w:r w:rsidR="003D66AA">
        <w:rPr>
          <w:bCs/>
        </w:rPr>
        <w:t xml:space="preserve"> kokk</w:t>
      </w:r>
      <w:r w:rsidR="007B3920">
        <w:rPr>
          <w:bCs/>
        </w:rPr>
        <w:t>u</w:t>
      </w:r>
      <w:r w:rsidR="003D66AA">
        <w:rPr>
          <w:bCs/>
        </w:rPr>
        <w:t>võttest</w:t>
      </w:r>
      <w:r w:rsidR="00CD35A1">
        <w:rPr>
          <w:bCs/>
        </w:rPr>
        <w:t>, et juurutada ühtlast praktikat lepingu kokkuvõtete koostamisel.</w:t>
      </w:r>
    </w:p>
    <w:p w14:paraId="048635E0" w14:textId="77777777" w:rsidR="00D86B75" w:rsidRDefault="00D86B75" w:rsidP="009C36FC">
      <w:pPr>
        <w:tabs>
          <w:tab w:val="left" w:pos="1956"/>
        </w:tabs>
        <w:rPr>
          <w:bCs/>
        </w:rPr>
      </w:pPr>
    </w:p>
    <w:p w14:paraId="095C5216" w14:textId="0D9DA419" w:rsidR="00D86B75" w:rsidRPr="00AB7239" w:rsidRDefault="00D86B75" w:rsidP="009C36FC">
      <w:pPr>
        <w:tabs>
          <w:tab w:val="left" w:pos="1956"/>
        </w:tabs>
        <w:rPr>
          <w:bCs/>
        </w:rPr>
      </w:pPr>
      <w:r>
        <w:rPr>
          <w:b/>
        </w:rPr>
        <w:t>Eelnõu punktiga 3</w:t>
      </w:r>
      <w:r w:rsidR="007E4604">
        <w:rPr>
          <w:b/>
        </w:rPr>
        <w:t>3</w:t>
      </w:r>
      <w:r>
        <w:rPr>
          <w:bCs/>
        </w:rPr>
        <w:t xml:space="preserve"> asendatakse § 87 lõikes 3 sõna „tasu“ sõnaga „vahetustasu“ ja </w:t>
      </w:r>
      <w:r w:rsidR="00955BD7">
        <w:rPr>
          <w:bCs/>
        </w:rPr>
        <w:t xml:space="preserve">lisatakse viide </w:t>
      </w:r>
      <w:proofErr w:type="spellStart"/>
      <w:r w:rsidR="00362020">
        <w:rPr>
          <w:bCs/>
        </w:rPr>
        <w:t>ELTS</w:t>
      </w:r>
      <w:ins w:id="875" w:author="Inge Mehide" w:date="2024-09-26T17:00:00Z">
        <w:r w:rsidR="004A1E1D">
          <w:rPr>
            <w:bCs/>
          </w:rPr>
          <w:t>-i</w:t>
        </w:r>
      </w:ins>
      <w:proofErr w:type="spellEnd"/>
      <w:r w:rsidR="00362020">
        <w:rPr>
          <w:bCs/>
        </w:rPr>
        <w:t xml:space="preserve"> § 88  lõikele 5, millega on sätestatud erandkorras lepingu lõpetamisega kaasnevad tasud. </w:t>
      </w:r>
      <w:r>
        <w:rPr>
          <w:bCs/>
        </w:rPr>
        <w:t>Muudatus on vajalik direktiivi (EL) 2019/944 ülevõtmiseks ja sellega täpsustatakse, mida täpsemalt vahetustasu all on mõeldud.</w:t>
      </w:r>
    </w:p>
    <w:p w14:paraId="125105B9" w14:textId="77777777" w:rsidR="00C45F5B" w:rsidRDefault="00C45F5B" w:rsidP="00002EDA">
      <w:pPr>
        <w:tabs>
          <w:tab w:val="left" w:pos="1956"/>
        </w:tabs>
        <w:rPr>
          <w:b/>
        </w:rPr>
      </w:pPr>
    </w:p>
    <w:p w14:paraId="52B741F6" w14:textId="156876EE" w:rsidR="001F0FCF" w:rsidRDefault="00A8663E" w:rsidP="00002EDA">
      <w:pPr>
        <w:tabs>
          <w:tab w:val="left" w:pos="1956"/>
        </w:tabs>
        <w:rPr>
          <w:bCs/>
        </w:rPr>
      </w:pPr>
      <w:r w:rsidRPr="00AB7239">
        <w:rPr>
          <w:b/>
        </w:rPr>
        <w:t xml:space="preserve">Eelnõu punktiga </w:t>
      </w:r>
      <w:r w:rsidR="00E942A0">
        <w:rPr>
          <w:b/>
        </w:rPr>
        <w:t>3</w:t>
      </w:r>
      <w:r w:rsidR="007E4604">
        <w:rPr>
          <w:b/>
        </w:rPr>
        <w:t>4</w:t>
      </w:r>
      <w:r w:rsidR="00E942A0">
        <w:rPr>
          <w:bCs/>
        </w:rPr>
        <w:t xml:space="preserve"> </w:t>
      </w:r>
      <w:r w:rsidRPr="00AB7239">
        <w:rPr>
          <w:bCs/>
        </w:rPr>
        <w:t>täiendatakse §</w:t>
      </w:r>
      <w:del w:id="876" w:author="Inge Mehide" w:date="2024-09-26T17:00:00Z">
        <w:r w:rsidRPr="00AB7239" w:rsidDel="004A1E1D">
          <w:rPr>
            <w:bCs/>
          </w:rPr>
          <w:delText>-i</w:delText>
        </w:r>
      </w:del>
      <w:r w:rsidRPr="00AB7239">
        <w:rPr>
          <w:bCs/>
        </w:rPr>
        <w:t xml:space="preserve"> 87 lõi</w:t>
      </w:r>
      <w:r w:rsidR="00B501F7">
        <w:rPr>
          <w:bCs/>
        </w:rPr>
        <w:t xml:space="preserve">getega </w:t>
      </w:r>
      <w:r w:rsidRPr="00AB7239">
        <w:rPr>
          <w:bCs/>
        </w:rPr>
        <w:t>6</w:t>
      </w:r>
      <w:r w:rsidR="00B501F7">
        <w:rPr>
          <w:bCs/>
        </w:rPr>
        <w:t xml:space="preserve"> ja </w:t>
      </w:r>
      <w:r w:rsidR="001F0FCF">
        <w:rPr>
          <w:bCs/>
        </w:rPr>
        <w:t>7</w:t>
      </w:r>
      <w:r w:rsidR="00B501F7">
        <w:rPr>
          <w:bCs/>
        </w:rPr>
        <w:t>.</w:t>
      </w:r>
    </w:p>
    <w:p w14:paraId="6E86FFA5" w14:textId="08D1DADF" w:rsidR="001F0FCF" w:rsidRDefault="00B501F7" w:rsidP="00002EDA">
      <w:pPr>
        <w:tabs>
          <w:tab w:val="left" w:pos="1956"/>
        </w:tabs>
        <w:rPr>
          <w:bCs/>
        </w:rPr>
      </w:pPr>
      <w:r>
        <w:rPr>
          <w:bCs/>
        </w:rPr>
        <w:t>Lõige 6</w:t>
      </w:r>
      <w:r w:rsidR="00A8663E" w:rsidRPr="00AB7239">
        <w:rPr>
          <w:bCs/>
        </w:rPr>
        <w:t xml:space="preserve"> kohustab </w:t>
      </w:r>
      <w:r w:rsidR="00056D6B">
        <w:rPr>
          <w:rFonts w:cs="Times New Roman"/>
        </w:rPr>
        <w:t xml:space="preserve">vähemalt 200 </w:t>
      </w:r>
      <w:del w:id="877" w:author="Inge Mehide" w:date="2024-09-26T17:00:00Z">
        <w:r w:rsidR="00056D6B" w:rsidDel="004A1E1D">
          <w:rPr>
            <w:rFonts w:cs="Times New Roman"/>
          </w:rPr>
          <w:delText xml:space="preserve">tuhandet </w:delText>
        </w:r>
      </w:del>
      <w:ins w:id="878" w:author="Inge Mehide" w:date="2024-09-26T17:00:00Z">
        <w:r w:rsidR="004A1E1D">
          <w:rPr>
            <w:rFonts w:cs="Times New Roman"/>
          </w:rPr>
          <w:t xml:space="preserve">000 </w:t>
        </w:r>
      </w:ins>
      <w:r w:rsidR="00056D6B">
        <w:rPr>
          <w:rFonts w:cs="Times New Roman"/>
        </w:rPr>
        <w:t>tarbijat</w:t>
      </w:r>
      <w:r w:rsidR="00056D6B" w:rsidRPr="00AB7239">
        <w:rPr>
          <w:bCs/>
        </w:rPr>
        <w:t xml:space="preserve"> </w:t>
      </w:r>
      <w:r w:rsidR="00056D6B">
        <w:rPr>
          <w:bCs/>
        </w:rPr>
        <w:t>teeni</w:t>
      </w:r>
      <w:ins w:id="879" w:author="Inge Mehide" w:date="2024-09-26T17:00:00Z">
        <w:r w:rsidR="004A1E1D">
          <w:rPr>
            <w:bCs/>
          </w:rPr>
          <w:t>n</w:t>
        </w:r>
      </w:ins>
      <w:r w:rsidR="00056D6B">
        <w:rPr>
          <w:bCs/>
        </w:rPr>
        <w:t xml:space="preserve">davat </w:t>
      </w:r>
      <w:del w:id="880" w:author="Inge Mehide" w:date="2024-09-26T17:00:00Z">
        <w:r w:rsidR="00A8663E" w:rsidRPr="00AB7239" w:rsidDel="004A1E1D">
          <w:rPr>
            <w:bCs/>
          </w:rPr>
          <w:delText xml:space="preserve">elektrimüüjaid </w:delText>
        </w:r>
      </w:del>
      <w:ins w:id="881" w:author="Inge Mehide" w:date="2024-09-26T17:00:00Z">
        <w:r w:rsidR="004A1E1D" w:rsidRPr="00AB7239">
          <w:rPr>
            <w:bCs/>
          </w:rPr>
          <w:t>elektrimüüja</w:t>
        </w:r>
        <w:r w:rsidR="004A1E1D">
          <w:rPr>
            <w:bCs/>
          </w:rPr>
          <w:t>t</w:t>
        </w:r>
        <w:r w:rsidR="004A1E1D" w:rsidRPr="00AB7239">
          <w:rPr>
            <w:bCs/>
          </w:rPr>
          <w:t xml:space="preserve"> </w:t>
        </w:r>
      </w:ins>
      <w:r w:rsidR="00A8663E" w:rsidRPr="00AB7239">
        <w:rPr>
          <w:bCs/>
        </w:rPr>
        <w:t xml:space="preserve">pakkuma </w:t>
      </w:r>
      <w:r w:rsidR="00A8663E" w:rsidRPr="007E0335">
        <w:rPr>
          <w:bCs/>
        </w:rPr>
        <w:t xml:space="preserve">tarbijatele </w:t>
      </w:r>
      <w:r w:rsidR="0031569F">
        <w:rPr>
          <w:rFonts w:cs="Times New Roman"/>
        </w:rPr>
        <w:t>dünaamilise elektrihinnaga</w:t>
      </w:r>
      <w:r w:rsidR="0031569F" w:rsidRPr="00A045C4">
        <w:rPr>
          <w:rFonts w:cs="Times New Roman"/>
        </w:rPr>
        <w:t xml:space="preserve"> lepin</w:t>
      </w:r>
      <w:r w:rsidR="0031569F">
        <w:rPr>
          <w:rFonts w:cs="Times New Roman"/>
        </w:rPr>
        <w:t xml:space="preserve">guid </w:t>
      </w:r>
      <w:r w:rsidR="00DC6982">
        <w:rPr>
          <w:bCs/>
        </w:rPr>
        <w:t xml:space="preserve">ja </w:t>
      </w:r>
      <w:r w:rsidR="00D05122" w:rsidRPr="00D05122">
        <w:rPr>
          <w:bCs/>
        </w:rPr>
        <w:t>tähtajalis</w:t>
      </w:r>
      <w:r w:rsidR="00D05122">
        <w:rPr>
          <w:bCs/>
        </w:rPr>
        <w:t>i</w:t>
      </w:r>
      <w:r w:rsidR="00D05122" w:rsidRPr="00D05122">
        <w:rPr>
          <w:bCs/>
        </w:rPr>
        <w:t xml:space="preserve"> fikseeritud elektrihinnaga leping</w:t>
      </w:r>
      <w:r w:rsidR="00D05122">
        <w:rPr>
          <w:bCs/>
        </w:rPr>
        <w:t>uid</w:t>
      </w:r>
      <w:r w:rsidR="00A8663E" w:rsidRPr="007E0335">
        <w:rPr>
          <w:bCs/>
        </w:rPr>
        <w:t xml:space="preserve">. </w:t>
      </w:r>
      <w:r w:rsidR="0031569F">
        <w:rPr>
          <w:rFonts w:cs="Times New Roman"/>
        </w:rPr>
        <w:t>Dünaamilise elektrihinnaga</w:t>
      </w:r>
      <w:r w:rsidR="0031569F" w:rsidRPr="00A045C4">
        <w:rPr>
          <w:rFonts w:cs="Times New Roman"/>
        </w:rPr>
        <w:t xml:space="preserve"> leping</w:t>
      </w:r>
      <w:r w:rsidR="0031569F">
        <w:rPr>
          <w:rFonts w:cs="Times New Roman"/>
        </w:rPr>
        <w:t xml:space="preserve">u </w:t>
      </w:r>
      <w:r w:rsidR="00A8663E" w:rsidRPr="007E0335">
        <w:rPr>
          <w:bCs/>
        </w:rPr>
        <w:t>definitsioon on eelnõu punktis 1</w:t>
      </w:r>
      <w:r w:rsidR="00D05122">
        <w:rPr>
          <w:bCs/>
        </w:rPr>
        <w:t xml:space="preserve"> ja </w:t>
      </w:r>
      <w:r w:rsidR="00D05122">
        <w:rPr>
          <w:rFonts w:cs="Times New Roman"/>
        </w:rPr>
        <w:t xml:space="preserve">tähtajalise fikseeritud elektrihinnaga lepingu definitsioon on punktis </w:t>
      </w:r>
      <w:r w:rsidR="00485587">
        <w:rPr>
          <w:rFonts w:cs="Times New Roman"/>
        </w:rPr>
        <w:t>6</w:t>
      </w:r>
      <w:r w:rsidR="00A8663E" w:rsidRPr="007E0335">
        <w:rPr>
          <w:bCs/>
        </w:rPr>
        <w:t>.</w:t>
      </w:r>
      <w:r w:rsidR="00A8663E" w:rsidRPr="00AB7239">
        <w:rPr>
          <w:bCs/>
        </w:rPr>
        <w:t xml:space="preserve"> </w:t>
      </w:r>
      <w:r w:rsidR="00310547" w:rsidRPr="00AB7239">
        <w:rPr>
          <w:bCs/>
        </w:rPr>
        <w:t xml:space="preserve">Muudatus ei too kaasa sisulist muutust elektrimüüjate pakkumistes, kuna juba </w:t>
      </w:r>
      <w:r w:rsidR="00AB7239" w:rsidRPr="00AB7239">
        <w:rPr>
          <w:bCs/>
        </w:rPr>
        <w:t xml:space="preserve">praegu pakuvad </w:t>
      </w:r>
      <w:r w:rsidR="00310547" w:rsidRPr="00AB7239">
        <w:rPr>
          <w:bCs/>
        </w:rPr>
        <w:t xml:space="preserve">elektrimüüjad tarbijatele </w:t>
      </w:r>
      <w:r w:rsidR="00B72BF7">
        <w:rPr>
          <w:rFonts w:cs="Times New Roman"/>
        </w:rPr>
        <w:t>dünaamilise elektrihinnaga</w:t>
      </w:r>
      <w:r w:rsidR="00B72BF7" w:rsidRPr="00A045C4">
        <w:rPr>
          <w:rFonts w:cs="Times New Roman"/>
        </w:rPr>
        <w:t xml:space="preserve"> </w:t>
      </w:r>
      <w:r w:rsidR="00310547" w:rsidRPr="00AB7239">
        <w:rPr>
          <w:bCs/>
        </w:rPr>
        <w:t>pakette, kuid muudatus on vajalik</w:t>
      </w:r>
      <w:r w:rsidR="00056D6B">
        <w:rPr>
          <w:bCs/>
        </w:rPr>
        <w:t xml:space="preserve"> direktiivi (EL) 2019/944 ülevõtmiseks</w:t>
      </w:r>
      <w:r w:rsidR="001F0FCF">
        <w:rPr>
          <w:bCs/>
        </w:rPr>
        <w:t>.</w:t>
      </w:r>
    </w:p>
    <w:p w14:paraId="74D61F64" w14:textId="44A0B9DB" w:rsidR="005D797B" w:rsidRDefault="001F0FCF" w:rsidP="00002EDA">
      <w:pPr>
        <w:tabs>
          <w:tab w:val="left" w:pos="1956"/>
        </w:tabs>
        <w:rPr>
          <w:b/>
        </w:rPr>
      </w:pPr>
      <w:bookmarkStart w:id="882" w:name="_Hlk172127357"/>
      <w:r>
        <w:rPr>
          <w:bCs/>
        </w:rPr>
        <w:t xml:space="preserve">Lõige </w:t>
      </w:r>
      <w:bookmarkEnd w:id="866"/>
      <w:r>
        <w:rPr>
          <w:bCs/>
        </w:rPr>
        <w:t xml:space="preserve">7 </w:t>
      </w:r>
      <w:r w:rsidR="008710B7">
        <w:rPr>
          <w:bCs/>
        </w:rPr>
        <w:t xml:space="preserve">sätestab tarbija õiguse saada </w:t>
      </w:r>
      <w:ins w:id="883" w:author="Inge Mehide" w:date="2024-09-26T17:05:00Z">
        <w:r w:rsidR="0055049A">
          <w:rPr>
            <w:bCs/>
          </w:rPr>
          <w:t xml:space="preserve">enne </w:t>
        </w:r>
      </w:ins>
      <w:r w:rsidR="008710B7">
        <w:rPr>
          <w:bCs/>
        </w:rPr>
        <w:t>lepingu sõlmimis</w:t>
      </w:r>
      <w:ins w:id="884" w:author="Inge Mehide" w:date="2024-09-26T17:05:00Z">
        <w:r w:rsidR="0055049A">
          <w:rPr>
            <w:bCs/>
          </w:rPr>
          <w:t>t</w:t>
        </w:r>
      </w:ins>
      <w:del w:id="885" w:author="Inge Mehide" w:date="2024-09-26T17:05:00Z">
        <w:r w:rsidR="008710B7" w:rsidDel="0055049A">
          <w:rPr>
            <w:bCs/>
          </w:rPr>
          <w:delText>ele eelnevalt</w:delText>
        </w:r>
      </w:del>
      <w:r w:rsidR="008710B7">
        <w:rPr>
          <w:bCs/>
        </w:rPr>
        <w:t xml:space="preserve"> teavet </w:t>
      </w:r>
      <w:r w:rsidR="003C509A">
        <w:rPr>
          <w:bCs/>
        </w:rPr>
        <w:t>sõlmitava lepinguga kaasnevatest võimalustest ja riskidest</w:t>
      </w:r>
      <w:r w:rsidR="00F65125">
        <w:rPr>
          <w:rStyle w:val="Allmrkuseviide"/>
          <w:bCs/>
        </w:rPr>
        <w:footnoteReference w:id="15"/>
      </w:r>
      <w:r w:rsidR="003C509A">
        <w:rPr>
          <w:bCs/>
        </w:rPr>
        <w:t xml:space="preserve">. </w:t>
      </w:r>
      <w:r w:rsidR="00635075">
        <w:rPr>
          <w:bCs/>
        </w:rPr>
        <w:t>Dünaamilise elektrihinnaga lepingu puhul on oluline,</w:t>
      </w:r>
      <w:r w:rsidR="00EA6206">
        <w:rPr>
          <w:bCs/>
        </w:rPr>
        <w:t xml:space="preserve"> </w:t>
      </w:r>
      <w:r w:rsidR="00635075">
        <w:rPr>
          <w:bCs/>
        </w:rPr>
        <w:t xml:space="preserve">et tarbija on saanud teabe, et </w:t>
      </w:r>
      <w:ins w:id="890" w:author="Inge Mehide" w:date="2024-09-26T17:06:00Z">
        <w:r w:rsidR="0055049A">
          <w:rPr>
            <w:bCs/>
          </w:rPr>
          <w:t xml:space="preserve">selle </w:t>
        </w:r>
      </w:ins>
      <w:r w:rsidR="00635075">
        <w:rPr>
          <w:bCs/>
        </w:rPr>
        <w:t>lepingu</w:t>
      </w:r>
      <w:ins w:id="891" w:author="Inge Mehide" w:date="2024-09-26T17:06:00Z">
        <w:r w:rsidR="0055049A">
          <w:rPr>
            <w:bCs/>
          </w:rPr>
          <w:t>ga</w:t>
        </w:r>
      </w:ins>
      <w:del w:id="892" w:author="Inge Mehide" w:date="2024-09-26T17:06:00Z">
        <w:r w:rsidR="00635075" w:rsidDel="0055049A">
          <w:rPr>
            <w:bCs/>
          </w:rPr>
          <w:delText xml:space="preserve"> puhul</w:delText>
        </w:r>
      </w:del>
      <w:r w:rsidR="00635075">
        <w:rPr>
          <w:bCs/>
        </w:rPr>
        <w:t xml:space="preserve"> elektrihin</w:t>
      </w:r>
      <w:r w:rsidR="009C04EB">
        <w:rPr>
          <w:bCs/>
        </w:rPr>
        <w:t xml:space="preserve">d </w:t>
      </w:r>
      <w:del w:id="893" w:author="Inge Mehide" w:date="2024-09-26T17:06:00Z">
        <w:r w:rsidR="009C04EB" w:rsidDel="0055049A">
          <w:rPr>
            <w:bCs/>
          </w:rPr>
          <w:delText xml:space="preserve">on </w:delText>
        </w:r>
      </w:del>
      <w:r w:rsidR="00DC2D0F">
        <w:rPr>
          <w:bCs/>
        </w:rPr>
        <w:t>kauplemis</w:t>
      </w:r>
      <w:r w:rsidR="009C04EB">
        <w:rPr>
          <w:bCs/>
        </w:rPr>
        <w:t xml:space="preserve">perioodi </w:t>
      </w:r>
      <w:del w:id="894" w:author="Inge Mehide" w:date="2024-09-26T17:07:00Z">
        <w:r w:rsidR="009C04EB" w:rsidDel="0055049A">
          <w:rPr>
            <w:bCs/>
          </w:rPr>
          <w:delText xml:space="preserve">lõikes </w:delText>
        </w:r>
      </w:del>
      <w:ins w:id="895" w:author="Inge Mehide" w:date="2024-09-26T17:07:00Z">
        <w:r w:rsidR="0055049A">
          <w:rPr>
            <w:bCs/>
          </w:rPr>
          <w:t xml:space="preserve">jooksul </w:t>
        </w:r>
      </w:ins>
      <w:r w:rsidR="009C04EB">
        <w:rPr>
          <w:bCs/>
        </w:rPr>
        <w:t>muutu</w:t>
      </w:r>
      <w:ins w:id="896" w:author="Inge Mehide" w:date="2024-09-26T17:06:00Z">
        <w:r w:rsidR="0055049A">
          <w:rPr>
            <w:bCs/>
          </w:rPr>
          <w:t>b</w:t>
        </w:r>
      </w:ins>
      <w:del w:id="897" w:author="Inge Mehide" w:date="2024-09-26T17:06:00Z">
        <w:r w:rsidR="009C04EB" w:rsidDel="0055049A">
          <w:rPr>
            <w:bCs/>
          </w:rPr>
          <w:delText>v</w:delText>
        </w:r>
      </w:del>
      <w:r w:rsidR="009C04EB">
        <w:rPr>
          <w:bCs/>
        </w:rPr>
        <w:t xml:space="preserve"> ja </w:t>
      </w:r>
      <w:del w:id="898" w:author="Inge Mehide" w:date="2024-09-26T17:07:00Z">
        <w:r w:rsidR="009C04EB" w:rsidDel="0055049A">
          <w:rPr>
            <w:bCs/>
          </w:rPr>
          <w:delText xml:space="preserve">võimalusest </w:delText>
        </w:r>
      </w:del>
      <w:r w:rsidR="00913CDE">
        <w:rPr>
          <w:bCs/>
        </w:rPr>
        <w:t xml:space="preserve">oma tarbimist </w:t>
      </w:r>
      <w:ins w:id="899" w:author="Inge Mehide" w:date="2024-09-26T17:07:00Z">
        <w:r w:rsidR="0055049A">
          <w:rPr>
            <w:bCs/>
          </w:rPr>
          <w:t xml:space="preserve">on võimalik </w:t>
        </w:r>
      </w:ins>
      <w:r w:rsidR="00913CDE">
        <w:rPr>
          <w:bCs/>
        </w:rPr>
        <w:t>ajatada soodsama hinnaga aegadele. T</w:t>
      </w:r>
      <w:r w:rsidR="00913CDE" w:rsidRPr="00D05122">
        <w:rPr>
          <w:bCs/>
        </w:rPr>
        <w:t>ähtajalis</w:t>
      </w:r>
      <w:ins w:id="900" w:author="Inge Mehide" w:date="2024-09-26T17:08:00Z">
        <w:r w:rsidR="0055049A">
          <w:rPr>
            <w:bCs/>
          </w:rPr>
          <w:t>e</w:t>
        </w:r>
      </w:ins>
      <w:del w:id="901" w:author="Inge Mehide" w:date="2024-09-26T17:08:00Z">
        <w:r w:rsidR="00913CDE" w:rsidDel="0055049A">
          <w:rPr>
            <w:bCs/>
          </w:rPr>
          <w:delText>i</w:delText>
        </w:r>
      </w:del>
      <w:r w:rsidR="00913CDE" w:rsidRPr="00D05122">
        <w:rPr>
          <w:bCs/>
        </w:rPr>
        <w:t xml:space="preserve"> fikseeritud elektrihinnaga leping</w:t>
      </w:r>
      <w:r w:rsidR="00913CDE">
        <w:rPr>
          <w:bCs/>
        </w:rPr>
        <w:t>u</w:t>
      </w:r>
      <w:del w:id="902" w:author="Inge Mehide" w:date="2024-09-26T17:08:00Z">
        <w:r w:rsidR="00913CDE" w:rsidDel="0055049A">
          <w:rPr>
            <w:bCs/>
          </w:rPr>
          <w:delText>te</w:delText>
        </w:r>
      </w:del>
      <w:r w:rsidR="00913CDE">
        <w:rPr>
          <w:bCs/>
        </w:rPr>
        <w:t xml:space="preserve"> puhul on tarbijal oluline teada lepingu lõpetamisega kaasnevate</w:t>
      </w:r>
      <w:del w:id="903" w:author="Inge Mehide" w:date="2024-09-26T17:09:00Z">
        <w:r w:rsidR="00913CDE" w:rsidDel="0055049A">
          <w:rPr>
            <w:bCs/>
          </w:rPr>
          <w:delText>st</w:delText>
        </w:r>
      </w:del>
      <w:r w:rsidR="00913CDE">
        <w:rPr>
          <w:bCs/>
        </w:rPr>
        <w:t xml:space="preserve"> </w:t>
      </w:r>
      <w:r w:rsidR="000E30B9">
        <w:rPr>
          <w:bCs/>
        </w:rPr>
        <w:t>kulude</w:t>
      </w:r>
      <w:del w:id="904" w:author="Inge Mehide" w:date="2024-09-26T17:09:00Z">
        <w:r w:rsidR="000E30B9" w:rsidDel="0055049A">
          <w:rPr>
            <w:bCs/>
          </w:rPr>
          <w:delText>st</w:delText>
        </w:r>
      </w:del>
      <w:r w:rsidR="000E30B9">
        <w:rPr>
          <w:bCs/>
        </w:rPr>
        <w:t xml:space="preserve"> ja lepinguperioodi</w:t>
      </w:r>
      <w:del w:id="905" w:author="Inge Mehide" w:date="2024-09-26T17:09:00Z">
        <w:r w:rsidR="000E30B9" w:rsidDel="0055049A">
          <w:rPr>
            <w:bCs/>
          </w:rPr>
          <w:delText>st</w:delText>
        </w:r>
      </w:del>
      <w:ins w:id="906" w:author="Inge Mehide" w:date="2024-09-26T17:09:00Z">
        <w:r w:rsidR="0055049A">
          <w:rPr>
            <w:bCs/>
          </w:rPr>
          <w:t xml:space="preserve"> kohta,</w:t>
        </w:r>
      </w:ins>
      <w:r w:rsidR="000E30B9">
        <w:rPr>
          <w:bCs/>
        </w:rPr>
        <w:t xml:space="preserve"> s</w:t>
      </w:r>
      <w:ins w:id="907" w:author="Inge Mehide" w:date="2024-09-26T17:09:00Z">
        <w:r w:rsidR="0055049A">
          <w:rPr>
            <w:bCs/>
          </w:rPr>
          <w:t>eal</w:t>
        </w:r>
      </w:ins>
      <w:r w:rsidR="000E30B9">
        <w:rPr>
          <w:bCs/>
        </w:rPr>
        <w:t>h</w:t>
      </w:r>
      <w:ins w:id="908" w:author="Inge Mehide" w:date="2024-09-26T17:09:00Z">
        <w:r w:rsidR="0055049A">
          <w:rPr>
            <w:bCs/>
          </w:rPr>
          <w:t>ulgas</w:t>
        </w:r>
      </w:ins>
      <w:r w:rsidR="000E30B9">
        <w:rPr>
          <w:bCs/>
        </w:rPr>
        <w:t xml:space="preserve"> on oluline tarbijale selgitada, et </w:t>
      </w:r>
      <w:r w:rsidR="00EA6206">
        <w:rPr>
          <w:bCs/>
        </w:rPr>
        <w:t>lepingu lõpetamise vajadus võib tekkida näiteks kinnisvara müügil</w:t>
      </w:r>
      <w:r w:rsidR="00B24947">
        <w:rPr>
          <w:bCs/>
        </w:rPr>
        <w:t>.</w:t>
      </w:r>
    </w:p>
    <w:p w14:paraId="769087F8" w14:textId="77777777" w:rsidR="00C74F23" w:rsidRPr="00AB7239" w:rsidRDefault="00C74F23" w:rsidP="00002EDA">
      <w:pPr>
        <w:tabs>
          <w:tab w:val="left" w:pos="1956"/>
        </w:tabs>
        <w:rPr>
          <w:bCs/>
        </w:rPr>
      </w:pPr>
      <w:bookmarkStart w:id="909" w:name="_Hlk168411469"/>
      <w:bookmarkEnd w:id="882"/>
    </w:p>
    <w:p w14:paraId="36AD590B" w14:textId="074502AC" w:rsidR="0075799B" w:rsidRDefault="00C4373B" w:rsidP="00002EDA">
      <w:pPr>
        <w:tabs>
          <w:tab w:val="left" w:pos="1956"/>
        </w:tabs>
        <w:rPr>
          <w:bCs/>
        </w:rPr>
      </w:pPr>
      <w:r>
        <w:rPr>
          <w:b/>
        </w:rPr>
        <w:t>Eelnõu punktiga 3</w:t>
      </w:r>
      <w:r w:rsidR="007E4604">
        <w:rPr>
          <w:b/>
        </w:rPr>
        <w:t>5</w:t>
      </w:r>
      <w:r>
        <w:rPr>
          <w:bCs/>
        </w:rPr>
        <w:t xml:space="preserve"> </w:t>
      </w:r>
      <w:r w:rsidR="007A645C">
        <w:rPr>
          <w:bCs/>
        </w:rPr>
        <w:t>muudetakse §</w:t>
      </w:r>
      <w:r w:rsidRPr="00C4373B">
        <w:rPr>
          <w:bCs/>
        </w:rPr>
        <w:t xml:space="preserve"> 88 lõike 5</w:t>
      </w:r>
      <w:r>
        <w:rPr>
          <w:bCs/>
        </w:rPr>
        <w:t xml:space="preserve"> teist lauset ja täpsustatakse, et tarbijaga sõlmitud t</w:t>
      </w:r>
      <w:r w:rsidRPr="00C4373B">
        <w:rPr>
          <w:bCs/>
        </w:rPr>
        <w:t>ähtajalise elektrilepingu või agregeerimislepingu ennetähtaegse lõpetamise tasu</w:t>
      </w:r>
      <w:r>
        <w:rPr>
          <w:bCs/>
        </w:rPr>
        <w:t xml:space="preserve"> ei tohi ületada </w:t>
      </w:r>
      <w:r w:rsidRPr="00C4373B">
        <w:rPr>
          <w:bCs/>
        </w:rPr>
        <w:t xml:space="preserve">lepingu lõpetamisega elektrimüüjale või </w:t>
      </w:r>
      <w:proofErr w:type="spellStart"/>
      <w:r w:rsidRPr="00C4373B">
        <w:rPr>
          <w:bCs/>
        </w:rPr>
        <w:t>agregaatorile</w:t>
      </w:r>
      <w:proofErr w:type="spellEnd"/>
      <w:r w:rsidRPr="00C4373B">
        <w:rPr>
          <w:bCs/>
        </w:rPr>
        <w:t xml:space="preserve"> kaasnevat otsest rahalist kahju</w:t>
      </w:r>
      <w:r>
        <w:rPr>
          <w:bCs/>
        </w:rPr>
        <w:t xml:space="preserve">. Otsene kahju ei ole lepingu lõpetamisega teenimata jäänud kasum, vaid kulu, mis elektrimüüjal või </w:t>
      </w:r>
      <w:proofErr w:type="spellStart"/>
      <w:r>
        <w:rPr>
          <w:bCs/>
        </w:rPr>
        <w:t>agregaatoril</w:t>
      </w:r>
      <w:proofErr w:type="spellEnd"/>
      <w:r>
        <w:rPr>
          <w:bCs/>
        </w:rPr>
        <w:t xml:space="preserve"> lepingu lõpetamise</w:t>
      </w:r>
      <w:del w:id="910" w:author="Inge Mehide" w:date="2024-09-26T17:14:00Z">
        <w:r w:rsidDel="007766AE">
          <w:rPr>
            <w:bCs/>
          </w:rPr>
          <w:delText>st</w:delText>
        </w:r>
      </w:del>
      <w:r>
        <w:rPr>
          <w:bCs/>
        </w:rPr>
        <w:t xml:space="preserve"> </w:t>
      </w:r>
      <w:ins w:id="911" w:author="Inge Mehide" w:date="2024-09-26T17:14:00Z">
        <w:r w:rsidR="007766AE">
          <w:rPr>
            <w:bCs/>
          </w:rPr>
          <w:t>tõttu</w:t>
        </w:r>
      </w:ins>
      <w:del w:id="912" w:author="Inge Mehide" w:date="2024-09-26T17:14:00Z">
        <w:r w:rsidDel="007766AE">
          <w:rPr>
            <w:bCs/>
          </w:rPr>
          <w:delText>tulenevalt</w:delText>
        </w:r>
      </w:del>
      <w:r>
        <w:rPr>
          <w:bCs/>
        </w:rPr>
        <w:t xml:space="preserve"> teki</w:t>
      </w:r>
      <w:ins w:id="913" w:author="Inge Mehide" w:date="2024-09-26T17:14:00Z">
        <w:r w:rsidR="007766AE">
          <w:rPr>
            <w:bCs/>
          </w:rPr>
          <w:t>b</w:t>
        </w:r>
      </w:ins>
      <w:del w:id="914" w:author="Inge Mehide" w:date="2024-09-26T17:14:00Z">
        <w:r w:rsidDel="007766AE">
          <w:rPr>
            <w:bCs/>
          </w:rPr>
          <w:delText>vad</w:delText>
        </w:r>
      </w:del>
      <w:r>
        <w:rPr>
          <w:bCs/>
        </w:rPr>
        <w:t xml:space="preserve">, näiteks </w:t>
      </w:r>
      <w:r w:rsidR="007A645C">
        <w:rPr>
          <w:bCs/>
        </w:rPr>
        <w:t>kulu</w:t>
      </w:r>
      <w:del w:id="915" w:author="Inge Mehide" w:date="2024-09-26T17:14:00Z">
        <w:r w:rsidR="007A645C" w:rsidDel="007766AE">
          <w:rPr>
            <w:bCs/>
          </w:rPr>
          <w:delText>d</w:delText>
        </w:r>
      </w:del>
      <w:del w:id="916" w:author="Inge Mehide" w:date="2024-09-26T17:15:00Z">
        <w:r w:rsidR="007A645C" w:rsidDel="007766AE">
          <w:rPr>
            <w:bCs/>
          </w:rPr>
          <w:delText>, mis tulenevad</w:delText>
        </w:r>
      </w:del>
      <w:r w:rsidR="007A645C">
        <w:rPr>
          <w:bCs/>
        </w:rPr>
        <w:t xml:space="preserve"> sellest, et elektrimüüja on tarbija</w:t>
      </w:r>
      <w:r w:rsidR="00AC5BE6">
        <w:rPr>
          <w:bCs/>
        </w:rPr>
        <w:t xml:space="preserve"> prognoositud tarbimis</w:t>
      </w:r>
      <w:del w:id="917" w:author="Inge Mehide" w:date="2024-09-26T17:15:00Z">
        <w:r w:rsidR="00AC5BE6" w:rsidDel="007766AE">
          <w:rPr>
            <w:bCs/>
          </w:rPr>
          <w:delText xml:space="preserve">e </w:delText>
        </w:r>
      </w:del>
      <w:r w:rsidR="00AC5BE6">
        <w:rPr>
          <w:bCs/>
        </w:rPr>
        <w:t>koguse katmiseks</w:t>
      </w:r>
      <w:r w:rsidR="007A645C">
        <w:rPr>
          <w:bCs/>
        </w:rPr>
        <w:t xml:space="preserve"> elektri kokkulepitud hinnaga </w:t>
      </w:r>
      <w:r w:rsidR="00AC5BE6">
        <w:rPr>
          <w:bCs/>
        </w:rPr>
        <w:t xml:space="preserve">tarbijale </w:t>
      </w:r>
      <w:r w:rsidR="007A645C">
        <w:rPr>
          <w:bCs/>
        </w:rPr>
        <w:t xml:space="preserve">müümiseks </w:t>
      </w:r>
      <w:ins w:id="918" w:author="Inge Mehide" w:date="2024-09-26T17:16:00Z">
        <w:r w:rsidR="007766AE">
          <w:rPr>
            <w:bCs/>
          </w:rPr>
          <w:t xml:space="preserve">elektritootjalt </w:t>
        </w:r>
      </w:ins>
      <w:r w:rsidR="007A645C">
        <w:rPr>
          <w:bCs/>
        </w:rPr>
        <w:t>pikaajaliste lepingutega</w:t>
      </w:r>
      <w:r w:rsidR="00AC5BE6">
        <w:rPr>
          <w:bCs/>
        </w:rPr>
        <w:t xml:space="preserve"> </w:t>
      </w:r>
      <w:del w:id="919" w:author="Inge Mehide" w:date="2024-09-26T17:15:00Z">
        <w:r w:rsidR="00AC5BE6" w:rsidDel="007766AE">
          <w:rPr>
            <w:bCs/>
          </w:rPr>
          <w:delText xml:space="preserve">näiteks </w:delText>
        </w:r>
      </w:del>
      <w:del w:id="920" w:author="Inge Mehide" w:date="2024-09-26T17:16:00Z">
        <w:r w:rsidR="00AC5BE6" w:rsidDel="007766AE">
          <w:rPr>
            <w:bCs/>
          </w:rPr>
          <w:delText>elektritootjalt</w:delText>
        </w:r>
        <w:r w:rsidR="007A645C" w:rsidDel="007766AE">
          <w:rPr>
            <w:bCs/>
          </w:rPr>
          <w:delText xml:space="preserve"> </w:delText>
        </w:r>
      </w:del>
      <w:r w:rsidR="007A645C">
        <w:rPr>
          <w:bCs/>
        </w:rPr>
        <w:t xml:space="preserve">ette soetanud. </w:t>
      </w:r>
      <w:r w:rsidR="00AC5BE6">
        <w:rPr>
          <w:bCs/>
        </w:rPr>
        <w:t>Vaidluste korral</w:t>
      </w:r>
      <w:del w:id="921" w:author="Inge Mehide" w:date="2024-09-26T17:16:00Z">
        <w:r w:rsidR="00AC5BE6" w:rsidDel="007766AE">
          <w:rPr>
            <w:bCs/>
          </w:rPr>
          <w:delText>,</w:delText>
        </w:r>
      </w:del>
      <w:r w:rsidR="00AC5BE6">
        <w:rPr>
          <w:bCs/>
        </w:rPr>
        <w:t xml:space="preserve"> lasub o</w:t>
      </w:r>
      <w:r w:rsidR="007A645C">
        <w:rPr>
          <w:bCs/>
        </w:rPr>
        <w:t>tsese rahalise kahju tõendami</w:t>
      </w:r>
      <w:ins w:id="922" w:author="Inge Mehide" w:date="2024-09-26T17:16:00Z">
        <w:r w:rsidR="007766AE">
          <w:rPr>
            <w:bCs/>
          </w:rPr>
          <w:t>s</w:t>
        </w:r>
      </w:ins>
      <w:del w:id="923" w:author="Inge Mehide" w:date="2024-09-26T17:16:00Z">
        <w:r w:rsidR="007A645C" w:rsidDel="007766AE">
          <w:rPr>
            <w:bCs/>
          </w:rPr>
          <w:delText>n</w:delText>
        </w:r>
      </w:del>
      <w:r w:rsidR="007A645C">
        <w:rPr>
          <w:bCs/>
        </w:rPr>
        <w:t>e</w:t>
      </w:r>
      <w:ins w:id="924" w:author="Inge Mehide" w:date="2024-09-26T17:16:00Z">
        <w:r w:rsidR="007766AE">
          <w:rPr>
            <w:bCs/>
          </w:rPr>
          <w:t xml:space="preserve"> kohustus</w:t>
        </w:r>
      </w:ins>
      <w:r w:rsidR="007A645C">
        <w:rPr>
          <w:bCs/>
        </w:rPr>
        <w:t xml:space="preserve"> elektrimüüjal </w:t>
      </w:r>
      <w:r w:rsidR="009A49F8">
        <w:rPr>
          <w:bCs/>
        </w:rPr>
        <w:t>ja</w:t>
      </w:r>
      <w:r w:rsidR="007A645C">
        <w:rPr>
          <w:bCs/>
        </w:rPr>
        <w:t xml:space="preserve"> </w:t>
      </w:r>
      <w:proofErr w:type="spellStart"/>
      <w:r w:rsidR="007A645C">
        <w:rPr>
          <w:bCs/>
        </w:rPr>
        <w:t>agregaatoril</w:t>
      </w:r>
      <w:proofErr w:type="spellEnd"/>
      <w:r w:rsidR="007A645C">
        <w:rPr>
          <w:bCs/>
        </w:rPr>
        <w:t>.</w:t>
      </w:r>
    </w:p>
    <w:p w14:paraId="600D8B25" w14:textId="77777777" w:rsidR="00AC5BE6" w:rsidRDefault="00AC5BE6" w:rsidP="00002EDA">
      <w:pPr>
        <w:tabs>
          <w:tab w:val="left" w:pos="1956"/>
        </w:tabs>
        <w:rPr>
          <w:bCs/>
        </w:rPr>
      </w:pPr>
    </w:p>
    <w:p w14:paraId="18EFCD79" w14:textId="32C04371" w:rsidR="0075799B" w:rsidRDefault="0075799B" w:rsidP="00002EDA">
      <w:pPr>
        <w:tabs>
          <w:tab w:val="left" w:pos="1956"/>
        </w:tabs>
        <w:rPr>
          <w:bCs/>
        </w:rPr>
      </w:pPr>
      <w:r w:rsidRPr="00AB7239">
        <w:rPr>
          <w:b/>
        </w:rPr>
        <w:t xml:space="preserve">Eelnõu punktiga </w:t>
      </w:r>
      <w:r w:rsidR="00411D49">
        <w:rPr>
          <w:b/>
        </w:rPr>
        <w:t>3</w:t>
      </w:r>
      <w:r w:rsidR="007E4604">
        <w:rPr>
          <w:b/>
        </w:rPr>
        <w:t>6</w:t>
      </w:r>
      <w:r w:rsidRPr="00AB7239">
        <w:rPr>
          <w:b/>
        </w:rPr>
        <w:t xml:space="preserve"> täiendatakse</w:t>
      </w:r>
      <w:r w:rsidRPr="00AB7239">
        <w:rPr>
          <w:bCs/>
        </w:rPr>
        <w:t xml:space="preserve"> § 89 </w:t>
      </w:r>
      <w:r w:rsidR="002B0178">
        <w:rPr>
          <w:bCs/>
        </w:rPr>
        <w:t xml:space="preserve">lõikega </w:t>
      </w:r>
      <w:r w:rsidR="00971054">
        <w:rPr>
          <w:bCs/>
        </w:rPr>
        <w:t>7</w:t>
      </w:r>
      <w:r w:rsidR="002B0178">
        <w:rPr>
          <w:bCs/>
        </w:rPr>
        <w:t>. Muudatuse</w:t>
      </w:r>
      <w:r w:rsidRPr="00AB7239">
        <w:rPr>
          <w:bCs/>
        </w:rPr>
        <w:t xml:space="preserve"> kohaselt </w:t>
      </w:r>
      <w:r w:rsidR="00F979B9">
        <w:rPr>
          <w:rFonts w:cs="Times New Roman"/>
        </w:rPr>
        <w:t>f</w:t>
      </w:r>
      <w:r w:rsidR="00F979B9" w:rsidRPr="008074C5">
        <w:rPr>
          <w:rFonts w:cs="Times New Roman"/>
        </w:rPr>
        <w:t>ikseeritud elektrihinnaga lepingu lõppemisel peab elektrimüüja viima tarbija üle uuele fikseeritud elektrihinnaga lepingule või tarbija nõus</w:t>
      </w:r>
      <w:r w:rsidR="006F5434">
        <w:rPr>
          <w:rFonts w:cs="Times New Roman"/>
        </w:rPr>
        <w:t>tumuse</w:t>
      </w:r>
      <w:ins w:id="925" w:author="Inge Mehide" w:date="2024-09-26T17:21:00Z">
        <w:r w:rsidR="00966B98">
          <w:rPr>
            <w:rFonts w:cs="Times New Roman"/>
          </w:rPr>
          <w:t xml:space="preserve"> korra</w:t>
        </w:r>
      </w:ins>
      <w:r w:rsidR="006F5434">
        <w:rPr>
          <w:rFonts w:cs="Times New Roman"/>
        </w:rPr>
        <w:t>l</w:t>
      </w:r>
      <w:r w:rsidR="00F979B9" w:rsidRPr="008074C5">
        <w:rPr>
          <w:rFonts w:cs="Times New Roman"/>
        </w:rPr>
        <w:t xml:space="preserve"> sõlmima dünaamilise elektrihinnaga lepingu</w:t>
      </w:r>
      <w:r w:rsidR="009345A9">
        <w:rPr>
          <w:rFonts w:cs="Times New Roman"/>
        </w:rPr>
        <w:t>.</w:t>
      </w:r>
      <w:r w:rsidR="007A4693">
        <w:rPr>
          <w:rFonts w:cs="Times New Roman"/>
        </w:rPr>
        <w:t xml:space="preserve"> Nõustumus ehk aktsept on vastavalt võlaõigusseaduse § 20 lõikele 1 </w:t>
      </w:r>
      <w:r w:rsidR="007A4693" w:rsidRPr="007A4693">
        <w:rPr>
          <w:rFonts w:cs="Times New Roman"/>
        </w:rPr>
        <w:t>otsese tahteavaldusega või mingi teoga väljendatud nõusolek sõlmida leping.</w:t>
      </w:r>
      <w:r w:rsidR="007A4693">
        <w:rPr>
          <w:rFonts w:cs="Times New Roman"/>
        </w:rPr>
        <w:t xml:space="preserve"> </w:t>
      </w:r>
      <w:r w:rsidR="009345A9">
        <w:rPr>
          <w:rFonts w:cs="Times New Roman"/>
        </w:rPr>
        <w:t xml:space="preserve"> </w:t>
      </w:r>
      <w:r w:rsidR="009345A9">
        <w:rPr>
          <w:bCs/>
        </w:rPr>
        <w:t>Kui</w:t>
      </w:r>
      <w:r w:rsidR="00621D8A">
        <w:rPr>
          <w:bCs/>
        </w:rPr>
        <w:t xml:space="preserve"> fikseeritud </w:t>
      </w:r>
      <w:r w:rsidR="003F0D25">
        <w:rPr>
          <w:bCs/>
        </w:rPr>
        <w:t>elektr</w:t>
      </w:r>
      <w:r w:rsidR="006F5434">
        <w:rPr>
          <w:bCs/>
        </w:rPr>
        <w:t>i</w:t>
      </w:r>
      <w:r w:rsidR="003F0D25">
        <w:rPr>
          <w:bCs/>
        </w:rPr>
        <w:t xml:space="preserve">hinnaga </w:t>
      </w:r>
      <w:r w:rsidR="00621D8A">
        <w:rPr>
          <w:bCs/>
        </w:rPr>
        <w:t>leping</w:t>
      </w:r>
      <w:r w:rsidR="003F0D25">
        <w:rPr>
          <w:bCs/>
        </w:rPr>
        <w:t xml:space="preserve"> </w:t>
      </w:r>
      <w:r w:rsidR="00621D8A">
        <w:rPr>
          <w:bCs/>
        </w:rPr>
        <w:t>kaotab kehtivuse ja</w:t>
      </w:r>
      <w:r w:rsidR="00E7057D">
        <w:rPr>
          <w:bCs/>
        </w:rPr>
        <w:t>/</w:t>
      </w:r>
      <w:r w:rsidR="003F0D25">
        <w:rPr>
          <w:bCs/>
        </w:rPr>
        <w:t xml:space="preserve">või </w:t>
      </w:r>
      <w:r w:rsidR="00BE06BD">
        <w:rPr>
          <w:bCs/>
        </w:rPr>
        <w:t>elektrimüüja algatab vastavalt § 89 lõikele 4 lepin</w:t>
      </w:r>
      <w:r w:rsidR="006F5434">
        <w:rPr>
          <w:bCs/>
        </w:rPr>
        <w:t>g</w:t>
      </w:r>
      <w:r w:rsidR="00BE06BD">
        <w:rPr>
          <w:bCs/>
        </w:rPr>
        <w:t>utingimuste muutmis</w:t>
      </w:r>
      <w:ins w:id="926" w:author="Inge Mehide" w:date="2024-09-26T17:22:00Z">
        <w:r w:rsidR="00966B98">
          <w:rPr>
            <w:bCs/>
          </w:rPr>
          <w:t>e</w:t>
        </w:r>
      </w:ins>
      <w:del w:id="927" w:author="Inge Mehide" w:date="2024-09-26T17:22:00Z">
        <w:r w:rsidR="00BE06BD" w:rsidDel="00966B98">
          <w:rPr>
            <w:bCs/>
          </w:rPr>
          <w:delText>t</w:delText>
        </w:r>
      </w:del>
      <w:r w:rsidR="00BE06BD">
        <w:rPr>
          <w:bCs/>
        </w:rPr>
        <w:t>,</w:t>
      </w:r>
      <w:r w:rsidR="00621D8A">
        <w:rPr>
          <w:bCs/>
        </w:rPr>
        <w:t xml:space="preserve"> </w:t>
      </w:r>
      <w:del w:id="928" w:author="Inge Mehide" w:date="2024-09-26T17:22:00Z">
        <w:r w:rsidR="0041281C" w:rsidDel="00966B98">
          <w:rPr>
            <w:bCs/>
          </w:rPr>
          <w:delText xml:space="preserve">siis </w:delText>
        </w:r>
      </w:del>
      <w:ins w:id="929" w:author="Inge Mehide" w:date="2024-09-26T17:22:00Z">
        <w:r w:rsidR="00966B98">
          <w:rPr>
            <w:bCs/>
          </w:rPr>
          <w:t xml:space="preserve">ei saa </w:t>
        </w:r>
      </w:ins>
      <w:del w:id="930" w:author="Inge Mehide" w:date="2024-09-26T17:23:00Z">
        <w:r w:rsidR="0041281C" w:rsidDel="00485DDA">
          <w:rPr>
            <w:bCs/>
          </w:rPr>
          <w:delText xml:space="preserve">käesoleva sätte </w:delText>
        </w:r>
      </w:del>
      <w:del w:id="931" w:author="Inge Mehide" w:date="2024-09-26T17:22:00Z">
        <w:r w:rsidR="0041281C" w:rsidDel="00485DDA">
          <w:rPr>
            <w:bCs/>
          </w:rPr>
          <w:delText xml:space="preserve">korral </w:delText>
        </w:r>
        <w:r w:rsidR="0041281C" w:rsidDel="00966B98">
          <w:rPr>
            <w:bCs/>
          </w:rPr>
          <w:delText xml:space="preserve">ei saa </w:delText>
        </w:r>
      </w:del>
      <w:r w:rsidR="0041281C">
        <w:rPr>
          <w:bCs/>
        </w:rPr>
        <w:t xml:space="preserve">fikseeritud elektrihinnaga </w:t>
      </w:r>
      <w:ins w:id="932" w:author="Inge Mehide" w:date="2024-09-26T17:24:00Z">
        <w:r w:rsidR="00485DDA">
          <w:rPr>
            <w:bCs/>
          </w:rPr>
          <w:t xml:space="preserve">sõlmitud </w:t>
        </w:r>
      </w:ins>
      <w:r w:rsidR="0041281C">
        <w:rPr>
          <w:bCs/>
        </w:rPr>
        <w:t>lepingu</w:t>
      </w:r>
      <w:ins w:id="933" w:author="Inge Mehide" w:date="2024-09-26T17:24:00Z">
        <w:r w:rsidR="00485DDA">
          <w:rPr>
            <w:bCs/>
          </w:rPr>
          <w:t>t</w:t>
        </w:r>
      </w:ins>
      <w:del w:id="934" w:author="Inge Mehide" w:date="2024-09-26T17:22:00Z">
        <w:r w:rsidR="0041281C" w:rsidDel="00966B98">
          <w:rPr>
            <w:bCs/>
          </w:rPr>
          <w:delText>l olnud</w:delText>
        </w:r>
      </w:del>
      <w:del w:id="935" w:author="Inge Mehide" w:date="2024-09-26T17:25:00Z">
        <w:r w:rsidR="0041281C" w:rsidDel="00485DDA">
          <w:rPr>
            <w:bCs/>
          </w:rPr>
          <w:delText xml:space="preserve"> tarbijat</w:delText>
        </w:r>
      </w:del>
      <w:r w:rsidR="0041281C">
        <w:rPr>
          <w:bCs/>
        </w:rPr>
        <w:t xml:space="preserve"> </w:t>
      </w:r>
      <w:ins w:id="936" w:author="Inge Mehide" w:date="2024-09-26T17:23:00Z">
        <w:r w:rsidR="00485DDA">
          <w:rPr>
            <w:bCs/>
          </w:rPr>
          <w:t xml:space="preserve">käesoleva sätte järgi </w:t>
        </w:r>
      </w:ins>
      <w:r w:rsidR="0041281C">
        <w:rPr>
          <w:bCs/>
        </w:rPr>
        <w:t xml:space="preserve">vahetada </w:t>
      </w:r>
      <w:r w:rsidR="00B72BF7">
        <w:rPr>
          <w:rFonts w:cs="Times New Roman"/>
        </w:rPr>
        <w:t>dünaamilise elektrihinnaga</w:t>
      </w:r>
      <w:r w:rsidR="00B72BF7" w:rsidRPr="00A045C4">
        <w:rPr>
          <w:rFonts w:cs="Times New Roman"/>
        </w:rPr>
        <w:t xml:space="preserve"> leping</w:t>
      </w:r>
      <w:r w:rsidR="00B72BF7">
        <w:rPr>
          <w:rFonts w:cs="Times New Roman"/>
        </w:rPr>
        <w:t>u</w:t>
      </w:r>
      <w:r w:rsidR="00B72BF7" w:rsidRPr="00A045C4">
        <w:rPr>
          <w:rFonts w:cs="Times New Roman"/>
        </w:rPr>
        <w:t xml:space="preserve"> </w:t>
      </w:r>
      <w:r w:rsidR="0041281C">
        <w:rPr>
          <w:bCs/>
        </w:rPr>
        <w:t>vastu, va</w:t>
      </w:r>
      <w:r w:rsidR="0080779B">
        <w:rPr>
          <w:bCs/>
        </w:rPr>
        <w:t>id tuleb pikendada olemasolevat</w:t>
      </w:r>
      <w:r w:rsidR="006F5434">
        <w:rPr>
          <w:bCs/>
        </w:rPr>
        <w:t xml:space="preserve">, </w:t>
      </w:r>
      <w:del w:id="937" w:author="Inge Mehide" w:date="2024-09-26T17:25:00Z">
        <w:r w:rsidR="006F5434" w:rsidDel="00485DDA">
          <w:rPr>
            <w:bCs/>
          </w:rPr>
          <w:delText xml:space="preserve">viia </w:delText>
        </w:r>
      </w:del>
      <w:ins w:id="938" w:author="Inge Mehide" w:date="2024-09-26T17:25:00Z">
        <w:r w:rsidR="00485DDA">
          <w:rPr>
            <w:bCs/>
          </w:rPr>
          <w:t xml:space="preserve">sõlmida </w:t>
        </w:r>
      </w:ins>
      <w:r w:rsidR="0080779B">
        <w:rPr>
          <w:bCs/>
        </w:rPr>
        <w:t>tarbija</w:t>
      </w:r>
      <w:ins w:id="939" w:author="Inge Mehide" w:date="2024-09-26T17:25:00Z">
        <w:r w:rsidR="00485DDA">
          <w:rPr>
            <w:bCs/>
          </w:rPr>
          <w:t>ga</w:t>
        </w:r>
      </w:ins>
      <w:r w:rsidR="006F5434">
        <w:rPr>
          <w:bCs/>
        </w:rPr>
        <w:t xml:space="preserve"> uu</w:t>
      </w:r>
      <w:ins w:id="940" w:author="Inge Mehide" w:date="2024-09-26T17:26:00Z">
        <w:r w:rsidR="00485DDA">
          <w:rPr>
            <w:bCs/>
          </w:rPr>
          <w:t>s</w:t>
        </w:r>
      </w:ins>
      <w:del w:id="941" w:author="Inge Mehide" w:date="2024-09-26T17:26:00Z">
        <w:r w:rsidR="006F5434" w:rsidDel="00485DDA">
          <w:rPr>
            <w:bCs/>
          </w:rPr>
          <w:delText>e</w:delText>
        </w:r>
      </w:del>
      <w:del w:id="942" w:author="Inge Mehide" w:date="2024-09-26T17:25:00Z">
        <w:r w:rsidR="006F5434" w:rsidDel="00485DDA">
          <w:rPr>
            <w:bCs/>
          </w:rPr>
          <w:delText>le</w:delText>
        </w:r>
      </w:del>
      <w:r w:rsidR="006F5434">
        <w:rPr>
          <w:bCs/>
        </w:rPr>
        <w:t xml:space="preserve"> fikseeritud elektrihinnaga leping</w:t>
      </w:r>
      <w:del w:id="943" w:author="Inge Mehide" w:date="2024-09-26T17:26:00Z">
        <w:r w:rsidR="006F5434" w:rsidDel="00485DDA">
          <w:rPr>
            <w:bCs/>
          </w:rPr>
          <w:delText>ule</w:delText>
        </w:r>
      </w:del>
      <w:r w:rsidR="006F5434">
        <w:rPr>
          <w:bCs/>
        </w:rPr>
        <w:t xml:space="preserve"> või s</w:t>
      </w:r>
      <w:r w:rsidR="007A4693">
        <w:rPr>
          <w:bCs/>
        </w:rPr>
        <w:t xml:space="preserve">aada </w:t>
      </w:r>
      <w:del w:id="944" w:author="Inge Mehide" w:date="2024-09-26T17:26:00Z">
        <w:r w:rsidR="007A4693" w:rsidDel="00485DDA">
          <w:rPr>
            <w:bCs/>
          </w:rPr>
          <w:delText xml:space="preserve">tarbija </w:delText>
        </w:r>
      </w:del>
      <w:ins w:id="945" w:author="Inge Mehide" w:date="2024-09-26T17:26:00Z">
        <w:r w:rsidR="00485DDA">
          <w:rPr>
            <w:bCs/>
          </w:rPr>
          <w:t xml:space="preserve">tema </w:t>
        </w:r>
      </w:ins>
      <w:r w:rsidR="007A4693">
        <w:rPr>
          <w:bCs/>
        </w:rPr>
        <w:t xml:space="preserve">nõustumus </w:t>
      </w:r>
      <w:del w:id="946" w:author="Inge Mehide" w:date="2024-09-26T17:26:00Z">
        <w:r w:rsidR="007A4693" w:rsidDel="00485DDA">
          <w:rPr>
            <w:bCs/>
          </w:rPr>
          <w:delText>tema</w:delText>
        </w:r>
        <w:r w:rsidR="0080779B" w:rsidDel="00485DDA">
          <w:rPr>
            <w:bCs/>
          </w:rPr>
          <w:delText xml:space="preserve"> </w:delText>
        </w:r>
      </w:del>
      <w:ins w:id="947" w:author="Inge Mehide" w:date="2024-09-26T17:26:00Z">
        <w:r w:rsidR="00485DDA">
          <w:rPr>
            <w:bCs/>
          </w:rPr>
          <w:t xml:space="preserve">sõlmida </w:t>
        </w:r>
      </w:ins>
      <w:r w:rsidR="003F7331">
        <w:rPr>
          <w:rFonts w:cs="Times New Roman"/>
        </w:rPr>
        <w:t>dünaamilise elektrihinnaga</w:t>
      </w:r>
      <w:r w:rsidR="003F7331" w:rsidRPr="00A045C4">
        <w:rPr>
          <w:rFonts w:cs="Times New Roman"/>
        </w:rPr>
        <w:t xml:space="preserve"> </w:t>
      </w:r>
      <w:r w:rsidR="0080779B">
        <w:rPr>
          <w:bCs/>
        </w:rPr>
        <w:t>leping</w:t>
      </w:r>
      <w:del w:id="948" w:author="Inge Mehide" w:date="2024-09-26T17:26:00Z">
        <w:r w:rsidR="007A4693" w:rsidDel="00485DDA">
          <w:rPr>
            <w:bCs/>
          </w:rPr>
          <w:delText>ule viimiseks</w:delText>
        </w:r>
      </w:del>
      <w:r w:rsidR="0080779B">
        <w:rPr>
          <w:bCs/>
        </w:rPr>
        <w:t>.</w:t>
      </w:r>
      <w:r w:rsidR="006F5434">
        <w:rPr>
          <w:bCs/>
        </w:rPr>
        <w:t xml:space="preserve"> Fikseeritud elektrihinnaga lepingu </w:t>
      </w:r>
      <w:ins w:id="949" w:author="Inge Mehide" w:date="2024-09-26T17:27:00Z">
        <w:r w:rsidR="00485DDA">
          <w:rPr>
            <w:bCs/>
          </w:rPr>
          <w:t xml:space="preserve">vahetamisel </w:t>
        </w:r>
      </w:ins>
      <w:r w:rsidR="006F5434">
        <w:rPr>
          <w:bCs/>
        </w:rPr>
        <w:t xml:space="preserve">dünaamilise elektrihinnaga lepingu vastu </w:t>
      </w:r>
      <w:del w:id="950" w:author="Inge Mehide" w:date="2024-09-26T17:27:00Z">
        <w:r w:rsidR="006F5434" w:rsidDel="00485DDA">
          <w:rPr>
            <w:bCs/>
          </w:rPr>
          <w:delText xml:space="preserve">vahetamisel </w:delText>
        </w:r>
      </w:del>
      <w:r w:rsidR="006F5434">
        <w:rPr>
          <w:bCs/>
        </w:rPr>
        <w:t>ei loeta tarbija vaikimist või tegevusetust nõustumuseks.</w:t>
      </w:r>
      <w:r w:rsidR="0080779B">
        <w:rPr>
          <w:bCs/>
        </w:rPr>
        <w:t xml:space="preserve"> </w:t>
      </w:r>
      <w:r w:rsidRPr="00AB7239">
        <w:rPr>
          <w:bCs/>
        </w:rPr>
        <w:t xml:space="preserve">Sätte eesmärk on viia regulatsioon kooskõlla direktiiviga (EL) 2019/944 ja tagada, et müüja ei lõpetaks </w:t>
      </w:r>
      <w:del w:id="951" w:author="Inge Mehide" w:date="2024-09-26T17:27:00Z">
        <w:r w:rsidRPr="00AB7239" w:rsidDel="00485DDA">
          <w:rPr>
            <w:bCs/>
          </w:rPr>
          <w:delText xml:space="preserve">ja </w:delText>
        </w:r>
      </w:del>
      <w:ins w:id="952" w:author="Inge Mehide" w:date="2024-09-26T17:27:00Z">
        <w:r w:rsidR="00485DDA">
          <w:rPr>
            <w:bCs/>
          </w:rPr>
          <w:t>ega</w:t>
        </w:r>
        <w:r w:rsidR="00485DDA" w:rsidRPr="00AB7239">
          <w:rPr>
            <w:bCs/>
          </w:rPr>
          <w:t xml:space="preserve"> </w:t>
        </w:r>
      </w:ins>
      <w:r w:rsidRPr="00AB7239">
        <w:rPr>
          <w:bCs/>
        </w:rPr>
        <w:t>vahetaks ühepoolselt tarbija lepingut dünaamilise elektrihinnaga paketi vastu.</w:t>
      </w:r>
    </w:p>
    <w:bookmarkEnd w:id="909"/>
    <w:p w14:paraId="5B29D7C0" w14:textId="77777777" w:rsidR="007A645C" w:rsidRDefault="007A645C" w:rsidP="00002EDA">
      <w:pPr>
        <w:tabs>
          <w:tab w:val="left" w:pos="1956"/>
        </w:tabs>
        <w:rPr>
          <w:bCs/>
        </w:rPr>
      </w:pPr>
    </w:p>
    <w:p w14:paraId="726A99A9" w14:textId="446506FD" w:rsidR="00C74F23" w:rsidRDefault="007A645C" w:rsidP="00002EDA">
      <w:pPr>
        <w:tabs>
          <w:tab w:val="left" w:pos="1956"/>
        </w:tabs>
        <w:rPr>
          <w:bCs/>
        </w:rPr>
      </w:pPr>
      <w:r>
        <w:rPr>
          <w:b/>
        </w:rPr>
        <w:t xml:space="preserve">Eelnõu punktidega </w:t>
      </w:r>
      <w:r w:rsidR="00635409">
        <w:rPr>
          <w:b/>
        </w:rPr>
        <w:t>3</w:t>
      </w:r>
      <w:r w:rsidR="007E4604">
        <w:rPr>
          <w:b/>
        </w:rPr>
        <w:t>7</w:t>
      </w:r>
      <w:r>
        <w:rPr>
          <w:b/>
        </w:rPr>
        <w:t xml:space="preserve"> ja </w:t>
      </w:r>
      <w:r w:rsidR="00635409">
        <w:rPr>
          <w:b/>
        </w:rPr>
        <w:t>3</w:t>
      </w:r>
      <w:r w:rsidR="007E4604">
        <w:rPr>
          <w:b/>
        </w:rPr>
        <w:t>8</w:t>
      </w:r>
      <w:r>
        <w:rPr>
          <w:bCs/>
        </w:rPr>
        <w:t xml:space="preserve"> </w:t>
      </w:r>
      <w:r w:rsidR="00AB7239">
        <w:rPr>
          <w:bCs/>
        </w:rPr>
        <w:t>täiendatakse</w:t>
      </w:r>
      <w:r w:rsidR="00AB7239" w:rsidRPr="00AB7239">
        <w:rPr>
          <w:bCs/>
        </w:rPr>
        <w:t xml:space="preserve"> </w:t>
      </w:r>
      <w:r w:rsidR="002673BA" w:rsidRPr="00AB7239">
        <w:rPr>
          <w:bCs/>
        </w:rPr>
        <w:t>§ 9</w:t>
      </w:r>
      <w:r>
        <w:rPr>
          <w:bCs/>
        </w:rPr>
        <w:t>0</w:t>
      </w:r>
      <w:r w:rsidR="002673BA" w:rsidRPr="00AB7239">
        <w:rPr>
          <w:bCs/>
        </w:rPr>
        <w:t xml:space="preserve"> lõike </w:t>
      </w:r>
      <w:r>
        <w:rPr>
          <w:bCs/>
        </w:rPr>
        <w:t>2</w:t>
      </w:r>
      <w:r w:rsidR="002673BA" w:rsidRPr="00AB7239">
        <w:rPr>
          <w:bCs/>
        </w:rPr>
        <w:t xml:space="preserve"> teist lauset võrguettevõtja kohustusega </w:t>
      </w:r>
      <w:ins w:id="953" w:author="Inge Mehide" w:date="2024-09-26T17:28:00Z">
        <w:r w:rsidR="00485DDA" w:rsidRPr="00AB7239">
          <w:rPr>
            <w:bCs/>
          </w:rPr>
          <w:t xml:space="preserve">anda </w:t>
        </w:r>
      </w:ins>
      <w:del w:id="954" w:author="Inge Mehide" w:date="2024-09-26T17:28:00Z">
        <w:r w:rsidR="002673BA" w:rsidRPr="00AB7239" w:rsidDel="00485DDA">
          <w:rPr>
            <w:bCs/>
          </w:rPr>
          <w:delText xml:space="preserve">enne </w:delText>
        </w:r>
      </w:del>
      <w:r w:rsidR="002673BA" w:rsidRPr="00AB7239">
        <w:rPr>
          <w:bCs/>
        </w:rPr>
        <w:t>tarbija</w:t>
      </w:r>
      <w:ins w:id="955" w:author="Inge Mehide" w:date="2024-09-26T17:28:00Z">
        <w:r w:rsidR="00485DDA">
          <w:rPr>
            <w:bCs/>
          </w:rPr>
          <w:t>le enne tema</w:t>
        </w:r>
      </w:ins>
      <w:r w:rsidR="002673BA" w:rsidRPr="00AB7239">
        <w:rPr>
          <w:bCs/>
        </w:rPr>
        <w:t xml:space="preserve"> </w:t>
      </w:r>
      <w:ins w:id="956" w:author="Inge Mehide" w:date="2024-09-26T17:29:00Z">
        <w:r w:rsidR="00485DDA">
          <w:rPr>
            <w:bCs/>
          </w:rPr>
          <w:t xml:space="preserve">tarbimiskoha </w:t>
        </w:r>
      </w:ins>
      <w:ins w:id="957" w:author="Inge Mehide" w:date="2024-09-26T17:28:00Z">
        <w:r w:rsidR="00485DDA">
          <w:rPr>
            <w:bCs/>
          </w:rPr>
          <w:t xml:space="preserve">võrgust </w:t>
        </w:r>
      </w:ins>
      <w:proofErr w:type="spellStart"/>
      <w:r w:rsidR="002673BA" w:rsidRPr="00AB7239">
        <w:rPr>
          <w:bCs/>
        </w:rPr>
        <w:t>lahtiühendamist</w:t>
      </w:r>
      <w:proofErr w:type="spellEnd"/>
      <w:r w:rsidR="002673BA" w:rsidRPr="00AB7239">
        <w:rPr>
          <w:bCs/>
        </w:rPr>
        <w:t xml:space="preserve"> </w:t>
      </w:r>
      <w:del w:id="958" w:author="Inge Mehide" w:date="2024-09-26T17:28:00Z">
        <w:r w:rsidR="002673BA" w:rsidRPr="00AB7239" w:rsidDel="00485DDA">
          <w:rPr>
            <w:bCs/>
          </w:rPr>
          <w:delText xml:space="preserve">anda talle </w:delText>
        </w:r>
      </w:del>
      <w:r w:rsidR="002673BA" w:rsidRPr="00AB7239">
        <w:rPr>
          <w:bCs/>
        </w:rPr>
        <w:t xml:space="preserve">ülevaade </w:t>
      </w:r>
      <w:r w:rsidR="00AB7239">
        <w:rPr>
          <w:bCs/>
        </w:rPr>
        <w:t>muudest</w:t>
      </w:r>
      <w:r w:rsidR="00AB7239" w:rsidRPr="00AB7239">
        <w:rPr>
          <w:bCs/>
        </w:rPr>
        <w:t xml:space="preserve"> </w:t>
      </w:r>
      <w:r w:rsidR="002673BA" w:rsidRPr="00AB7239">
        <w:rPr>
          <w:bCs/>
        </w:rPr>
        <w:t xml:space="preserve">võimalustest </w:t>
      </w:r>
      <w:r w:rsidR="00E75FAA">
        <w:rPr>
          <w:bCs/>
        </w:rPr>
        <w:t>peale</w:t>
      </w:r>
      <w:r w:rsidR="00E75FAA" w:rsidRPr="00AB7239">
        <w:rPr>
          <w:bCs/>
        </w:rPr>
        <w:t xml:space="preserve"> </w:t>
      </w:r>
      <w:proofErr w:type="spellStart"/>
      <w:r w:rsidR="00E75FAA" w:rsidRPr="00AB7239">
        <w:rPr>
          <w:bCs/>
        </w:rPr>
        <w:t>lahtiühendami</w:t>
      </w:r>
      <w:r w:rsidR="00E75FAA">
        <w:rPr>
          <w:bCs/>
        </w:rPr>
        <w:t>s</w:t>
      </w:r>
      <w:r w:rsidR="00E75FAA" w:rsidRPr="00AB7239">
        <w:rPr>
          <w:bCs/>
        </w:rPr>
        <w:t>e</w:t>
      </w:r>
      <w:proofErr w:type="spellEnd"/>
      <w:r w:rsidR="002673BA" w:rsidRPr="00AB7239">
        <w:rPr>
          <w:bCs/>
        </w:rPr>
        <w:t>.</w:t>
      </w:r>
      <w:r>
        <w:rPr>
          <w:bCs/>
        </w:rPr>
        <w:t xml:space="preserve"> </w:t>
      </w:r>
      <w:r w:rsidR="0009275A">
        <w:rPr>
          <w:bCs/>
        </w:rPr>
        <w:t>Paragrahvi</w:t>
      </w:r>
      <w:r>
        <w:rPr>
          <w:bCs/>
        </w:rPr>
        <w:t xml:space="preserve"> 90 lisatakse lõige 2</w:t>
      </w:r>
      <w:r>
        <w:rPr>
          <w:bCs/>
          <w:vertAlign w:val="superscript"/>
        </w:rPr>
        <w:t>1</w:t>
      </w:r>
      <w:r>
        <w:rPr>
          <w:bCs/>
        </w:rPr>
        <w:t xml:space="preserve">, milles loetletakse teave muude võimaluste kohta kui tarbimiskoha võrgust </w:t>
      </w:r>
      <w:proofErr w:type="spellStart"/>
      <w:r>
        <w:rPr>
          <w:bCs/>
        </w:rPr>
        <w:t>lahtiühendamine</w:t>
      </w:r>
      <w:proofErr w:type="spellEnd"/>
      <w:ins w:id="959" w:author="Inge Mehide" w:date="2024-09-26T17:29:00Z">
        <w:r w:rsidR="00485DDA">
          <w:rPr>
            <w:bCs/>
          </w:rPr>
          <w:t>,</w:t>
        </w:r>
      </w:ins>
      <w:r>
        <w:rPr>
          <w:bCs/>
        </w:rPr>
        <w:t xml:space="preserve"> s</w:t>
      </w:r>
      <w:ins w:id="960" w:author="Inge Mehide" w:date="2024-09-26T17:29:00Z">
        <w:r w:rsidR="00485DDA">
          <w:rPr>
            <w:bCs/>
          </w:rPr>
          <w:t>eal</w:t>
        </w:r>
      </w:ins>
      <w:r>
        <w:rPr>
          <w:bCs/>
        </w:rPr>
        <w:t>h</w:t>
      </w:r>
      <w:ins w:id="961" w:author="Inge Mehide" w:date="2024-09-26T17:29:00Z">
        <w:r w:rsidR="00485DDA">
          <w:rPr>
            <w:bCs/>
          </w:rPr>
          <w:t>ulgas</w:t>
        </w:r>
      </w:ins>
      <w:r>
        <w:rPr>
          <w:bCs/>
        </w:rPr>
        <w:t xml:space="preserve"> teave sotsiaalhoolekandeseadusega sätestatud võimalustest.</w:t>
      </w:r>
    </w:p>
    <w:p w14:paraId="4F7E3E5B" w14:textId="2FF75407" w:rsidR="001E78F2" w:rsidRDefault="0009275A" w:rsidP="00002EDA">
      <w:pPr>
        <w:tabs>
          <w:tab w:val="left" w:pos="1956"/>
        </w:tabs>
        <w:rPr>
          <w:bCs/>
        </w:rPr>
      </w:pPr>
      <w:r>
        <w:rPr>
          <w:bCs/>
        </w:rPr>
        <w:t>Paragrahvi</w:t>
      </w:r>
      <w:r w:rsidR="001E78F2">
        <w:rPr>
          <w:bCs/>
        </w:rPr>
        <w:t xml:space="preserve"> 90 lõige 2</w:t>
      </w:r>
      <w:r w:rsidR="001E78F2">
        <w:rPr>
          <w:bCs/>
          <w:vertAlign w:val="superscript"/>
        </w:rPr>
        <w:t>1</w:t>
      </w:r>
      <w:r w:rsidR="001E78F2">
        <w:rPr>
          <w:bCs/>
        </w:rPr>
        <w:t xml:space="preserve"> punkt 1 viitab sotsiaalhoolekandeseaduses sätestatud võimalustele. Sotsiaalhoolekandeseaduse § 44 sätestab kohalike omavalitsuste </w:t>
      </w:r>
      <w:del w:id="962" w:author="Inge Mehide" w:date="2024-09-26T17:30:00Z">
        <w:r w:rsidR="001E78F2" w:rsidDel="00485DDA">
          <w:rPr>
            <w:bCs/>
          </w:rPr>
          <w:delText xml:space="preserve">poolt </w:delText>
        </w:r>
      </w:del>
      <w:r w:rsidR="001E78F2">
        <w:rPr>
          <w:bCs/>
        </w:rPr>
        <w:t xml:space="preserve">pakutava </w:t>
      </w:r>
      <w:proofErr w:type="spellStart"/>
      <w:r w:rsidR="001E78F2" w:rsidRPr="001E78F2">
        <w:rPr>
          <w:bCs/>
        </w:rPr>
        <w:t>võlanõustamisteenuse</w:t>
      </w:r>
      <w:proofErr w:type="spellEnd"/>
      <w:r w:rsidR="001E78F2">
        <w:rPr>
          <w:bCs/>
        </w:rPr>
        <w:t xml:space="preserve"> ja §-d 131–134 võimaluse saada toimetulekutoetust. Te</w:t>
      </w:r>
      <w:r w:rsidR="00EA1EB9">
        <w:rPr>
          <w:bCs/>
        </w:rPr>
        <w:t>ave</w:t>
      </w:r>
      <w:r w:rsidR="001E78F2">
        <w:rPr>
          <w:bCs/>
        </w:rPr>
        <w:t xml:space="preserve"> </w:t>
      </w:r>
      <w:proofErr w:type="spellStart"/>
      <w:r w:rsidR="001E78F2">
        <w:rPr>
          <w:bCs/>
        </w:rPr>
        <w:t>võlanõustamisteenuse</w:t>
      </w:r>
      <w:proofErr w:type="spellEnd"/>
      <w:r w:rsidR="001E78F2">
        <w:rPr>
          <w:bCs/>
        </w:rPr>
        <w:t xml:space="preserve"> ja toimetulekutoetuse </w:t>
      </w:r>
      <w:del w:id="963" w:author="Inge Mehide" w:date="2024-09-26T17:30:00Z">
        <w:r w:rsidR="001E78F2" w:rsidDel="00485DDA">
          <w:rPr>
            <w:bCs/>
          </w:rPr>
          <w:delText xml:space="preserve">olemasolu </w:delText>
        </w:r>
      </w:del>
      <w:r w:rsidR="001E78F2">
        <w:rPr>
          <w:bCs/>
        </w:rPr>
        <w:t>kohta võib võlg</w:t>
      </w:r>
      <w:ins w:id="964" w:author="Inge Mehide" w:date="2024-09-26T17:30:00Z">
        <w:r w:rsidR="00485DDA">
          <w:rPr>
            <w:bCs/>
          </w:rPr>
          <w:t>l</w:t>
        </w:r>
      </w:ins>
      <w:r w:rsidR="001E78F2">
        <w:rPr>
          <w:bCs/>
        </w:rPr>
        <w:t xml:space="preserve">ast abistada ja vältida tarbimiskoha </w:t>
      </w:r>
      <w:proofErr w:type="spellStart"/>
      <w:r w:rsidR="001E78F2">
        <w:rPr>
          <w:bCs/>
        </w:rPr>
        <w:t>lahtiühendamist</w:t>
      </w:r>
      <w:proofErr w:type="spellEnd"/>
      <w:r w:rsidR="001E78F2">
        <w:rPr>
          <w:bCs/>
        </w:rPr>
        <w:t xml:space="preserve"> ja tarbija elektrita jäämi</w:t>
      </w:r>
      <w:del w:id="965" w:author="Inge Mehide" w:date="2024-09-26T17:30:00Z">
        <w:r w:rsidR="001E78F2" w:rsidDel="00485DDA">
          <w:rPr>
            <w:bCs/>
          </w:rPr>
          <w:delText>se</w:delText>
        </w:r>
      </w:del>
      <w:r w:rsidR="001E78F2">
        <w:rPr>
          <w:bCs/>
        </w:rPr>
        <w:t>st.</w:t>
      </w:r>
    </w:p>
    <w:p w14:paraId="66656D6F" w14:textId="60D60C46" w:rsidR="001E78F2" w:rsidRDefault="0009275A" w:rsidP="00002EDA">
      <w:pPr>
        <w:tabs>
          <w:tab w:val="left" w:pos="1956"/>
        </w:tabs>
        <w:rPr>
          <w:bCs/>
        </w:rPr>
      </w:pPr>
      <w:r>
        <w:rPr>
          <w:bCs/>
        </w:rPr>
        <w:t>Paragrahvi</w:t>
      </w:r>
      <w:r w:rsidR="001E78F2">
        <w:rPr>
          <w:bCs/>
        </w:rPr>
        <w:t xml:space="preserve"> 90 lõi</w:t>
      </w:r>
      <w:r>
        <w:rPr>
          <w:bCs/>
        </w:rPr>
        <w:t>ke</w:t>
      </w:r>
      <w:r w:rsidR="001E78F2">
        <w:rPr>
          <w:bCs/>
        </w:rPr>
        <w:t xml:space="preserve"> 2</w:t>
      </w:r>
      <w:r w:rsidR="001E78F2">
        <w:rPr>
          <w:bCs/>
          <w:vertAlign w:val="superscript"/>
        </w:rPr>
        <w:t>1</w:t>
      </w:r>
      <w:r w:rsidR="001E78F2">
        <w:rPr>
          <w:bCs/>
        </w:rPr>
        <w:t xml:space="preserve"> punkt</w:t>
      </w:r>
      <w:r>
        <w:rPr>
          <w:bCs/>
        </w:rPr>
        <w:t>i</w:t>
      </w:r>
      <w:r w:rsidR="001E78F2">
        <w:rPr>
          <w:bCs/>
        </w:rPr>
        <w:t xml:space="preserve"> 2 kohaselt tuleb võrguettevõtjal esitada tarbijale teave energiasäästmise võimaluste kohta. Teadlikkus energiasäästmise võimaluste kohta võib aidata tarbija</w:t>
      </w:r>
      <w:ins w:id="966" w:author="Inge Mehide" w:date="2024-09-26T17:31:00Z">
        <w:r w:rsidR="00485DDA">
          <w:rPr>
            <w:bCs/>
          </w:rPr>
          <w:t>l</w:t>
        </w:r>
      </w:ins>
      <w:del w:id="967" w:author="Inge Mehide" w:date="2024-09-26T17:31:00Z">
        <w:r w:rsidR="001E78F2" w:rsidDel="00485DDA">
          <w:rPr>
            <w:bCs/>
          </w:rPr>
          <w:delText>t</w:delText>
        </w:r>
      </w:del>
      <w:r w:rsidR="001E78F2">
        <w:rPr>
          <w:bCs/>
        </w:rPr>
        <w:t xml:space="preserve"> oma kulusid kontrolli alla saada.</w:t>
      </w:r>
    </w:p>
    <w:p w14:paraId="60609DDD" w14:textId="15647B57" w:rsidR="001E78F2" w:rsidRDefault="0009275A" w:rsidP="00002EDA">
      <w:pPr>
        <w:tabs>
          <w:tab w:val="left" w:pos="1956"/>
        </w:tabs>
        <w:rPr>
          <w:bCs/>
        </w:rPr>
      </w:pPr>
      <w:r>
        <w:rPr>
          <w:bCs/>
        </w:rPr>
        <w:t>Paragrahvi</w:t>
      </w:r>
      <w:r w:rsidR="001E78F2">
        <w:rPr>
          <w:bCs/>
        </w:rPr>
        <w:t xml:space="preserve"> 90 lõi</w:t>
      </w:r>
      <w:r>
        <w:rPr>
          <w:bCs/>
        </w:rPr>
        <w:t>ke</w:t>
      </w:r>
      <w:r w:rsidR="001E78F2">
        <w:rPr>
          <w:bCs/>
        </w:rPr>
        <w:t xml:space="preserve"> 2</w:t>
      </w:r>
      <w:r w:rsidR="001E78F2">
        <w:rPr>
          <w:bCs/>
          <w:vertAlign w:val="superscript"/>
        </w:rPr>
        <w:t>1</w:t>
      </w:r>
      <w:r w:rsidR="001E78F2">
        <w:rPr>
          <w:bCs/>
        </w:rPr>
        <w:t xml:space="preserve"> punkt</w:t>
      </w:r>
      <w:r>
        <w:rPr>
          <w:bCs/>
        </w:rPr>
        <w:t>i</w:t>
      </w:r>
      <w:r w:rsidR="001E78F2">
        <w:rPr>
          <w:bCs/>
        </w:rPr>
        <w:t xml:space="preserve"> 3 kohaselt tuleb võrguettevõtjal esitada tarbijale</w:t>
      </w:r>
      <w:r w:rsidR="001E78F2" w:rsidRPr="001E78F2">
        <w:rPr>
          <w:bCs/>
        </w:rPr>
        <w:t xml:space="preserve"> teave alternatiivsete maksevõimaluste kohta, näiteks võlgnevuse eest osamaksetena või maksegraafiku </w:t>
      </w:r>
      <w:del w:id="968" w:author="Inge Mehide" w:date="2024-09-26T17:31:00Z">
        <w:r w:rsidR="001E78F2" w:rsidRPr="001E78F2" w:rsidDel="00485DDA">
          <w:rPr>
            <w:bCs/>
          </w:rPr>
          <w:delText xml:space="preserve">alusel </w:delText>
        </w:r>
      </w:del>
      <w:ins w:id="969" w:author="Inge Mehide" w:date="2024-09-26T17:31:00Z">
        <w:r w:rsidR="00485DDA">
          <w:rPr>
            <w:bCs/>
          </w:rPr>
          <w:t>järgi</w:t>
        </w:r>
        <w:r w:rsidR="00485DDA" w:rsidRPr="001E78F2">
          <w:rPr>
            <w:bCs/>
          </w:rPr>
          <w:t xml:space="preserve"> </w:t>
        </w:r>
      </w:ins>
      <w:r w:rsidR="001E78F2" w:rsidRPr="001E78F2">
        <w:rPr>
          <w:bCs/>
        </w:rPr>
        <w:t>tasu</w:t>
      </w:r>
      <w:r w:rsidR="001E78F2">
        <w:rPr>
          <w:bCs/>
        </w:rPr>
        <w:t>mise kohta.</w:t>
      </w:r>
      <w:r w:rsidR="002B0178">
        <w:rPr>
          <w:bCs/>
        </w:rPr>
        <w:t xml:space="preserve"> Osamaksetena või maksegraafiku </w:t>
      </w:r>
      <w:del w:id="970" w:author="Inge Mehide" w:date="2024-09-26T17:31:00Z">
        <w:r w:rsidR="002B0178" w:rsidDel="00485DDA">
          <w:rPr>
            <w:bCs/>
          </w:rPr>
          <w:delText xml:space="preserve">alusel </w:delText>
        </w:r>
      </w:del>
      <w:ins w:id="971" w:author="Inge Mehide" w:date="2024-09-26T17:31:00Z">
        <w:r w:rsidR="00485DDA">
          <w:rPr>
            <w:bCs/>
          </w:rPr>
          <w:t xml:space="preserve">järgi </w:t>
        </w:r>
      </w:ins>
      <w:r w:rsidR="002B0178">
        <w:rPr>
          <w:bCs/>
        </w:rPr>
        <w:t xml:space="preserve">tasumisel </w:t>
      </w:r>
      <w:r w:rsidR="002B0178">
        <w:rPr>
          <w:rFonts w:cs="Times New Roman"/>
        </w:rPr>
        <w:t xml:space="preserve">võib elektrimüüja </w:t>
      </w:r>
      <w:r w:rsidR="002B0178" w:rsidRPr="00946629">
        <w:rPr>
          <w:rFonts w:cs="Times New Roman"/>
        </w:rPr>
        <w:t xml:space="preserve">rahalise kohustuse täitmisega viivitamise korral nõuda </w:t>
      </w:r>
      <w:r w:rsidR="002B0178">
        <w:rPr>
          <w:rFonts w:cs="Times New Roman"/>
        </w:rPr>
        <w:t xml:space="preserve">tarbijalt </w:t>
      </w:r>
      <w:r w:rsidR="002B0178" w:rsidRPr="00946629">
        <w:rPr>
          <w:rFonts w:cs="Times New Roman"/>
        </w:rPr>
        <w:t>viivist</w:t>
      </w:r>
      <w:r w:rsidR="002B0178">
        <w:rPr>
          <w:rFonts w:cs="Times New Roman"/>
        </w:rPr>
        <w:t xml:space="preserve"> vastavalt võlaõigusseaduses sätestatud korrale.</w:t>
      </w:r>
      <w:r w:rsidR="001E78F2">
        <w:rPr>
          <w:bCs/>
        </w:rPr>
        <w:t xml:space="preserve"> Teave võimaldab tarbijal oma kulusid planeerida, need kontrolli alla saada ja vältida tarbimiskoha võrgust </w:t>
      </w:r>
      <w:proofErr w:type="spellStart"/>
      <w:r w:rsidR="001E78F2">
        <w:rPr>
          <w:bCs/>
        </w:rPr>
        <w:t>lahtiühendamist</w:t>
      </w:r>
      <w:proofErr w:type="spellEnd"/>
      <w:r w:rsidR="001E78F2">
        <w:rPr>
          <w:bCs/>
        </w:rPr>
        <w:t>.</w:t>
      </w:r>
    </w:p>
    <w:p w14:paraId="4890F929" w14:textId="12483573" w:rsidR="001E78F2" w:rsidRPr="001E78F2" w:rsidRDefault="00D64519" w:rsidP="00002EDA">
      <w:pPr>
        <w:tabs>
          <w:tab w:val="left" w:pos="1956"/>
        </w:tabs>
        <w:rPr>
          <w:bCs/>
        </w:rPr>
      </w:pPr>
      <w:ins w:id="972" w:author="Inge Mehide" w:date="2024-09-26T17:33:00Z">
        <w:r>
          <w:rPr>
            <w:bCs/>
          </w:rPr>
          <w:t>Paragrahvi</w:t>
        </w:r>
      </w:ins>
      <w:del w:id="973" w:author="Inge Mehide" w:date="2024-09-26T17:33:00Z">
        <w:r w:rsidR="001E78F2" w:rsidDel="00D64519">
          <w:rPr>
            <w:bCs/>
          </w:rPr>
          <w:delText>§</w:delText>
        </w:r>
      </w:del>
      <w:r w:rsidR="001E78F2">
        <w:rPr>
          <w:bCs/>
        </w:rPr>
        <w:t xml:space="preserve"> 90 lõi</w:t>
      </w:r>
      <w:ins w:id="974" w:author="Inge Mehide" w:date="2024-09-26T17:33:00Z">
        <w:r>
          <w:rPr>
            <w:bCs/>
          </w:rPr>
          <w:t>k</w:t>
        </w:r>
      </w:ins>
      <w:del w:id="975" w:author="Inge Mehide" w:date="2024-09-26T17:33:00Z">
        <w:r w:rsidR="001E78F2" w:rsidDel="00D64519">
          <w:rPr>
            <w:bCs/>
          </w:rPr>
          <w:delText>g</w:delText>
        </w:r>
      </w:del>
      <w:r w:rsidR="001E78F2">
        <w:rPr>
          <w:bCs/>
        </w:rPr>
        <w:t>e 2</w:t>
      </w:r>
      <w:r w:rsidR="001E78F2">
        <w:rPr>
          <w:bCs/>
          <w:vertAlign w:val="superscript"/>
        </w:rPr>
        <w:t>1</w:t>
      </w:r>
      <w:r w:rsidR="001E78F2">
        <w:rPr>
          <w:bCs/>
        </w:rPr>
        <w:t xml:space="preserve"> punkt</w:t>
      </w:r>
      <w:ins w:id="976" w:author="Inge Mehide" w:date="2024-09-26T17:33:00Z">
        <w:r>
          <w:rPr>
            <w:bCs/>
          </w:rPr>
          <w:t>i</w:t>
        </w:r>
      </w:ins>
      <w:r w:rsidR="001E78F2">
        <w:rPr>
          <w:bCs/>
        </w:rPr>
        <w:t xml:space="preserve"> 4 kohaselt edastab võrguettevõtja tarbijale info võimaluse kohta vähendada kuni võlgnevuse kõrvaldamiseni tema võrguühenduse võimsust, kui võrguettevõtja selliseid võimalusi pakub.</w:t>
      </w:r>
    </w:p>
    <w:p w14:paraId="2FDDB044" w14:textId="77777777" w:rsidR="002673BA" w:rsidRPr="00AB7239" w:rsidRDefault="002673BA" w:rsidP="00002EDA">
      <w:pPr>
        <w:tabs>
          <w:tab w:val="left" w:pos="1956"/>
        </w:tabs>
        <w:rPr>
          <w:bCs/>
        </w:rPr>
      </w:pPr>
    </w:p>
    <w:p w14:paraId="69B44970" w14:textId="457D13A5" w:rsidR="002673BA" w:rsidRPr="00AB7239" w:rsidRDefault="002673BA" w:rsidP="00002EDA">
      <w:pPr>
        <w:tabs>
          <w:tab w:val="left" w:pos="1956"/>
        </w:tabs>
        <w:rPr>
          <w:bCs/>
        </w:rPr>
      </w:pPr>
      <w:r w:rsidRPr="00AB7239">
        <w:rPr>
          <w:b/>
        </w:rPr>
        <w:t xml:space="preserve">Eelnõu punktiga </w:t>
      </w:r>
      <w:r w:rsidR="00596473">
        <w:rPr>
          <w:b/>
        </w:rPr>
        <w:t>3</w:t>
      </w:r>
      <w:r w:rsidR="007E4604">
        <w:rPr>
          <w:b/>
        </w:rPr>
        <w:t>9</w:t>
      </w:r>
      <w:r w:rsidRPr="00AB7239">
        <w:rPr>
          <w:b/>
        </w:rPr>
        <w:t xml:space="preserve"> </w:t>
      </w:r>
      <w:r w:rsidR="008C1379" w:rsidRPr="00AB7239">
        <w:rPr>
          <w:bCs/>
        </w:rPr>
        <w:t xml:space="preserve">täiendatakse § 93 </w:t>
      </w:r>
      <w:r w:rsidR="00E75FAA" w:rsidRPr="00AB7239">
        <w:rPr>
          <w:bCs/>
        </w:rPr>
        <w:t>lõi</w:t>
      </w:r>
      <w:r w:rsidR="00E75FAA">
        <w:rPr>
          <w:bCs/>
        </w:rPr>
        <w:t>k</w:t>
      </w:r>
      <w:r w:rsidR="00E75FAA" w:rsidRPr="00AB7239">
        <w:rPr>
          <w:bCs/>
        </w:rPr>
        <w:t xml:space="preserve">e </w:t>
      </w:r>
      <w:r w:rsidR="008C1379" w:rsidRPr="00AB7239">
        <w:rPr>
          <w:bCs/>
        </w:rPr>
        <w:t>6 punkti 18</w:t>
      </w:r>
      <w:ins w:id="977" w:author="Inge Mehide" w:date="2024-09-26T17:41:00Z">
        <w:r w:rsidR="00D64519">
          <w:rPr>
            <w:bCs/>
          </w:rPr>
          <w:t>, lisades sinna</w:t>
        </w:r>
      </w:ins>
      <w:r w:rsidR="008C1379" w:rsidRPr="00AB7239">
        <w:rPr>
          <w:bCs/>
        </w:rPr>
        <w:t xml:space="preserve"> </w:t>
      </w:r>
      <w:r w:rsidR="00E75FAA" w:rsidRPr="00AB7239">
        <w:rPr>
          <w:bCs/>
        </w:rPr>
        <w:t>Konkurentsiameti</w:t>
      </w:r>
      <w:r w:rsidR="00E75FAA" w:rsidRPr="00AB7239" w:rsidDel="00E75FAA">
        <w:rPr>
          <w:bCs/>
        </w:rPr>
        <w:t xml:space="preserve"> </w:t>
      </w:r>
      <w:r w:rsidR="008C1379" w:rsidRPr="00AB7239">
        <w:rPr>
          <w:bCs/>
        </w:rPr>
        <w:t>kohustuse</w:t>
      </w:r>
      <w:del w:id="978" w:author="Inge Mehide" w:date="2024-09-26T17:42:00Z">
        <w:r w:rsidR="008C1379" w:rsidRPr="00AB7239" w:rsidDel="00D64519">
          <w:rPr>
            <w:bCs/>
          </w:rPr>
          <w:delText>ga</w:delText>
        </w:r>
      </w:del>
      <w:r w:rsidR="008C1379" w:rsidRPr="00AB7239">
        <w:rPr>
          <w:bCs/>
        </w:rPr>
        <w:t xml:space="preserve"> hinnata </w:t>
      </w:r>
      <w:r w:rsidR="0052795F">
        <w:rPr>
          <w:rFonts w:cs="Times New Roman"/>
        </w:rPr>
        <w:t>dünaamilise elektrihinnaga</w:t>
      </w:r>
      <w:r w:rsidR="0052795F" w:rsidRPr="00A045C4">
        <w:rPr>
          <w:rFonts w:cs="Times New Roman"/>
        </w:rPr>
        <w:t xml:space="preserve"> leping</w:t>
      </w:r>
      <w:r w:rsidR="0052795F">
        <w:rPr>
          <w:rFonts w:cs="Times New Roman"/>
        </w:rPr>
        <w:t xml:space="preserve">ute </w:t>
      </w:r>
      <w:r w:rsidR="008C1379" w:rsidRPr="00AB7239">
        <w:rPr>
          <w:bCs/>
        </w:rPr>
        <w:t>statistikat ja mõju tarbija arvetele ning avaldada sellekohane info kord aastas.</w:t>
      </w:r>
    </w:p>
    <w:p w14:paraId="58681ED0" w14:textId="77777777" w:rsidR="008C1379" w:rsidRPr="00AB7239" w:rsidRDefault="008C1379" w:rsidP="00002EDA">
      <w:pPr>
        <w:tabs>
          <w:tab w:val="left" w:pos="1956"/>
        </w:tabs>
        <w:rPr>
          <w:bCs/>
        </w:rPr>
      </w:pPr>
    </w:p>
    <w:p w14:paraId="1259A118" w14:textId="050B62BA" w:rsidR="0085416F" w:rsidRDefault="008C1379" w:rsidP="00002EDA">
      <w:pPr>
        <w:tabs>
          <w:tab w:val="left" w:pos="1956"/>
        </w:tabs>
        <w:rPr>
          <w:bCs/>
        </w:rPr>
      </w:pPr>
      <w:r w:rsidRPr="00AB7239">
        <w:rPr>
          <w:b/>
        </w:rPr>
        <w:t xml:space="preserve">Eelnõu punktiga </w:t>
      </w:r>
      <w:r w:rsidR="007E4604">
        <w:rPr>
          <w:b/>
        </w:rPr>
        <w:t>40</w:t>
      </w:r>
      <w:r w:rsidRPr="00AB7239">
        <w:rPr>
          <w:bCs/>
        </w:rPr>
        <w:t xml:space="preserve"> täiendatakse § 93 lõiget 6 punktiga 22</w:t>
      </w:r>
      <w:r w:rsidRPr="00AB7239">
        <w:rPr>
          <w:bCs/>
          <w:vertAlign w:val="superscript"/>
        </w:rPr>
        <w:t>3</w:t>
      </w:r>
      <w:r w:rsidRPr="00AB7239">
        <w:rPr>
          <w:bCs/>
        </w:rPr>
        <w:t xml:space="preserve">, mille kohaselt Konkurentsiamet jälgib tarbimiskajas osalemise ja agregeerimise mahtusid ning turu käivitumist. Punkti eesmärk on tagada, et Konkurentsiamet </w:t>
      </w:r>
      <w:r w:rsidR="004853CD">
        <w:rPr>
          <w:bCs/>
        </w:rPr>
        <w:t>jälgib</w:t>
      </w:r>
      <w:r w:rsidRPr="00AB7239">
        <w:rPr>
          <w:bCs/>
        </w:rPr>
        <w:t xml:space="preserve"> tarbimiskaja ja agregeerimise tur</w:t>
      </w:r>
      <w:r w:rsidR="004853CD">
        <w:rPr>
          <w:bCs/>
        </w:rPr>
        <w:t xml:space="preserve">gu </w:t>
      </w:r>
      <w:del w:id="979" w:author="Inge Mehide" w:date="2024-09-26T17:43:00Z">
        <w:r w:rsidRPr="00AB7239" w:rsidDel="00E42274">
          <w:rPr>
            <w:bCs/>
          </w:rPr>
          <w:delText xml:space="preserve">ja </w:delText>
        </w:r>
      </w:del>
      <w:ins w:id="980" w:author="Inge Mehide" w:date="2024-09-26T17:43:00Z">
        <w:r w:rsidR="00E42274">
          <w:rPr>
            <w:bCs/>
          </w:rPr>
          <w:t>ning</w:t>
        </w:r>
        <w:r w:rsidR="00E42274" w:rsidRPr="00AB7239">
          <w:rPr>
            <w:bCs/>
          </w:rPr>
          <w:t xml:space="preserve"> </w:t>
        </w:r>
      </w:ins>
      <w:r w:rsidRPr="00AB7239">
        <w:rPr>
          <w:bCs/>
        </w:rPr>
        <w:t xml:space="preserve">vajadusel </w:t>
      </w:r>
      <w:r w:rsidR="00E75FAA" w:rsidRPr="00AB7239">
        <w:rPr>
          <w:bCs/>
        </w:rPr>
        <w:t>uuenda</w:t>
      </w:r>
      <w:r w:rsidR="00E75FAA">
        <w:rPr>
          <w:bCs/>
        </w:rPr>
        <w:t>b</w:t>
      </w:r>
      <w:r w:rsidR="00E75FAA" w:rsidRPr="00AB7239">
        <w:rPr>
          <w:bCs/>
        </w:rPr>
        <w:t xml:space="preserve"> </w:t>
      </w:r>
      <w:r w:rsidRPr="00AB7239">
        <w:rPr>
          <w:bCs/>
        </w:rPr>
        <w:t>tarbimiskajas osalemise tingimusi.</w:t>
      </w:r>
    </w:p>
    <w:p w14:paraId="600CED69" w14:textId="77777777" w:rsidR="00B17579" w:rsidRDefault="00B17579" w:rsidP="00002EDA">
      <w:pPr>
        <w:tabs>
          <w:tab w:val="left" w:pos="1956"/>
        </w:tabs>
        <w:rPr>
          <w:bCs/>
        </w:rPr>
      </w:pPr>
    </w:p>
    <w:p w14:paraId="3B68131A" w14:textId="0A492CE9" w:rsidR="00B17579" w:rsidRDefault="00B17579" w:rsidP="00002EDA">
      <w:pPr>
        <w:tabs>
          <w:tab w:val="left" w:pos="1956"/>
        </w:tabs>
        <w:rPr>
          <w:bCs/>
        </w:rPr>
      </w:pPr>
      <w:r w:rsidRPr="00AB7239">
        <w:rPr>
          <w:b/>
        </w:rPr>
        <w:t xml:space="preserve">Eelnõu punktiga </w:t>
      </w:r>
      <w:r>
        <w:rPr>
          <w:b/>
        </w:rPr>
        <w:t>4</w:t>
      </w:r>
      <w:r w:rsidR="007E4604">
        <w:rPr>
          <w:b/>
        </w:rPr>
        <w:t>1</w:t>
      </w:r>
      <w:r>
        <w:rPr>
          <w:bCs/>
        </w:rPr>
        <w:t xml:space="preserve"> täpsustataks</w:t>
      </w:r>
      <w:ins w:id="981" w:author="Inge Mehide" w:date="2024-09-26T17:43:00Z">
        <w:r w:rsidR="00E42274">
          <w:rPr>
            <w:bCs/>
          </w:rPr>
          <w:t>e</w:t>
        </w:r>
      </w:ins>
      <w:r>
        <w:rPr>
          <w:bCs/>
        </w:rPr>
        <w:t>, et kui elektrituru</w:t>
      </w:r>
      <w:r w:rsidRPr="00B17579">
        <w:rPr>
          <w:bCs/>
        </w:rPr>
        <w:t xml:space="preserve">seaduses sätestatud </w:t>
      </w:r>
      <w:r>
        <w:rPr>
          <w:bCs/>
        </w:rPr>
        <w:t>agregeerimislepinguid</w:t>
      </w:r>
      <w:r w:rsidRPr="00B17579">
        <w:rPr>
          <w:bCs/>
        </w:rPr>
        <w:t xml:space="preserve"> puudutavates võlaõiguslikes küsimustes kokkuleppele ei jõuta, lahendatakse need tsiviilkohtumenetluse seadustikus või tarbijakaitseseaduses sätestatud </w:t>
      </w:r>
      <w:commentRangeStart w:id="982"/>
      <w:r w:rsidRPr="00B17579">
        <w:rPr>
          <w:bCs/>
        </w:rPr>
        <w:t>korras</w:t>
      </w:r>
      <w:commentRangeEnd w:id="982"/>
      <w:r w:rsidR="001D709A">
        <w:rPr>
          <w:rStyle w:val="Kommentaariviide"/>
          <w:rFonts w:asciiTheme="minorHAnsi" w:hAnsiTheme="minorHAnsi"/>
        </w:rPr>
        <w:commentReference w:id="982"/>
      </w:r>
      <w:r w:rsidRPr="00B17579">
        <w:rPr>
          <w:bCs/>
        </w:rPr>
        <w:t>.</w:t>
      </w:r>
    </w:p>
    <w:p w14:paraId="3A738BEE" w14:textId="77777777" w:rsidR="00194397" w:rsidRDefault="00194397" w:rsidP="00002EDA">
      <w:pPr>
        <w:tabs>
          <w:tab w:val="left" w:pos="1956"/>
        </w:tabs>
        <w:rPr>
          <w:bCs/>
        </w:rPr>
      </w:pPr>
    </w:p>
    <w:p w14:paraId="2502707F" w14:textId="6BC59FA6" w:rsidR="00194397" w:rsidRPr="003E3B71" w:rsidRDefault="00194397" w:rsidP="00002EDA">
      <w:pPr>
        <w:tabs>
          <w:tab w:val="left" w:pos="1956"/>
        </w:tabs>
      </w:pPr>
      <w:r>
        <w:rPr>
          <w:b/>
        </w:rPr>
        <w:t>Eelnõu punktiga 4</w:t>
      </w:r>
      <w:r w:rsidR="007E4604">
        <w:rPr>
          <w:b/>
        </w:rPr>
        <w:t>2</w:t>
      </w:r>
      <w:r>
        <w:t xml:space="preserve"> täiendatakse </w:t>
      </w:r>
      <w:r w:rsidR="003E3B71">
        <w:t>seadust rakendussättega, mille kohaselt saab võrguettevõtja k</w:t>
      </w:r>
      <w:r w:rsidR="003E3B71" w:rsidRPr="003E3B71">
        <w:t xml:space="preserve">äesoleva seaduse </w:t>
      </w:r>
      <w:r w:rsidR="004D6AC7">
        <w:t>§</w:t>
      </w:r>
      <w:r w:rsidR="004D6AC7" w:rsidRPr="003E3B71">
        <w:t xml:space="preserve"> </w:t>
      </w:r>
      <w:r w:rsidR="003E3B71" w:rsidRPr="003E3B71">
        <w:t>71 lõi</w:t>
      </w:r>
      <w:r w:rsidR="00966BBA">
        <w:t>kes</w:t>
      </w:r>
      <w:r w:rsidR="003E3B71" w:rsidRPr="003E3B71">
        <w:t xml:space="preserve"> 10</w:t>
      </w:r>
      <w:r w:rsidR="003E3B71" w:rsidRPr="00B55036">
        <w:rPr>
          <w:vertAlign w:val="superscript"/>
        </w:rPr>
        <w:t>2</w:t>
      </w:r>
      <w:r w:rsidR="003E3B71">
        <w:t xml:space="preserve"> </w:t>
      </w:r>
      <w:r w:rsidR="00966BBA" w:rsidRPr="00966BBA">
        <w:t xml:space="preserve">nimetatud tasude </w:t>
      </w:r>
      <w:r w:rsidR="004D6AC7">
        <w:t>võtmist</w:t>
      </w:r>
      <w:r w:rsidR="004D6AC7" w:rsidRPr="00966BBA">
        <w:t xml:space="preserve"> </w:t>
      </w:r>
      <w:r w:rsidR="00966BBA" w:rsidRPr="00966BBA">
        <w:t>tagasiulatuvalt rakenda</w:t>
      </w:r>
      <w:r w:rsidR="00966BBA">
        <w:t>da</w:t>
      </w:r>
      <w:r w:rsidR="00966BBA" w:rsidRPr="00966BBA">
        <w:t xml:space="preserve"> 12 kuud pärast lõike jõustumist</w:t>
      </w:r>
      <w:r w:rsidR="00966BBA">
        <w:t xml:space="preserve">. Rakendussäte on vajalik, </w:t>
      </w:r>
      <w:r w:rsidR="00431B40">
        <w:t xml:space="preserve">kuna tasude </w:t>
      </w:r>
      <w:r w:rsidR="004D6AC7">
        <w:t xml:space="preserve">võtmist </w:t>
      </w:r>
      <w:r w:rsidR="00AF0C8B" w:rsidRPr="00AF0C8B">
        <w:t>mõõtepunkti kasutamise tingimuste rikkumise</w:t>
      </w:r>
      <w:r w:rsidR="00AF0C8B">
        <w:t xml:space="preserve"> korral rakendatakse kuni 12 kuud tagasiulatuvalt.</w:t>
      </w:r>
    </w:p>
    <w:p w14:paraId="0F224642" w14:textId="77777777" w:rsidR="00F66700" w:rsidRPr="00AB7239" w:rsidRDefault="00F66700" w:rsidP="00891026">
      <w:pPr>
        <w:tabs>
          <w:tab w:val="left" w:pos="1956"/>
        </w:tabs>
        <w:rPr>
          <w:bCs/>
        </w:rPr>
      </w:pPr>
    </w:p>
    <w:p w14:paraId="6979A70A" w14:textId="77777777" w:rsidR="00D515AA" w:rsidRPr="00AB7239" w:rsidRDefault="00DD1CBF" w:rsidP="007F3052">
      <w:pPr>
        <w:outlineLvl w:val="0"/>
        <w:rPr>
          <w:b/>
        </w:rPr>
      </w:pPr>
      <w:r w:rsidRPr="00AB7239">
        <w:rPr>
          <w:b/>
        </w:rPr>
        <w:t>4</w:t>
      </w:r>
      <w:r w:rsidR="00E3117D" w:rsidRPr="00AB7239">
        <w:rPr>
          <w:b/>
        </w:rPr>
        <w:t>. Eelnõu terminoloogia</w:t>
      </w:r>
    </w:p>
    <w:p w14:paraId="7B0A11A8" w14:textId="1F08E467" w:rsidR="00D515AA" w:rsidRDefault="00DD1CBF" w:rsidP="00D66B0A">
      <w:pPr>
        <w:pStyle w:val="Kehatekst"/>
      </w:pPr>
      <w:r w:rsidRPr="00AB7239">
        <w:t xml:space="preserve">Eelnõuga </w:t>
      </w:r>
      <w:r w:rsidR="005041D3">
        <w:t>muudetakse</w:t>
      </w:r>
      <w:r w:rsidRPr="00AB7239">
        <w:t xml:space="preserve"> elektrituruseaduse termineid</w:t>
      </w:r>
      <w:r w:rsidR="005041D3">
        <w:t xml:space="preserve"> „mõõteseade“, „salvestusperiood“, „s</w:t>
      </w:r>
      <w:r w:rsidR="007312D2">
        <w:t>eotud ettevõtjad</w:t>
      </w:r>
      <w:r w:rsidR="005041D3">
        <w:t>“ ja lisatakse uued terminid „</w:t>
      </w:r>
      <w:r w:rsidR="00B160DA">
        <w:t>dünaamilise elektrihinnaga</w:t>
      </w:r>
      <w:r w:rsidR="00B160DA" w:rsidRPr="00A045C4">
        <w:t xml:space="preserve"> leping</w:t>
      </w:r>
      <w:r w:rsidR="005041D3">
        <w:t>“,</w:t>
      </w:r>
      <w:r w:rsidR="00B52497" w:rsidRPr="00B52497">
        <w:t xml:space="preserve"> </w:t>
      </w:r>
      <w:r w:rsidR="00B52497">
        <w:t>„</w:t>
      </w:r>
      <w:r w:rsidR="00B52497">
        <w:rPr>
          <w:rFonts w:eastAsia="Times New Roman"/>
          <w:color w:val="000000"/>
          <w:bdr w:val="none" w:sz="0" w:space="0" w:color="auto" w:frame="1"/>
          <w:lang w:eastAsia="et-EE"/>
        </w:rPr>
        <w:t>t</w:t>
      </w:r>
      <w:r w:rsidR="00B52497" w:rsidRPr="00D279D6">
        <w:rPr>
          <w:rFonts w:eastAsia="Times New Roman"/>
          <w:color w:val="000000"/>
          <w:bdr w:val="none" w:sz="0" w:space="0" w:color="auto" w:frame="1"/>
          <w:lang w:eastAsia="et-EE"/>
        </w:rPr>
        <w:t>ähtajaline fikseeritud elektrihinnaga leping</w:t>
      </w:r>
      <w:r w:rsidR="00B52497">
        <w:rPr>
          <w:rFonts w:eastAsia="Times New Roman"/>
          <w:color w:val="000000"/>
          <w:bdr w:val="none" w:sz="0" w:space="0" w:color="auto" w:frame="1"/>
          <w:lang w:eastAsia="et-EE"/>
        </w:rPr>
        <w:t>“,</w:t>
      </w:r>
      <w:r w:rsidR="005041D3">
        <w:t xml:space="preserve"> „</w:t>
      </w:r>
      <w:r w:rsidR="00641A8A">
        <w:t>bilansi</w:t>
      </w:r>
      <w:r w:rsidR="00A902E0">
        <w:t>perioodi</w:t>
      </w:r>
      <w:r w:rsidR="001C18EE">
        <w:t>l</w:t>
      </w:r>
      <w:r w:rsidR="00A902E0">
        <w:t xml:space="preserve"> </w:t>
      </w:r>
      <w:r w:rsidR="005041D3">
        <w:t>netomõõtmine“</w:t>
      </w:r>
      <w:del w:id="983" w:author="Inge Mehide" w:date="2024-09-26T17:46:00Z">
        <w:r w:rsidR="00B52497" w:rsidDel="00E42274">
          <w:delText>,</w:delText>
        </w:r>
      </w:del>
      <w:r w:rsidR="00B52497">
        <w:t xml:space="preserve"> </w:t>
      </w:r>
      <w:r w:rsidR="005041D3">
        <w:t>ja „vahetustasu“.</w:t>
      </w:r>
      <w:r w:rsidRPr="00AB7239">
        <w:t xml:space="preserve"> Täpsem ülevaade uutest terminitest on seletuskirja peatükis 3.</w:t>
      </w:r>
    </w:p>
    <w:p w14:paraId="4C5450DE" w14:textId="77777777" w:rsidR="00D515AA" w:rsidRPr="00AB7239" w:rsidRDefault="00DD1CBF" w:rsidP="00D66B0A">
      <w:pPr>
        <w:rPr>
          <w:b/>
        </w:rPr>
      </w:pPr>
      <w:r w:rsidRPr="00AB7239">
        <w:rPr>
          <w:b/>
        </w:rPr>
        <w:t>5</w:t>
      </w:r>
      <w:r w:rsidR="00E3117D" w:rsidRPr="00AB7239">
        <w:rPr>
          <w:b/>
        </w:rPr>
        <w:t>. Eelnõu vastavus Euroopa Liidu õigusele</w:t>
      </w:r>
    </w:p>
    <w:p w14:paraId="59AF31C8" w14:textId="6E90491F" w:rsidR="00D515AA" w:rsidRPr="00AB7239" w:rsidRDefault="00E3117D" w:rsidP="00D66B0A">
      <w:pPr>
        <w:pStyle w:val="Kehatekst"/>
      </w:pPr>
      <w:r w:rsidRPr="00AB7239">
        <w:t xml:space="preserve">Eelnõuga </w:t>
      </w:r>
      <w:r w:rsidR="005041D3">
        <w:t xml:space="preserve">kõrvaldatakse </w:t>
      </w:r>
      <w:r w:rsidRPr="00AB7239">
        <w:t xml:space="preserve">elektrienergia </w:t>
      </w:r>
      <w:proofErr w:type="spellStart"/>
      <w:r w:rsidR="00DD1CBF" w:rsidRPr="00AB7239">
        <w:t>ühisturu</w:t>
      </w:r>
      <w:proofErr w:type="spellEnd"/>
      <w:r w:rsidR="00DD1CBF" w:rsidRPr="00AB7239">
        <w:t xml:space="preserve"> direktiiv</w:t>
      </w:r>
      <w:r w:rsidR="00B859B7">
        <w:t>i</w:t>
      </w:r>
      <w:r w:rsidR="00DD1CBF" w:rsidRPr="00AB7239">
        <w:t xml:space="preserve"> (EL) 2019/944</w:t>
      </w:r>
      <w:r w:rsidR="005041D3">
        <w:t xml:space="preserve"> ülevõtmise puudused, </w:t>
      </w:r>
      <w:r w:rsidR="005041D3" w:rsidRPr="005041D3">
        <w:t>mille Euroopa Komisjon on rikkumismenetluses esile toonud</w:t>
      </w:r>
      <w:r w:rsidR="005041D3">
        <w:t>.</w:t>
      </w:r>
    </w:p>
    <w:p w14:paraId="3115BD65" w14:textId="77777777" w:rsidR="00D515AA" w:rsidRPr="00AB7239" w:rsidRDefault="00DD1CBF" w:rsidP="00D66B0A">
      <w:pPr>
        <w:rPr>
          <w:b/>
        </w:rPr>
      </w:pPr>
      <w:r w:rsidRPr="00AB7239">
        <w:rPr>
          <w:b/>
        </w:rPr>
        <w:t>6</w:t>
      </w:r>
      <w:r w:rsidR="00E3117D" w:rsidRPr="00AB7239">
        <w:rPr>
          <w:b/>
        </w:rPr>
        <w:t>. Seaduse mõjud</w:t>
      </w:r>
    </w:p>
    <w:p w14:paraId="2A0F8936" w14:textId="77777777" w:rsidR="00D515AA" w:rsidRPr="00AB7239" w:rsidRDefault="00D515AA" w:rsidP="00F01BB4"/>
    <w:p w14:paraId="310F94F7" w14:textId="19F30DA8" w:rsidR="001F7E94" w:rsidRPr="00AB7239" w:rsidRDefault="00EA54DB" w:rsidP="00F01BB4">
      <w:r>
        <w:t>E</w:t>
      </w:r>
      <w:r w:rsidR="006A3A4C" w:rsidRPr="00AB7239">
        <w:t>elnõu käsitleb</w:t>
      </w:r>
      <w:r w:rsidR="001F7E94" w:rsidRPr="00AB7239">
        <w:t xml:space="preserve"> järgmisi teemavaldkond</w:t>
      </w:r>
      <w:del w:id="984" w:author="Inge Mehide" w:date="2024-09-26T17:46:00Z">
        <w:r w:rsidR="001F7E94" w:rsidRPr="00AB7239" w:rsidDel="00E42274">
          <w:delText>as</w:delText>
        </w:r>
      </w:del>
      <w:r w:rsidR="001F7E94" w:rsidRPr="00AB7239">
        <w:t>i</w:t>
      </w:r>
      <w:del w:id="985" w:author="Inge Mehide" w:date="2024-09-26T17:46:00Z">
        <w:r w:rsidR="001F7E94" w:rsidRPr="00AB7239" w:rsidDel="00E42274">
          <w:delText>d</w:delText>
        </w:r>
      </w:del>
      <w:r w:rsidR="001F7E94" w:rsidRPr="00AB7239">
        <w:t xml:space="preserve">:  </w:t>
      </w:r>
    </w:p>
    <w:p w14:paraId="3DD291FC" w14:textId="77777777" w:rsidR="001F7E94" w:rsidRPr="00AB7239" w:rsidRDefault="001F7E94" w:rsidP="00F01BB4"/>
    <w:p w14:paraId="12071686" w14:textId="5541E0DE" w:rsidR="0085416F" w:rsidRPr="00AB7239" w:rsidRDefault="00EA54DB" w:rsidP="00F01BB4">
      <w:pPr>
        <w:pStyle w:val="Kehatekst"/>
        <w:numPr>
          <w:ilvl w:val="0"/>
          <w:numId w:val="9"/>
        </w:numPr>
        <w:spacing w:before="0" w:after="0"/>
      </w:pPr>
      <w:r>
        <w:t>t</w:t>
      </w:r>
      <w:r w:rsidRPr="00AB7239">
        <w:t xml:space="preserve">arbija </w:t>
      </w:r>
      <w:r w:rsidR="0085416F" w:rsidRPr="00AB7239">
        <w:t xml:space="preserve">õigus sõlmida </w:t>
      </w:r>
      <w:r w:rsidR="00B160DA">
        <w:t>dünaamilise elektrihinnaga</w:t>
      </w:r>
      <w:r w:rsidR="00B160DA" w:rsidRPr="00A045C4">
        <w:t xml:space="preserve"> leping</w:t>
      </w:r>
      <w:del w:id="986" w:author="Inge Mehide" w:date="2024-09-26T17:46:00Z">
        <w:r w:rsidR="00B160DA" w:rsidDel="00E42274">
          <w:delText>ut</w:delText>
        </w:r>
      </w:del>
      <w:r w:rsidR="00B160DA">
        <w:t xml:space="preserve"> ja </w:t>
      </w:r>
      <w:r w:rsidR="00B160DA">
        <w:rPr>
          <w:rFonts w:eastAsia="Times New Roman"/>
          <w:color w:val="000000"/>
          <w:bdr w:val="none" w:sz="0" w:space="0" w:color="auto" w:frame="1"/>
          <w:lang w:eastAsia="et-EE"/>
        </w:rPr>
        <w:t>t</w:t>
      </w:r>
      <w:r w:rsidR="00B160DA" w:rsidRPr="00D279D6">
        <w:rPr>
          <w:rFonts w:eastAsia="Times New Roman"/>
          <w:color w:val="000000"/>
          <w:bdr w:val="none" w:sz="0" w:space="0" w:color="auto" w:frame="1"/>
          <w:lang w:eastAsia="et-EE"/>
        </w:rPr>
        <w:t>ähtajali</w:t>
      </w:r>
      <w:ins w:id="987" w:author="Inge Mehide" w:date="2024-09-26T17:46:00Z">
        <w:r w:rsidR="00E42274">
          <w:rPr>
            <w:rFonts w:eastAsia="Times New Roman"/>
            <w:color w:val="000000"/>
            <w:bdr w:val="none" w:sz="0" w:space="0" w:color="auto" w:frame="1"/>
            <w:lang w:eastAsia="et-EE"/>
          </w:rPr>
          <w:t>ne</w:t>
        </w:r>
      </w:ins>
      <w:del w:id="988" w:author="Inge Mehide" w:date="2024-09-26T17:46:00Z">
        <w:r w:rsidR="00B160DA" w:rsidDel="00E42274">
          <w:rPr>
            <w:rFonts w:eastAsia="Times New Roman"/>
            <w:color w:val="000000"/>
            <w:bdr w:val="none" w:sz="0" w:space="0" w:color="auto" w:frame="1"/>
            <w:lang w:eastAsia="et-EE"/>
          </w:rPr>
          <w:delText>st</w:delText>
        </w:r>
      </w:del>
      <w:r w:rsidR="00B160DA" w:rsidRPr="00D279D6">
        <w:rPr>
          <w:rFonts w:eastAsia="Times New Roman"/>
          <w:color w:val="000000"/>
          <w:bdr w:val="none" w:sz="0" w:space="0" w:color="auto" w:frame="1"/>
          <w:lang w:eastAsia="et-EE"/>
        </w:rPr>
        <w:t xml:space="preserve"> fikseeritud elektrihinnaga leping</w:t>
      </w:r>
      <w:del w:id="989" w:author="Inge Mehide" w:date="2024-09-26T17:46:00Z">
        <w:r w:rsidR="00B160DA" w:rsidDel="00E42274">
          <w:rPr>
            <w:rFonts w:eastAsia="Times New Roman"/>
            <w:color w:val="000000"/>
            <w:bdr w:val="none" w:sz="0" w:space="0" w:color="auto" w:frame="1"/>
            <w:lang w:eastAsia="et-EE"/>
          </w:rPr>
          <w:delText>ut</w:delText>
        </w:r>
      </w:del>
      <w:r w:rsidR="0085416F" w:rsidRPr="00AB7239">
        <w:t xml:space="preserve">, </w:t>
      </w:r>
      <w:ins w:id="990" w:author="Inge Mehide" w:date="2024-09-30T11:57:00Z">
        <w:r w:rsidR="001143F5">
          <w:t xml:space="preserve">õigus </w:t>
        </w:r>
      </w:ins>
      <w:r w:rsidR="0085416F" w:rsidRPr="00AB7239">
        <w:t>saada selge kokkuvõte lepingulistest tingimustest ja soovi korral selgitused, kuidas temale esitatud arve on koostatud;</w:t>
      </w:r>
    </w:p>
    <w:p w14:paraId="34F7DA16" w14:textId="060985A5" w:rsidR="0085416F" w:rsidRPr="00AB7239" w:rsidRDefault="00EA54DB" w:rsidP="00F01BB4">
      <w:pPr>
        <w:pStyle w:val="Kehatekst"/>
        <w:numPr>
          <w:ilvl w:val="0"/>
          <w:numId w:val="9"/>
        </w:numPr>
        <w:spacing w:before="0" w:after="0"/>
      </w:pPr>
      <w:r>
        <w:t>a</w:t>
      </w:r>
      <w:r w:rsidRPr="00AB7239">
        <w:t xml:space="preserve">gregeerimise </w:t>
      </w:r>
      <w:r w:rsidR="0085416F" w:rsidRPr="00AB7239">
        <w:t>ja tarbimiskaja regulatsiooni täiendused suurendamaks tarbimise paindlikkust;</w:t>
      </w:r>
    </w:p>
    <w:p w14:paraId="23765BCE" w14:textId="4379DA21" w:rsidR="0085416F" w:rsidRDefault="00EA54DB" w:rsidP="00F01BB4">
      <w:pPr>
        <w:pStyle w:val="Kehatekst"/>
        <w:numPr>
          <w:ilvl w:val="0"/>
          <w:numId w:val="9"/>
        </w:numPr>
        <w:spacing w:before="0" w:after="0"/>
      </w:pPr>
      <w:r>
        <w:t>e</w:t>
      </w:r>
      <w:r w:rsidRPr="00AB7239">
        <w:t xml:space="preserve">lektrisalvestuse </w:t>
      </w:r>
      <w:proofErr w:type="spellStart"/>
      <w:r w:rsidRPr="00AB7239">
        <w:t>topelt</w:t>
      </w:r>
      <w:r>
        <w:t>mak</w:t>
      </w:r>
      <w:r w:rsidRPr="00AB7239">
        <w:t>sustamise</w:t>
      </w:r>
      <w:proofErr w:type="spellEnd"/>
      <w:r w:rsidRPr="00AB7239">
        <w:t xml:space="preserve"> </w:t>
      </w:r>
      <w:r w:rsidR="0085416F" w:rsidRPr="00AB7239">
        <w:t>kaotamine;</w:t>
      </w:r>
    </w:p>
    <w:p w14:paraId="10406B82" w14:textId="6E6DED04" w:rsidR="00862403" w:rsidRDefault="00EA54DB" w:rsidP="00F01BB4">
      <w:pPr>
        <w:pStyle w:val="Kehatekst"/>
        <w:numPr>
          <w:ilvl w:val="0"/>
          <w:numId w:val="9"/>
        </w:numPr>
        <w:spacing w:before="0" w:after="0"/>
      </w:pPr>
      <w:r>
        <w:t>v</w:t>
      </w:r>
      <w:r w:rsidRPr="00AB7239">
        <w:t xml:space="preserve">õrguettevõtja </w:t>
      </w:r>
      <w:r w:rsidR="0085416F" w:rsidRPr="00AB7239">
        <w:t xml:space="preserve">kohustus esitada tarbijale lepingu ülesütlemise teatisega teave muude võimaluste kohta kui tarbimiskoha võrgust </w:t>
      </w:r>
      <w:proofErr w:type="spellStart"/>
      <w:r w:rsidR="0085416F" w:rsidRPr="00AB7239">
        <w:t>lahtiühendamine</w:t>
      </w:r>
      <w:proofErr w:type="spellEnd"/>
      <w:r w:rsidR="00DD7DAA">
        <w:t>;</w:t>
      </w:r>
    </w:p>
    <w:p w14:paraId="7CE5B392" w14:textId="4D8D1DD5" w:rsidR="00DD7DAA" w:rsidRPr="00AB7239" w:rsidRDefault="00641A8A" w:rsidP="00F01BB4">
      <w:pPr>
        <w:pStyle w:val="Kehatekst"/>
        <w:numPr>
          <w:ilvl w:val="0"/>
          <w:numId w:val="9"/>
        </w:numPr>
        <w:spacing w:before="0" w:after="0"/>
      </w:pPr>
      <w:r>
        <w:t>bilansi</w:t>
      </w:r>
      <w:r w:rsidR="00CE4CE9">
        <w:t>perioodi</w:t>
      </w:r>
      <w:r w:rsidR="001C18EE">
        <w:t>l</w:t>
      </w:r>
      <w:r w:rsidR="00CE4CE9">
        <w:t xml:space="preserve"> </w:t>
      </w:r>
      <w:r w:rsidR="00DD7DAA">
        <w:t>netomõõtmise kasutusele võtmine tarbijatele arvete esitamisel.</w:t>
      </w:r>
    </w:p>
    <w:p w14:paraId="582864B4" w14:textId="77777777" w:rsidR="001F7E94" w:rsidRDefault="001F7E94" w:rsidP="00F01BB4"/>
    <w:p w14:paraId="32DDA7D5" w14:textId="77777777" w:rsidR="0009275A" w:rsidRPr="00AB7239" w:rsidRDefault="0009275A" w:rsidP="00F01BB4"/>
    <w:p w14:paraId="20AC2F40" w14:textId="77777777" w:rsidR="001F7E94" w:rsidRPr="00AB7239" w:rsidRDefault="001F7E94" w:rsidP="00F01BB4">
      <w:r w:rsidRPr="00AB7239">
        <w:t>MÕJUDE HINNANG</w:t>
      </w:r>
    </w:p>
    <w:p w14:paraId="089D6645" w14:textId="77777777" w:rsidR="001F7E94" w:rsidRPr="00AB7239" w:rsidRDefault="001F7E94" w:rsidP="00D66B0A"/>
    <w:p w14:paraId="72B69D72" w14:textId="58A0B081" w:rsidR="005A18D1" w:rsidRDefault="002F31E9" w:rsidP="002F31E9">
      <w:r>
        <w:t xml:space="preserve">Tegemist on eelkõige </w:t>
      </w:r>
      <w:r w:rsidR="007F466F">
        <w:t xml:space="preserve">tarbija õigusi ja </w:t>
      </w:r>
      <w:r>
        <w:t>Euroopa Liidu õiguse</w:t>
      </w:r>
      <w:r w:rsidR="007F466F">
        <w:t xml:space="preserve"> ülevõtmist</w:t>
      </w:r>
      <w:r>
        <w:t xml:space="preserve"> </w:t>
      </w:r>
      <w:r w:rsidR="007F466F">
        <w:t>täpsustava</w:t>
      </w:r>
      <w:r w:rsidR="007F466F" w:rsidRPr="007F466F">
        <w:t xml:space="preserve"> eelnõuga</w:t>
      </w:r>
      <w:r w:rsidR="007F466F">
        <w:t xml:space="preserve"> ning </w:t>
      </w:r>
      <w:r>
        <w:t>rakendamisega ei kaasne olulisi riske, samuti ei kavandata põhimõttelisi muudatusi õiguskorras. Seetõttu ei ole seletuskirjale lisatud HÕNTE § 46 nõuete kohast põhjaliku mõjuanalüüsi aruannet.</w:t>
      </w:r>
    </w:p>
    <w:p w14:paraId="1115106B" w14:textId="77777777" w:rsidR="002F31E9" w:rsidRPr="00AB7239" w:rsidRDefault="002F31E9" w:rsidP="002F31E9"/>
    <w:p w14:paraId="62C31759" w14:textId="4795A1AB" w:rsidR="005A18D1" w:rsidRPr="00AB7239" w:rsidRDefault="006A3A4C" w:rsidP="005A18D1">
      <w:pPr>
        <w:rPr>
          <w:b/>
          <w:bCs/>
        </w:rPr>
      </w:pPr>
      <w:r w:rsidRPr="00AB7239">
        <w:rPr>
          <w:b/>
          <w:bCs/>
        </w:rPr>
        <w:t xml:space="preserve">6.1. </w:t>
      </w:r>
      <w:r w:rsidR="00A249AF" w:rsidRPr="00AB7239">
        <w:rPr>
          <w:b/>
          <w:bCs/>
        </w:rPr>
        <w:t>Tarbija õigus sõlmida</w:t>
      </w:r>
      <w:r w:rsidR="00B160DA">
        <w:rPr>
          <w:b/>
          <w:bCs/>
        </w:rPr>
        <w:t xml:space="preserve"> </w:t>
      </w:r>
      <w:r w:rsidR="00B160DA" w:rsidRPr="00B55036">
        <w:rPr>
          <w:rFonts w:cs="Times New Roman"/>
          <w:b/>
          <w:bCs/>
        </w:rPr>
        <w:t>dünaamilise elektrihinnaga leping</w:t>
      </w:r>
      <w:del w:id="991" w:author="Inge Mehide" w:date="2024-09-26T17:48:00Z">
        <w:r w:rsidR="00B160DA" w:rsidRPr="00B55036" w:rsidDel="00E42274">
          <w:rPr>
            <w:b/>
            <w:bCs/>
          </w:rPr>
          <w:delText>ut</w:delText>
        </w:r>
      </w:del>
      <w:r w:rsidR="00B160DA" w:rsidRPr="00B55036">
        <w:rPr>
          <w:b/>
          <w:bCs/>
        </w:rPr>
        <w:t xml:space="preserve"> ja </w:t>
      </w:r>
      <w:r w:rsidR="00B160DA" w:rsidRPr="00B55036">
        <w:rPr>
          <w:rFonts w:eastAsia="Times New Roman"/>
          <w:b/>
          <w:bCs/>
          <w:color w:val="000000"/>
          <w:bdr w:val="none" w:sz="0" w:space="0" w:color="auto" w:frame="1"/>
          <w:lang w:eastAsia="et-EE"/>
        </w:rPr>
        <w:t>tähtajali</w:t>
      </w:r>
      <w:ins w:id="992" w:author="Inge Mehide" w:date="2024-09-26T17:48:00Z">
        <w:r w:rsidR="00E42274">
          <w:rPr>
            <w:rFonts w:eastAsia="Times New Roman"/>
            <w:b/>
            <w:bCs/>
            <w:color w:val="000000"/>
            <w:bdr w:val="none" w:sz="0" w:space="0" w:color="auto" w:frame="1"/>
            <w:lang w:eastAsia="et-EE"/>
          </w:rPr>
          <w:t>ne</w:t>
        </w:r>
      </w:ins>
      <w:del w:id="993" w:author="Inge Mehide" w:date="2024-09-26T17:48:00Z">
        <w:r w:rsidR="00B160DA" w:rsidRPr="00B55036" w:rsidDel="00E42274">
          <w:rPr>
            <w:rFonts w:eastAsia="Times New Roman"/>
            <w:b/>
            <w:bCs/>
            <w:color w:val="000000"/>
            <w:bdr w:val="none" w:sz="0" w:space="0" w:color="auto" w:frame="1"/>
            <w:lang w:eastAsia="et-EE"/>
          </w:rPr>
          <w:delText>st</w:delText>
        </w:r>
      </w:del>
      <w:r w:rsidR="00B160DA" w:rsidRPr="00B55036">
        <w:rPr>
          <w:rFonts w:eastAsia="Times New Roman"/>
          <w:b/>
          <w:bCs/>
          <w:color w:val="000000"/>
          <w:bdr w:val="none" w:sz="0" w:space="0" w:color="auto" w:frame="1"/>
          <w:lang w:eastAsia="et-EE"/>
        </w:rPr>
        <w:t xml:space="preserve"> fikseeritud elektrihinnaga leping</w:t>
      </w:r>
      <w:del w:id="994" w:author="Inge Mehide" w:date="2024-09-26T17:48:00Z">
        <w:r w:rsidR="00B160DA" w:rsidRPr="00B55036" w:rsidDel="00E42274">
          <w:rPr>
            <w:rFonts w:eastAsia="Times New Roman"/>
            <w:b/>
            <w:bCs/>
            <w:color w:val="000000"/>
            <w:bdr w:val="none" w:sz="0" w:space="0" w:color="auto" w:frame="1"/>
            <w:lang w:eastAsia="et-EE"/>
          </w:rPr>
          <w:delText>ut</w:delText>
        </w:r>
      </w:del>
      <w:r w:rsidR="00A249AF" w:rsidRPr="00AB7239">
        <w:rPr>
          <w:b/>
          <w:bCs/>
        </w:rPr>
        <w:t xml:space="preserve">, </w:t>
      </w:r>
      <w:ins w:id="995" w:author="Inge Mehide" w:date="2024-09-30T11:58:00Z">
        <w:r w:rsidR="001143F5">
          <w:rPr>
            <w:b/>
            <w:bCs/>
          </w:rPr>
          <w:t xml:space="preserve">õigus </w:t>
        </w:r>
      </w:ins>
      <w:r w:rsidR="00A249AF" w:rsidRPr="00AB7239">
        <w:rPr>
          <w:b/>
          <w:bCs/>
        </w:rPr>
        <w:t>saada selge kokkuvõte lepingutingimustest ja soovi korral selgitused, kuidas temale esitatud arve on koostatud</w:t>
      </w:r>
    </w:p>
    <w:p w14:paraId="716391C3" w14:textId="77777777" w:rsidR="005A18D1" w:rsidRPr="00AB7239" w:rsidRDefault="005A18D1" w:rsidP="005A18D1">
      <w:r w:rsidRPr="00AB7239">
        <w:t xml:space="preserve"> </w:t>
      </w:r>
    </w:p>
    <w:p w14:paraId="1F211424" w14:textId="1D51DDD9" w:rsidR="00967949" w:rsidRDefault="00967949" w:rsidP="005A18D1">
      <w:r>
        <w:t>Sihtrühm:</w:t>
      </w:r>
    </w:p>
    <w:p w14:paraId="024D19DF" w14:textId="6E67F8BA" w:rsidR="00967949" w:rsidRDefault="00967949" w:rsidP="00F069DB">
      <w:r>
        <w:t>1</w:t>
      </w:r>
      <w:ins w:id="996" w:author="Inge Mehide" w:date="2024-09-26T17:51:00Z">
        <w:r w:rsidR="00E42274">
          <w:t>)</w:t>
        </w:r>
      </w:ins>
      <w:del w:id="997" w:author="Inge Mehide" w:date="2024-09-26T17:51:00Z">
        <w:r w:rsidDel="00E42274">
          <w:delText>.</w:delText>
        </w:r>
      </w:del>
      <w:r w:rsidR="002E4BB5">
        <w:t xml:space="preserve"> </w:t>
      </w:r>
      <w:del w:id="998" w:author="Inge Mehide" w:date="2024-09-26T17:51:00Z">
        <w:r w:rsidR="006E4F37" w:rsidDel="00E42274">
          <w:delText>T</w:delText>
        </w:r>
      </w:del>
      <w:ins w:id="999" w:author="Inge Mehide" w:date="2024-09-26T17:51:00Z">
        <w:r w:rsidR="00E42274">
          <w:t>t</w:t>
        </w:r>
      </w:ins>
      <w:r w:rsidR="002E4BB5">
        <w:t>arbijad</w:t>
      </w:r>
      <w:r w:rsidR="00654A7A">
        <w:t xml:space="preserve"> (</w:t>
      </w:r>
      <w:r w:rsidR="00F069DB">
        <w:t>2023. aasta lõpu seisuga olid eratarbijad sõlminud 583 944 lepingut</w:t>
      </w:r>
      <w:r w:rsidR="00654A7A">
        <w:t>)</w:t>
      </w:r>
      <w:r w:rsidR="00F069DB">
        <w:t>;</w:t>
      </w:r>
    </w:p>
    <w:p w14:paraId="4C9D9F22" w14:textId="428D86D3" w:rsidR="00967949" w:rsidRDefault="00967949" w:rsidP="005A18D1">
      <w:r>
        <w:t>2</w:t>
      </w:r>
      <w:ins w:id="1000" w:author="Inge Mehide" w:date="2024-09-26T17:51:00Z">
        <w:r w:rsidR="00E42274">
          <w:t>)</w:t>
        </w:r>
      </w:ins>
      <w:del w:id="1001" w:author="Inge Mehide" w:date="2024-09-26T17:51:00Z">
        <w:r w:rsidDel="00E42274">
          <w:delText>.</w:delText>
        </w:r>
      </w:del>
      <w:r w:rsidR="002E4BB5">
        <w:t xml:space="preserve"> </w:t>
      </w:r>
      <w:del w:id="1002" w:author="Inge Mehide" w:date="2024-09-26T17:51:00Z">
        <w:r w:rsidR="00576D16" w:rsidDel="00E42274">
          <w:delText>E</w:delText>
        </w:r>
      </w:del>
      <w:ins w:id="1003" w:author="Inge Mehide" w:date="2024-09-26T17:51:00Z">
        <w:r w:rsidR="00E42274">
          <w:t>e</w:t>
        </w:r>
      </w:ins>
      <w:r w:rsidR="00576D16">
        <w:t>lektrim</w:t>
      </w:r>
      <w:r w:rsidR="002E4BB5">
        <w:t>üüjad</w:t>
      </w:r>
      <w:r w:rsidR="00654A7A">
        <w:t xml:space="preserve"> (</w:t>
      </w:r>
      <w:r w:rsidR="00F069DB">
        <w:t xml:space="preserve">2022. aasta seisuga </w:t>
      </w:r>
      <w:r w:rsidR="008F5EC4">
        <w:t>oli Eestis</w:t>
      </w:r>
      <w:r w:rsidR="00F069DB">
        <w:t xml:space="preserve"> </w:t>
      </w:r>
      <w:r w:rsidR="008F5EC4">
        <w:t xml:space="preserve">kodutarbijatel </w:t>
      </w:r>
      <w:ins w:id="1004" w:author="Inge Mehide" w:date="2024-09-26T17:51:00Z">
        <w:r w:rsidR="00E42274">
          <w:t>neli</w:t>
        </w:r>
      </w:ins>
      <w:del w:id="1005" w:author="Inge Mehide" w:date="2024-09-26T17:51:00Z">
        <w:r w:rsidR="00F069DB" w:rsidDel="00E42274">
          <w:delText>4</w:delText>
        </w:r>
      </w:del>
      <w:r w:rsidR="00F069DB">
        <w:t xml:space="preserve"> üle 5% turuosaga </w:t>
      </w:r>
      <w:proofErr w:type="spellStart"/>
      <w:r w:rsidR="00F069DB">
        <w:t>jaemüüjat</w:t>
      </w:r>
      <w:proofErr w:type="spellEnd"/>
      <w:r w:rsidR="00F069DB">
        <w:rPr>
          <w:rStyle w:val="Allmrkuseviide"/>
        </w:rPr>
        <w:footnoteReference w:id="16"/>
      </w:r>
      <w:r w:rsidR="00F069DB">
        <w:t>).</w:t>
      </w:r>
    </w:p>
    <w:p w14:paraId="396F33DA" w14:textId="77777777" w:rsidR="00967949" w:rsidRDefault="00967949" w:rsidP="005A18D1"/>
    <w:p w14:paraId="2EBF1617" w14:textId="388123EB" w:rsidR="00A249AF" w:rsidRPr="00AB7239" w:rsidRDefault="00A249AF" w:rsidP="005A18D1">
      <w:r w:rsidRPr="00AB7239">
        <w:t>Muudatus ei too kaasa suurt mõju</w:t>
      </w:r>
      <w:r w:rsidR="006E4F37">
        <w:t xml:space="preserve"> ei tarbijatele</w:t>
      </w:r>
      <w:del w:id="1010" w:author="Inge Mehide" w:date="2024-09-26T17:52:00Z">
        <w:r w:rsidR="006E4F37" w:rsidDel="00E42274">
          <w:delText>,</w:delText>
        </w:r>
      </w:del>
      <w:r w:rsidR="006E4F37">
        <w:t xml:space="preserve"> ega elektrimüüjatele</w:t>
      </w:r>
      <w:r w:rsidRPr="00AB7239">
        <w:t xml:space="preserve">, kuna juba </w:t>
      </w:r>
      <w:r w:rsidR="00EA54DB">
        <w:t>praegu</w:t>
      </w:r>
      <w:r w:rsidR="00EA54DB" w:rsidRPr="00AB7239">
        <w:t xml:space="preserve"> paku</w:t>
      </w:r>
      <w:r w:rsidR="00EA54DB">
        <w:t>vad</w:t>
      </w:r>
      <w:r w:rsidR="00EA54DB" w:rsidRPr="00AB7239">
        <w:t xml:space="preserve"> elektrimüüja</w:t>
      </w:r>
      <w:r w:rsidR="00EA54DB">
        <w:t>d</w:t>
      </w:r>
      <w:r w:rsidRPr="00AB7239">
        <w:t xml:space="preserve"> </w:t>
      </w:r>
      <w:r w:rsidR="00526E21">
        <w:rPr>
          <w:rFonts w:cs="Times New Roman"/>
        </w:rPr>
        <w:t>dünaamilise elektrihinnaga</w:t>
      </w:r>
      <w:r w:rsidR="00526E21" w:rsidRPr="00A045C4">
        <w:rPr>
          <w:rFonts w:cs="Times New Roman"/>
        </w:rPr>
        <w:t xml:space="preserve"> </w:t>
      </w:r>
      <w:r w:rsidRPr="00AB7239">
        <w:t xml:space="preserve">pakette. Vähest sotsiaalset mõju avaldab müüjate </w:t>
      </w:r>
      <w:r w:rsidR="00EA54DB" w:rsidRPr="00AB7239">
        <w:t>kohustus</w:t>
      </w:r>
      <w:r w:rsidRPr="00AB7239">
        <w:t xml:space="preserve"> selgemalt </w:t>
      </w:r>
      <w:r w:rsidR="00EA54DB">
        <w:t>teavita</w:t>
      </w:r>
      <w:r w:rsidR="00EA54DB" w:rsidRPr="00AB7239">
        <w:t xml:space="preserve">da </w:t>
      </w:r>
      <w:r w:rsidRPr="00AB7239">
        <w:t>põhilis</w:t>
      </w:r>
      <w:r w:rsidR="001C2582">
        <w:t>test</w:t>
      </w:r>
      <w:r w:rsidRPr="00AB7239">
        <w:t xml:space="preserve"> lepingu</w:t>
      </w:r>
      <w:r w:rsidR="00EA54DB" w:rsidRPr="00AB7239">
        <w:t>tingimus</w:t>
      </w:r>
      <w:r w:rsidR="00EA54DB">
        <w:t>test</w:t>
      </w:r>
      <w:r w:rsidR="00D2013B">
        <w:t xml:space="preserve"> ja võrguettevõtja kohustus teavitada tarbijat võlg</w:t>
      </w:r>
      <w:del w:id="1011" w:author="Inge Mehide" w:date="2024-09-26T17:52:00Z">
        <w:r w:rsidR="00D2013B" w:rsidDel="003173EB">
          <w:delText>e</w:delText>
        </w:r>
      </w:del>
      <w:r w:rsidR="00D2013B">
        <w:t>nevuse korral võimalustest võlgnevus</w:t>
      </w:r>
      <w:del w:id="1012" w:author="Inge Mehide" w:date="2024-09-26T17:52:00Z">
        <w:r w:rsidR="00D2013B" w:rsidDel="003173EB">
          <w:delText>e</w:delText>
        </w:r>
      </w:del>
      <w:r w:rsidR="00D2013B">
        <w:t xml:space="preserve"> likvideeri</w:t>
      </w:r>
      <w:ins w:id="1013" w:author="Inge Mehide" w:date="2024-09-26T17:52:00Z">
        <w:r w:rsidR="003173EB">
          <w:t>da</w:t>
        </w:r>
      </w:ins>
      <w:del w:id="1014" w:author="Inge Mehide" w:date="2024-09-26T17:52:00Z">
        <w:r w:rsidR="00D2013B" w:rsidDel="003173EB">
          <w:delText>miseks</w:delText>
        </w:r>
      </w:del>
      <w:r w:rsidR="00D2013B">
        <w:t>. Seaduses on sätestatud minimaalsed nõuded sellise info tarbijale esitamiseks.</w:t>
      </w:r>
    </w:p>
    <w:p w14:paraId="204FF58B" w14:textId="26B5B4B8" w:rsidR="00A249AF" w:rsidRPr="00AB7239" w:rsidRDefault="00A249AF" w:rsidP="005A18D1"/>
    <w:p w14:paraId="2D13BD54" w14:textId="4C78C725" w:rsidR="005A18D1" w:rsidRPr="00AB7239" w:rsidRDefault="00A249AF" w:rsidP="005A18D1">
      <w:r w:rsidRPr="00AB7239">
        <w:t>Muudatus</w:t>
      </w:r>
      <w:r w:rsidR="00EA54DB">
        <w:t>el</w:t>
      </w:r>
      <w:r w:rsidRPr="00AB7239">
        <w:t xml:space="preserve"> ei o</w:t>
      </w:r>
      <w:r w:rsidR="00EA54DB">
        <w:t>le</w:t>
      </w:r>
      <w:r w:rsidRPr="00AB7239">
        <w:t xml:space="preserve"> mõju</w:t>
      </w:r>
      <w:r w:rsidR="005A18D1" w:rsidRPr="00AB7239">
        <w:t xml:space="preserve"> riigi julgeolekule ja välissuhetele</w:t>
      </w:r>
      <w:r w:rsidRPr="00AB7239">
        <w:t xml:space="preserve">, </w:t>
      </w:r>
      <w:r w:rsidR="005A18D1" w:rsidRPr="00AB7239">
        <w:t>majandusele</w:t>
      </w:r>
      <w:r w:rsidRPr="00AB7239">
        <w:t>,</w:t>
      </w:r>
      <w:r w:rsidR="005A18D1" w:rsidRPr="00AB7239">
        <w:t xml:space="preserve"> elu- ja looduskeskkonnale</w:t>
      </w:r>
      <w:r w:rsidRPr="00AB7239">
        <w:t>,</w:t>
      </w:r>
      <w:r w:rsidR="005A18D1" w:rsidRPr="00AB7239">
        <w:t xml:space="preserve"> riigiasutuste ja kohaliku omavalitsuse korraldusele</w:t>
      </w:r>
      <w:r w:rsidRPr="00AB7239">
        <w:t xml:space="preserve"> ega muud otsest </w:t>
      </w:r>
      <w:r w:rsidR="00EA54DB">
        <w:t>ega</w:t>
      </w:r>
      <w:r w:rsidR="00EA54DB" w:rsidRPr="00AB7239">
        <w:t xml:space="preserve"> </w:t>
      </w:r>
      <w:r w:rsidRPr="00AB7239">
        <w:t>kaud</w:t>
      </w:r>
      <w:ins w:id="1015" w:author="Inge Mehide" w:date="2024-09-26T17:53:00Z">
        <w:r w:rsidR="003173EB">
          <w:t>s</w:t>
        </w:r>
      </w:ins>
      <w:r w:rsidRPr="00AB7239">
        <w:t>e</w:t>
      </w:r>
      <w:del w:id="1016" w:author="Inge Mehide" w:date="2024-09-26T17:53:00Z">
        <w:r w:rsidRPr="00AB7239" w:rsidDel="003173EB">
          <w:delText>s</w:delText>
        </w:r>
      </w:del>
      <w:r w:rsidRPr="00AB7239">
        <w:t>t mõju.</w:t>
      </w:r>
    </w:p>
    <w:p w14:paraId="2C4C5EB9" w14:textId="77777777" w:rsidR="005A18D1" w:rsidRPr="00AB7239" w:rsidRDefault="005A18D1" w:rsidP="005A18D1"/>
    <w:p w14:paraId="08DAB142" w14:textId="19A7BCBA" w:rsidR="005A18D1" w:rsidRDefault="006A3A4C" w:rsidP="005A18D1">
      <w:pPr>
        <w:rPr>
          <w:b/>
          <w:bCs/>
        </w:rPr>
      </w:pPr>
      <w:r w:rsidRPr="00AB7239">
        <w:rPr>
          <w:b/>
          <w:bCs/>
        </w:rPr>
        <w:t xml:space="preserve">6.2. </w:t>
      </w:r>
      <w:r w:rsidR="00A249AF" w:rsidRPr="00AB7239">
        <w:rPr>
          <w:b/>
          <w:bCs/>
        </w:rPr>
        <w:t>Agregeerimise ja tarbimiskaja regulatsiooni täiendused suurendamaks tarbimise paindlikkust</w:t>
      </w:r>
    </w:p>
    <w:p w14:paraId="602B26A3" w14:textId="77777777" w:rsidR="00D2013B" w:rsidRPr="005A78B6" w:rsidRDefault="00D2013B" w:rsidP="005A18D1"/>
    <w:p w14:paraId="2649BC47" w14:textId="2AF17E35" w:rsidR="00D2013B" w:rsidRDefault="00D2013B" w:rsidP="005A18D1">
      <w:r>
        <w:t>Seadusega ei kehtestata tarbimiskaja turumudelit</w:t>
      </w:r>
      <w:del w:id="1017" w:author="Inge Mehide" w:date="2024-09-27T09:56:00Z">
        <w:r w:rsidDel="00C5534B">
          <w:delText>,</w:delText>
        </w:r>
      </w:del>
      <w:r>
        <w:t xml:space="preserve"> ega panda paika hüvitise maksmise suurust </w:t>
      </w:r>
      <w:del w:id="1018" w:author="Inge Mehide" w:date="2024-09-27T09:58:00Z">
        <w:r w:rsidDel="00C5534B">
          <w:delText xml:space="preserve">ning </w:delText>
        </w:r>
      </w:del>
      <w:ins w:id="1019" w:author="Inge Mehide" w:date="2024-09-27T09:58:00Z">
        <w:r w:rsidR="00C5534B">
          <w:t xml:space="preserve">ja </w:t>
        </w:r>
      </w:ins>
      <w:r>
        <w:t xml:space="preserve">korda. Muudatusega </w:t>
      </w:r>
      <w:del w:id="1020" w:author="Inge Mehide" w:date="2024-09-27T10:04:00Z">
        <w:r w:rsidDel="00C5534B">
          <w:delText xml:space="preserve">eemaldatakse </w:delText>
        </w:r>
      </w:del>
      <w:ins w:id="1021" w:author="Inge Mehide" w:date="2024-09-27T10:04:00Z">
        <w:r w:rsidR="00C5534B">
          <w:t xml:space="preserve">kaotatakse </w:t>
        </w:r>
      </w:ins>
      <w:r>
        <w:t>Konkurentsiameti kohustus tarbimiskaja</w:t>
      </w:r>
      <w:ins w:id="1022" w:author="Inge Mehide" w:date="2024-09-27T10:02:00Z">
        <w:r w:rsidR="00C5534B">
          <w:t>s</w:t>
        </w:r>
      </w:ins>
      <w:r>
        <w:t xml:space="preserve"> osalemise tingimused välja töötada ja suunatakse see koh</w:t>
      </w:r>
      <w:r w:rsidR="00620853">
        <w:t>us</w:t>
      </w:r>
      <w:r>
        <w:t xml:space="preserve">tus süsteemihaldurile. Muudatus on põhjendatud, kuna süsteemihalduril on teadmised ja oskused tingimused välja töötada. Näiteks Rootsi ja Soome on samuti </w:t>
      </w:r>
      <w:ins w:id="1023" w:author="Inge Mehide" w:date="2024-09-27T10:05:00Z">
        <w:r w:rsidR="00C5534B">
          <w:t xml:space="preserve">suunanud </w:t>
        </w:r>
      </w:ins>
      <w:r>
        <w:t xml:space="preserve">tarbimiskajas osalemise tingimuste väljatöötamise oma regulatsioonis </w:t>
      </w:r>
      <w:del w:id="1024" w:author="Inge Mehide" w:date="2024-09-27T10:05:00Z">
        <w:r w:rsidDel="00C5534B">
          <w:delText xml:space="preserve">suunanud </w:delText>
        </w:r>
      </w:del>
      <w:r>
        <w:t>süsteemihaldurile.</w:t>
      </w:r>
      <w:r w:rsidR="00620853">
        <w:t xml:space="preserve"> Täpsemad nõuded tarbimiskajas osalemise tingimustele kehtestatakse ministri määrusega, misjärel koostab süsteemihaldur tarbimiskajas osalemise tingimuse</w:t>
      </w:r>
      <w:ins w:id="1025" w:author="Inge Mehide" w:date="2024-09-27T10:06:00Z">
        <w:r w:rsidR="00C5534B">
          <w:t>d</w:t>
        </w:r>
      </w:ins>
      <w:del w:id="1026" w:author="Inge Mehide" w:date="2024-09-27T10:06:00Z">
        <w:r w:rsidR="00620853" w:rsidDel="00C5534B">
          <w:delText>s</w:delText>
        </w:r>
      </w:del>
      <w:r w:rsidR="00620853">
        <w:t>, mille Konkure</w:t>
      </w:r>
      <w:del w:id="1027" w:author="Inge Mehide" w:date="2024-09-30T11:59:00Z">
        <w:r w:rsidR="00620853" w:rsidDel="00FA651C">
          <w:delText>m</w:delText>
        </w:r>
      </w:del>
      <w:ins w:id="1028" w:author="Inge Mehide" w:date="2024-09-30T11:59:00Z">
        <w:r w:rsidR="00FA651C">
          <w:t>n</w:t>
        </w:r>
      </w:ins>
      <w:r w:rsidR="00620853">
        <w:t>tsiamet kooskõlastab.</w:t>
      </w:r>
    </w:p>
    <w:p w14:paraId="35D9EAFE" w14:textId="77777777" w:rsidR="00620853" w:rsidRDefault="00620853" w:rsidP="005A18D1"/>
    <w:p w14:paraId="2BA22167" w14:textId="3898783A" w:rsidR="00620853" w:rsidRDefault="00620853" w:rsidP="005A18D1">
      <w:del w:id="1029" w:author="Inge Mehide" w:date="2024-09-27T10:07:00Z">
        <w:r w:rsidDel="00C5534B">
          <w:delText>Sellest tulenevalt on selle</w:delText>
        </w:r>
      </w:del>
      <w:ins w:id="1030" w:author="Inge Mehide" w:date="2024-09-27T10:07:00Z">
        <w:r w:rsidR="00C5534B">
          <w:t xml:space="preserve">Seetõttu </w:t>
        </w:r>
      </w:ins>
      <w:ins w:id="1031" w:author="Inge Mehide" w:date="2024-09-27T10:09:00Z">
        <w:r w:rsidR="0027428C">
          <w:t>mõjutab</w:t>
        </w:r>
      </w:ins>
      <w:r>
        <w:t xml:space="preserve"> muudatus</w:t>
      </w:r>
      <w:del w:id="1032" w:author="Inge Mehide" w:date="2024-09-27T10:09:00Z">
        <w:r w:rsidDel="0027428C">
          <w:delText>ega kaasnev mõju</w:delText>
        </w:r>
      </w:del>
      <w:r>
        <w:t xml:space="preserve"> üksnes Konkurentsiameti halduskoormus</w:t>
      </w:r>
      <w:ins w:id="1033" w:author="Inge Mehide" w:date="2024-09-27T10:10:00Z">
        <w:r w:rsidR="0027428C">
          <w:t>t</w:t>
        </w:r>
      </w:ins>
      <w:del w:id="1034" w:author="Inge Mehide" w:date="2024-09-27T10:10:00Z">
        <w:r w:rsidDel="0027428C">
          <w:delText>e</w:delText>
        </w:r>
      </w:del>
      <w:ins w:id="1035" w:author="Inge Mehide" w:date="2024-09-27T10:10:00Z">
        <w:r w:rsidR="0027428C">
          <w:t>, mis</w:t>
        </w:r>
      </w:ins>
      <w:r>
        <w:t xml:space="preserve"> vähene</w:t>
      </w:r>
      <w:ins w:id="1036" w:author="Inge Mehide" w:date="2024-09-27T10:09:00Z">
        <w:r w:rsidR="0027428C">
          <w:t xml:space="preserve">b, </w:t>
        </w:r>
      </w:ins>
      <w:del w:id="1037" w:author="Inge Mehide" w:date="2024-09-27T10:09:00Z">
        <w:r w:rsidDel="0027428C">
          <w:delText>mine</w:delText>
        </w:r>
      </w:del>
      <w:del w:id="1038" w:author="Inge Mehide" w:date="2024-09-27T10:10:00Z">
        <w:r w:rsidDel="0027428C">
          <w:delText xml:space="preserve"> </w:delText>
        </w:r>
      </w:del>
      <w:r>
        <w:t>ja süsteemihalduri halduskoormus</w:t>
      </w:r>
      <w:ins w:id="1039" w:author="Inge Mehide" w:date="2024-09-27T10:10:00Z">
        <w:r w:rsidR="0027428C">
          <w:t>t</w:t>
        </w:r>
      </w:ins>
      <w:del w:id="1040" w:author="Inge Mehide" w:date="2024-09-27T10:10:00Z">
        <w:r w:rsidDel="0027428C">
          <w:delText>e</w:delText>
        </w:r>
      </w:del>
      <w:ins w:id="1041" w:author="Inge Mehide" w:date="2024-09-27T10:10:00Z">
        <w:r w:rsidR="0027428C">
          <w:t>, mis</w:t>
        </w:r>
      </w:ins>
      <w:r>
        <w:t xml:space="preserve"> suurene</w:t>
      </w:r>
      <w:ins w:id="1042" w:author="Inge Mehide" w:date="2024-09-27T10:11:00Z">
        <w:r w:rsidR="0027428C">
          <w:t>b</w:t>
        </w:r>
      </w:ins>
      <w:del w:id="1043" w:author="Inge Mehide" w:date="2024-09-27T10:11:00Z">
        <w:r w:rsidDel="0027428C">
          <w:delText>mine</w:delText>
        </w:r>
      </w:del>
      <w:r>
        <w:t xml:space="preserve">. Täpsemad mõjud sõltuvad ministri määrusega kehtestatud nõuetest ja süsteemihalduri </w:t>
      </w:r>
      <w:del w:id="1044" w:author="Inge Mehide" w:date="2024-09-27T10:11:00Z">
        <w:r w:rsidDel="0027428C">
          <w:delText xml:space="preserve">poolt </w:delText>
        </w:r>
      </w:del>
      <w:r>
        <w:t>välja</w:t>
      </w:r>
      <w:del w:id="1045" w:author="Inge Mehide" w:date="2024-09-27T10:11:00Z">
        <w:r w:rsidDel="0027428C">
          <w:delText xml:space="preserve"> </w:delText>
        </w:r>
      </w:del>
      <w:r>
        <w:t>töötatavatest tarbimiskajas osalemise tingimustest.</w:t>
      </w:r>
    </w:p>
    <w:p w14:paraId="64346962" w14:textId="77777777" w:rsidR="00620853" w:rsidRDefault="00620853" w:rsidP="005A18D1"/>
    <w:p w14:paraId="1415233C" w14:textId="6E3B77CB" w:rsidR="00620853" w:rsidRDefault="00620853" w:rsidP="005A18D1">
      <w:r>
        <w:t xml:space="preserve">Sellegipoolest on </w:t>
      </w:r>
      <w:del w:id="1046" w:author="Inge Mehide" w:date="2024-09-27T10:12:00Z">
        <w:r w:rsidDel="0027428C">
          <w:delText>all</w:delText>
        </w:r>
      </w:del>
      <w:r>
        <w:t>järgnevalt mõjusid sisulisemalt analüüsitud</w:t>
      </w:r>
      <w:ins w:id="1047" w:author="Inge Mehide" w:date="2024-09-27T10:12:00Z">
        <w:r w:rsidR="0027428C">
          <w:t>,</w:t>
        </w:r>
      </w:ins>
      <w:r>
        <w:t xml:space="preserve"> võttes arvesse Euroopa Liidu regulatsiooniga sätestatud põhimõtteid,</w:t>
      </w:r>
      <w:r w:rsidR="00C11682">
        <w:t xml:space="preserve"> Balti põhivõrguettevõtjate kontseptsioonidokumenti</w:t>
      </w:r>
      <w:r w:rsidR="00C11682">
        <w:rPr>
          <w:rStyle w:val="Allmrkuseviide"/>
        </w:rPr>
        <w:footnoteReference w:id="17"/>
      </w:r>
      <w:r w:rsidR="00C11682">
        <w:t>,</w:t>
      </w:r>
      <w:r>
        <w:t xml:space="preserve"> Konkurentsiameti </w:t>
      </w:r>
      <w:del w:id="1065" w:author="Inge Mehide" w:date="2024-09-27T10:12:00Z">
        <w:r w:rsidDel="0027428C">
          <w:delText xml:space="preserve">poolt </w:delText>
        </w:r>
      </w:del>
      <w:r>
        <w:t>koostatud analüüsi</w:t>
      </w:r>
      <w:r>
        <w:rPr>
          <w:rStyle w:val="Allmrkuseviide"/>
        </w:rPr>
        <w:footnoteReference w:id="18"/>
      </w:r>
      <w:r>
        <w:t xml:space="preserve"> ja</w:t>
      </w:r>
      <w:r w:rsidR="00C11682">
        <w:t xml:space="preserve"> ENTSO-E tarbimise juhtimise võrgueeskirja ettepanekut</w:t>
      </w:r>
      <w:r w:rsidR="00C11682">
        <w:rPr>
          <w:rStyle w:val="Allmrkuseviide"/>
        </w:rPr>
        <w:footnoteReference w:id="19"/>
      </w:r>
      <w:r w:rsidR="00C11682">
        <w:t>.</w:t>
      </w:r>
    </w:p>
    <w:p w14:paraId="2BC1063A" w14:textId="77777777" w:rsidR="00D2013B" w:rsidRDefault="00D2013B" w:rsidP="005A18D1"/>
    <w:p w14:paraId="24DA788F" w14:textId="39CFBE28" w:rsidR="00CD0E28" w:rsidRDefault="00CD0E28" w:rsidP="005A18D1">
      <w:pPr>
        <w:rPr>
          <w:ins w:id="1077" w:author="Inge Mehide" w:date="2024-09-27T10:32:00Z"/>
        </w:rPr>
      </w:pPr>
      <w:r>
        <w:t>Sihtrühm</w:t>
      </w:r>
      <w:r w:rsidR="002051B8">
        <w:t xml:space="preserve"> ja põhilised mõjud:</w:t>
      </w:r>
    </w:p>
    <w:p w14:paraId="6339FE3D" w14:textId="77777777" w:rsidR="000347FC" w:rsidRDefault="000347FC" w:rsidP="005A18D1"/>
    <w:p w14:paraId="00A705F6" w14:textId="4D58EAD7" w:rsidR="00CD0E28" w:rsidRDefault="00CD0E28" w:rsidP="005A18D1">
      <w:r>
        <w:t>1.</w:t>
      </w:r>
      <w:r w:rsidR="002E4BB5">
        <w:t xml:space="preserve"> </w:t>
      </w:r>
      <w:commentRangeStart w:id="1078"/>
      <w:r w:rsidR="006F4B40">
        <w:t>Kodut</w:t>
      </w:r>
      <w:ins w:id="1079" w:author="Inge Mehide" w:date="2024-09-27T10:13:00Z">
        <w:r w:rsidR="0027428C">
          <w:t>a</w:t>
        </w:r>
      </w:ins>
      <w:r w:rsidR="006F4B40">
        <w:t>r</w:t>
      </w:r>
      <w:del w:id="1080" w:author="Inge Mehide" w:date="2024-09-27T10:13:00Z">
        <w:r w:rsidR="006F4B40" w:rsidDel="0027428C">
          <w:delText>a</w:delText>
        </w:r>
      </w:del>
      <w:r w:rsidR="006F4B40">
        <w:t xml:space="preserve">bijad ja ettevõtjad </w:t>
      </w:r>
      <w:r w:rsidR="008F5EC4">
        <w:t>(2023. aasta lõpu seisuga oli Eestis sõlmitud 678 485 elektrilepingut)</w:t>
      </w:r>
      <w:r w:rsidR="002051B8">
        <w:t>:</w:t>
      </w:r>
      <w:commentRangeEnd w:id="1078"/>
      <w:r w:rsidR="001D709A">
        <w:rPr>
          <w:rStyle w:val="Kommentaariviide"/>
          <w:rFonts w:asciiTheme="minorHAnsi" w:hAnsiTheme="minorHAnsi"/>
        </w:rPr>
        <w:commentReference w:id="1078"/>
      </w:r>
    </w:p>
    <w:p w14:paraId="23385BCE" w14:textId="072FEEE2" w:rsidR="002051B8" w:rsidRDefault="00311DF0" w:rsidP="00B55036">
      <w:pPr>
        <w:pStyle w:val="Loendilik"/>
        <w:numPr>
          <w:ilvl w:val="0"/>
          <w:numId w:val="26"/>
        </w:numPr>
      </w:pPr>
      <w:r>
        <w:t xml:space="preserve">mõju avaldub </w:t>
      </w:r>
      <w:del w:id="1081" w:author="Inge Mehide" w:date="2024-09-27T10:13:00Z">
        <w:r w:rsidDel="0027428C">
          <w:delText xml:space="preserve">läbi </w:delText>
        </w:r>
      </w:del>
      <w:r>
        <w:t>võimaluse</w:t>
      </w:r>
      <w:ins w:id="1082" w:author="Inge Mehide" w:date="2024-09-27T10:13:00Z">
        <w:r w:rsidR="0027428C">
          <w:t>s</w:t>
        </w:r>
      </w:ins>
      <w:r>
        <w:t xml:space="preserve"> oma </w:t>
      </w:r>
      <w:r w:rsidR="004971D0">
        <w:t xml:space="preserve">tarbimise </w:t>
      </w:r>
      <w:commentRangeStart w:id="1083"/>
      <w:r w:rsidR="004971D0">
        <w:t>vähendamis</w:t>
      </w:r>
      <w:ins w:id="1084" w:author="Inge Mehide" w:date="2024-09-27T11:27:00Z">
        <w:r w:rsidR="009129FA">
          <w:t>e</w:t>
        </w:r>
      </w:ins>
      <w:del w:id="1085" w:author="Inge Mehide" w:date="2024-09-27T11:27:00Z">
        <w:r w:rsidR="004971D0" w:rsidDel="009129FA">
          <w:delText>t</w:delText>
        </w:r>
      </w:del>
      <w:ins w:id="1086" w:author="Inge Mehide" w:date="2024-09-27T11:27:00Z">
        <w:r w:rsidR="009129FA">
          <w:t xml:space="preserve"> eest tasu saada</w:t>
        </w:r>
      </w:ins>
      <w:del w:id="1087" w:author="Inge Mehide" w:date="2024-09-27T11:27:00Z">
        <w:r w:rsidR="004971D0" w:rsidDel="009129FA">
          <w:delText xml:space="preserve"> </w:delText>
        </w:r>
      </w:del>
      <w:commentRangeEnd w:id="1083"/>
      <w:r w:rsidR="0027428C">
        <w:rPr>
          <w:rStyle w:val="Kommentaariviide"/>
          <w:rFonts w:asciiTheme="minorHAnsi" w:eastAsiaTheme="minorHAnsi" w:hAnsiTheme="minorHAnsi"/>
        </w:rPr>
        <w:commentReference w:id="1083"/>
      </w:r>
      <w:del w:id="1088" w:author="Inge Mehide" w:date="2024-09-27T11:27:00Z">
        <w:r w:rsidR="004971D0" w:rsidDel="009129FA">
          <w:delText>turule müüa</w:delText>
        </w:r>
      </w:del>
      <w:r w:rsidR="004971D0">
        <w:t xml:space="preserve"> ja </w:t>
      </w:r>
      <w:del w:id="1089" w:author="Inge Mehide" w:date="2024-09-27T10:13:00Z">
        <w:r w:rsidR="004971D0" w:rsidDel="0027428C">
          <w:delText xml:space="preserve">läbi </w:delText>
        </w:r>
      </w:del>
      <w:r w:rsidR="004971D0">
        <w:t>madalama</w:t>
      </w:r>
      <w:ins w:id="1090" w:author="Inge Mehide" w:date="2024-09-27T10:14:00Z">
        <w:r w:rsidR="0027428C">
          <w:t>s</w:t>
        </w:r>
      </w:ins>
      <w:r w:rsidR="004971D0">
        <w:t xml:space="preserve"> elektrihinna</w:t>
      </w:r>
      <w:ins w:id="1091" w:author="Inge Mehide" w:date="2024-09-27T10:14:00Z">
        <w:r w:rsidR="0027428C">
          <w:t>s</w:t>
        </w:r>
      </w:ins>
      <w:r w:rsidR="004971D0">
        <w:t>.</w:t>
      </w:r>
    </w:p>
    <w:p w14:paraId="710DD8B5" w14:textId="585700CA" w:rsidR="004971D0" w:rsidRDefault="00CD0E28" w:rsidP="005A18D1">
      <w:r>
        <w:t>2.</w:t>
      </w:r>
      <w:r w:rsidR="002C6AAA">
        <w:t xml:space="preserve"> </w:t>
      </w:r>
      <w:commentRangeStart w:id="1092"/>
      <w:proofErr w:type="spellStart"/>
      <w:r w:rsidR="002C6AAA">
        <w:t>Agregaatorid</w:t>
      </w:r>
      <w:commentRangeEnd w:id="1092"/>
      <w:proofErr w:type="spellEnd"/>
      <w:r w:rsidR="001D709A">
        <w:rPr>
          <w:rStyle w:val="Kommentaariviide"/>
          <w:rFonts w:asciiTheme="minorHAnsi" w:hAnsiTheme="minorHAnsi"/>
        </w:rPr>
        <w:commentReference w:id="1092"/>
      </w:r>
      <w:r w:rsidR="00654A7A">
        <w:t xml:space="preserve"> (</w:t>
      </w:r>
      <w:proofErr w:type="spellStart"/>
      <w:r w:rsidR="006F4B40">
        <w:t>agregaatorite</w:t>
      </w:r>
      <w:proofErr w:type="spellEnd"/>
      <w:r w:rsidR="006F4B40">
        <w:t xml:space="preserve"> akt</w:t>
      </w:r>
      <w:ins w:id="1093" w:author="Inge Mehide" w:date="2024-09-27T10:17:00Z">
        <w:r w:rsidR="0027428C">
          <w:t>i</w:t>
        </w:r>
      </w:ins>
      <w:r w:rsidR="006F4B40">
        <w:t xml:space="preserve">veeritav tarbimiskaja võimsus </w:t>
      </w:r>
      <w:r w:rsidR="002065D3">
        <w:t>tasakaalustamis</w:t>
      </w:r>
      <w:del w:id="1094" w:author="Inge Mehide" w:date="2024-09-30T13:50:00Z">
        <w:r w:rsidR="002065D3" w:rsidDel="00607D7F">
          <w:delText xml:space="preserve">e </w:delText>
        </w:r>
      </w:del>
      <w:r w:rsidR="006F4B40">
        <w:t xml:space="preserve">turul on </w:t>
      </w:r>
      <w:del w:id="1095" w:author="Inge Mehide" w:date="2024-09-27T10:17:00Z">
        <w:r w:rsidR="006F4B40" w:rsidDel="0027428C">
          <w:delText xml:space="preserve">täna </w:delText>
        </w:r>
      </w:del>
      <w:ins w:id="1096" w:author="Inge Mehide" w:date="2024-09-27T10:17:00Z">
        <w:r w:rsidR="0027428C">
          <w:t xml:space="preserve">praegu </w:t>
        </w:r>
      </w:ins>
      <w:r w:rsidR="006F4B40">
        <w:t>1</w:t>
      </w:r>
      <w:del w:id="1097" w:author="Inge Mehide" w:date="2024-09-27T10:17:00Z">
        <w:r w:rsidR="006F4B40" w:rsidDel="0027428C">
          <w:delText>-</w:delText>
        </w:r>
      </w:del>
      <w:ins w:id="1098" w:author="Inge Mehide" w:date="2024-09-27T10:18:00Z">
        <w:r w:rsidR="0027428C">
          <w:t>–</w:t>
        </w:r>
      </w:ins>
      <w:del w:id="1099" w:author="Inge Mehide" w:date="2024-09-27T10:18:00Z">
        <w:r w:rsidR="006F4B40" w:rsidDel="0027428C">
          <w:delText xml:space="preserve"> </w:delText>
        </w:r>
      </w:del>
      <w:r w:rsidR="006F4B40">
        <w:t xml:space="preserve">2 MW, kuid </w:t>
      </w:r>
      <w:del w:id="1100" w:author="Inge Mehide" w:date="2024-09-27T10:19:00Z">
        <w:r w:rsidR="006F4B40" w:rsidDel="00184083">
          <w:delText xml:space="preserve">soovitult toob </w:delText>
        </w:r>
      </w:del>
      <w:r w:rsidR="006F4B40">
        <w:t>muudatus</w:t>
      </w:r>
      <w:ins w:id="1101" w:author="Inge Mehide" w:date="2024-09-27T10:19:00Z">
        <w:r w:rsidR="00184083">
          <w:t>est loodetakse</w:t>
        </w:r>
      </w:ins>
      <w:del w:id="1102" w:author="Inge Mehide" w:date="2024-09-27T10:19:00Z">
        <w:r w:rsidR="006F4B40" w:rsidDel="00184083">
          <w:delText xml:space="preserve"> kaasa</w:delText>
        </w:r>
      </w:del>
      <w:r w:rsidR="006F4B40">
        <w:t xml:space="preserve"> </w:t>
      </w:r>
      <w:r w:rsidR="003573E8">
        <w:t xml:space="preserve">tarbimiskaja potentsiaali </w:t>
      </w:r>
      <w:r w:rsidR="006F4B40">
        <w:t>200</w:t>
      </w:r>
      <w:ins w:id="1103" w:author="Inge Mehide" w:date="2024-09-27T10:18:00Z">
        <w:r w:rsidR="0027428C">
          <w:t>–</w:t>
        </w:r>
      </w:ins>
      <w:del w:id="1104" w:author="Inge Mehide" w:date="2024-09-27T10:18:00Z">
        <w:r w:rsidR="006F4B40" w:rsidDel="0027428C">
          <w:delText>-</w:delText>
        </w:r>
      </w:del>
      <w:r w:rsidR="006F4B40">
        <w:t>400 MW</w:t>
      </w:r>
      <w:r w:rsidR="003573E8">
        <w:rPr>
          <w:rStyle w:val="Allmrkuseviide"/>
        </w:rPr>
        <w:footnoteReference w:id="20"/>
      </w:r>
      <w:r w:rsidR="003573E8">
        <w:t xml:space="preserve"> kasutusele võtmis</w:t>
      </w:r>
      <w:ins w:id="1112" w:author="Inge Mehide" w:date="2024-09-27T10:20:00Z">
        <w:r w:rsidR="00184083">
          <w:t>t</w:t>
        </w:r>
      </w:ins>
      <w:del w:id="1113" w:author="Inge Mehide" w:date="2024-09-27T10:20:00Z">
        <w:r w:rsidR="003573E8" w:rsidDel="00184083">
          <w:delText>e</w:delText>
        </w:r>
      </w:del>
      <w:r w:rsidR="008F5EC4">
        <w:t>)</w:t>
      </w:r>
      <w:ins w:id="1114" w:author="Inge Mehide" w:date="2024-09-30T12:17:00Z">
        <w:r w:rsidR="00104B20">
          <w:t>:</w:t>
        </w:r>
      </w:ins>
      <w:del w:id="1115" w:author="Inge Mehide" w:date="2024-09-30T12:17:00Z">
        <w:r w:rsidR="004971D0" w:rsidDel="00104B20">
          <w:delText>;</w:delText>
        </w:r>
      </w:del>
    </w:p>
    <w:p w14:paraId="753C0F8C" w14:textId="1875581E" w:rsidR="00576D16" w:rsidRDefault="005D12C1" w:rsidP="00B55036">
      <w:pPr>
        <w:pStyle w:val="Loendilik"/>
        <w:numPr>
          <w:ilvl w:val="0"/>
          <w:numId w:val="26"/>
        </w:numPr>
      </w:pPr>
      <w:r>
        <w:t xml:space="preserve">mõju </w:t>
      </w:r>
      <w:commentRangeStart w:id="1116"/>
      <w:r>
        <w:t xml:space="preserve">ettevõtlusele </w:t>
      </w:r>
      <w:ins w:id="1117" w:author="Inge Mehide" w:date="2024-09-27T10:28:00Z">
        <w:r w:rsidR="00184083">
          <w:t xml:space="preserve">on </w:t>
        </w:r>
      </w:ins>
      <w:r w:rsidR="002D7208">
        <w:t xml:space="preserve">positiivne, </w:t>
      </w:r>
      <w:commentRangeEnd w:id="1116"/>
      <w:r w:rsidR="001D709A">
        <w:rPr>
          <w:rStyle w:val="Kommentaariviide"/>
          <w:rFonts w:asciiTheme="minorHAnsi" w:eastAsiaTheme="minorHAnsi" w:hAnsiTheme="minorHAnsi"/>
        </w:rPr>
        <w:commentReference w:id="1116"/>
      </w:r>
      <w:del w:id="1118" w:author="Inge Mehide" w:date="2024-09-27T10:28:00Z">
        <w:r w:rsidR="002D7208" w:rsidDel="00184083">
          <w:delText xml:space="preserve">läbi </w:delText>
        </w:r>
      </w:del>
      <w:ins w:id="1119" w:author="Inge Mehide" w:date="2024-09-27T10:28:00Z">
        <w:r w:rsidR="00184083">
          <w:t xml:space="preserve">sest luuakse </w:t>
        </w:r>
      </w:ins>
      <w:r w:rsidR="002D7208">
        <w:t>selge regulatiiv</w:t>
      </w:r>
      <w:del w:id="1120" w:author="Inge Mehide" w:date="2024-09-27T10:28:00Z">
        <w:r w:rsidR="002D7208" w:rsidDel="00184083">
          <w:delText>s</w:delText>
        </w:r>
      </w:del>
      <w:ins w:id="1121" w:author="Inge Mehide" w:date="2024-09-27T10:28:00Z">
        <w:r w:rsidR="00184083">
          <w:t>n</w:t>
        </w:r>
      </w:ins>
      <w:r w:rsidR="002D7208">
        <w:t>e raamistik</w:t>
      </w:r>
      <w:del w:id="1122" w:author="Inge Mehide" w:date="2024-09-27T10:28:00Z">
        <w:r w:rsidR="002D7208" w:rsidDel="00184083">
          <w:delText>u</w:delText>
        </w:r>
      </w:del>
      <w:r w:rsidR="002D7208">
        <w:t xml:space="preserve"> </w:t>
      </w:r>
      <w:del w:id="1123" w:author="Inge Mehide" w:date="2024-09-27T10:28:00Z">
        <w:r w:rsidR="002D7208" w:rsidDel="000347FC">
          <w:delText xml:space="preserve">loomisele </w:delText>
        </w:r>
      </w:del>
      <w:r w:rsidR="002D7208">
        <w:t xml:space="preserve">ja </w:t>
      </w:r>
      <w:r w:rsidR="007B7131">
        <w:t>võimalus</w:t>
      </w:r>
      <w:del w:id="1124" w:author="Inge Mehide" w:date="2024-09-27T10:28:00Z">
        <w:r w:rsidR="007B7131" w:rsidDel="000347FC">
          <w:delText>ele</w:delText>
        </w:r>
      </w:del>
      <w:r w:rsidR="007B7131">
        <w:t xml:space="preserve"> müü</w:t>
      </w:r>
      <w:del w:id="1125" w:author="Inge Mehide" w:date="2024-09-27T10:29:00Z">
        <w:r w:rsidR="007B7131" w:rsidDel="000347FC">
          <w:delText>j</w:delText>
        </w:r>
      </w:del>
      <w:r w:rsidR="007B7131">
        <w:t xml:space="preserve">a agregeeritud tarbijate </w:t>
      </w:r>
      <w:r w:rsidR="0084531B">
        <w:t>tarbimiskaja elektriturgudele.</w:t>
      </w:r>
    </w:p>
    <w:p w14:paraId="797C88BB" w14:textId="0FE77AEC" w:rsidR="00576D16" w:rsidRDefault="008D2A87" w:rsidP="005A18D1">
      <w:r>
        <w:t>3</w:t>
      </w:r>
      <w:r w:rsidR="00576D16">
        <w:t>. Süsteemihaldur</w:t>
      </w:r>
      <w:r w:rsidR="008F5EC4">
        <w:t xml:space="preserve"> (Elering)</w:t>
      </w:r>
      <w:r w:rsidR="0084531B">
        <w:t>:</w:t>
      </w:r>
    </w:p>
    <w:p w14:paraId="7DF23B99" w14:textId="4DBEA7DD" w:rsidR="0084531B" w:rsidRDefault="0084531B" w:rsidP="0084531B">
      <w:pPr>
        <w:pStyle w:val="Loendilik"/>
        <w:numPr>
          <w:ilvl w:val="0"/>
          <w:numId w:val="26"/>
        </w:numPr>
      </w:pPr>
      <w:r>
        <w:t xml:space="preserve">mõju </w:t>
      </w:r>
      <w:r w:rsidR="002065D3">
        <w:t xml:space="preserve">tasakaalustamise </w:t>
      </w:r>
      <w:r>
        <w:t xml:space="preserve">turule positiivne, kuna </w:t>
      </w:r>
      <w:ins w:id="1126" w:author="Inge Mehide" w:date="2024-09-27T10:33:00Z">
        <w:r w:rsidR="000347FC">
          <w:t xml:space="preserve">seal </w:t>
        </w:r>
      </w:ins>
      <w:r>
        <w:t>suurene</w:t>
      </w:r>
      <w:r w:rsidR="00010E1B">
        <w:t>vad</w:t>
      </w:r>
      <w:r>
        <w:t xml:space="preserve"> tarbimiskaja pakkumiste kogu</w:t>
      </w:r>
      <w:r w:rsidR="00010E1B">
        <w:t>sed</w:t>
      </w:r>
      <w:r>
        <w:t xml:space="preserve"> </w:t>
      </w:r>
      <w:del w:id="1127" w:author="Inge Mehide" w:date="2024-09-27T10:33:00Z">
        <w:r w:rsidR="002065D3" w:rsidDel="000347FC">
          <w:delText xml:space="preserve">tasakaalustamise </w:delText>
        </w:r>
        <w:r w:rsidR="00010E1B" w:rsidDel="000347FC">
          <w:delText>turul</w:delText>
        </w:r>
        <w:r w:rsidDel="000347FC">
          <w:delText xml:space="preserve"> </w:delText>
        </w:r>
      </w:del>
      <w:r>
        <w:t xml:space="preserve">ja seeläbi </w:t>
      </w:r>
      <w:del w:id="1128" w:author="Inge Mehide" w:date="2024-09-27T11:51:00Z">
        <w:r w:rsidDel="00662AF2">
          <w:delText xml:space="preserve">väheneb </w:delText>
        </w:r>
      </w:del>
      <w:ins w:id="1129" w:author="Inge Mehide" w:date="2024-09-27T11:51:00Z">
        <w:r w:rsidR="00662AF2">
          <w:t xml:space="preserve">langeb </w:t>
        </w:r>
      </w:ins>
      <w:r w:rsidR="00010E1B">
        <w:t>bil</w:t>
      </w:r>
      <w:r w:rsidR="009C7FF4">
        <w:t>an</w:t>
      </w:r>
      <w:r w:rsidR="00010E1B">
        <w:t>sienergia hind;</w:t>
      </w:r>
    </w:p>
    <w:p w14:paraId="51CD378B" w14:textId="05D41623" w:rsidR="005C1048" w:rsidRDefault="00476B50" w:rsidP="00B55036">
      <w:pPr>
        <w:pStyle w:val="Loendilik"/>
        <w:numPr>
          <w:ilvl w:val="0"/>
          <w:numId w:val="26"/>
        </w:numPr>
      </w:pPr>
      <w:r>
        <w:t xml:space="preserve">suureneb halduskoormus, kuna süsteemihaldur hakkab tsentraalselt tarbimiskaja arveldust </w:t>
      </w:r>
      <w:del w:id="1130" w:author="Inge Mehide" w:date="2024-09-27T10:39:00Z">
        <w:r w:rsidDel="00B16B1B">
          <w:delText xml:space="preserve">teostama </w:delText>
        </w:r>
      </w:del>
      <w:ins w:id="1131" w:author="Inge Mehide" w:date="2024-09-27T10:39:00Z">
        <w:r w:rsidR="00B16B1B">
          <w:t xml:space="preserve">tegema </w:t>
        </w:r>
      </w:ins>
      <w:r>
        <w:t xml:space="preserve">ja peab selleks </w:t>
      </w:r>
      <w:del w:id="1132" w:author="Inge Mehide" w:date="2024-09-27T10:34:00Z">
        <w:r w:rsidR="00893A9D" w:rsidDel="000347FC">
          <w:delText xml:space="preserve">teostama </w:delText>
        </w:r>
      </w:del>
      <w:del w:id="1133" w:author="Inge Mehide" w:date="2024-09-27T10:41:00Z">
        <w:r w:rsidR="00893A9D" w:rsidDel="00B16B1B">
          <w:delText xml:space="preserve">vajalikud </w:delText>
        </w:r>
      </w:del>
      <w:r w:rsidR="005C1048">
        <w:t>andmevahetusplatvormi (AVP) arend</w:t>
      </w:r>
      <w:ins w:id="1134" w:author="Inge Mehide" w:date="2024-09-27T10:41:00Z">
        <w:r w:rsidR="00B16B1B">
          <w:t>ama</w:t>
        </w:r>
      </w:ins>
      <w:del w:id="1135" w:author="Inge Mehide" w:date="2024-09-27T10:41:00Z">
        <w:r w:rsidR="005C1048" w:rsidDel="00B16B1B">
          <w:delText>us</w:delText>
        </w:r>
      </w:del>
      <w:del w:id="1136" w:author="Inge Mehide" w:date="2024-09-27T10:38:00Z">
        <w:r w:rsidR="005C1048" w:rsidDel="000347FC">
          <w:delText>ed</w:delText>
        </w:r>
      </w:del>
      <w:r>
        <w:t xml:space="preserve">. </w:t>
      </w:r>
      <w:r w:rsidR="002065D3">
        <w:t>Tasakaalustamis</w:t>
      </w:r>
      <w:del w:id="1137" w:author="Inge Mehide" w:date="2024-09-30T13:50:00Z">
        <w:r w:rsidR="002065D3" w:rsidDel="00607D7F">
          <w:delText xml:space="preserve">e </w:delText>
        </w:r>
      </w:del>
      <w:r w:rsidR="00893A9D">
        <w:t xml:space="preserve">turu jaoks on </w:t>
      </w:r>
      <w:r w:rsidR="005C1048">
        <w:t>AVP</w:t>
      </w:r>
      <w:r w:rsidR="00893A9D">
        <w:t xml:space="preserve"> uuend</w:t>
      </w:r>
      <w:r w:rsidR="005C1048">
        <w:t>used</w:t>
      </w:r>
      <w:r w:rsidR="00893A9D">
        <w:t xml:space="preserve"> juba </w:t>
      </w:r>
      <w:r w:rsidR="005C1048">
        <w:t>tehtud, kuid</w:t>
      </w:r>
      <w:ins w:id="1138" w:author="Inge Mehide" w:date="2024-09-27T10:38:00Z">
        <w:r w:rsidR="000347FC">
          <w:t xml:space="preserve"> need tuleb teha ka</w:t>
        </w:r>
      </w:ins>
      <w:r w:rsidR="005C1048">
        <w:t xml:space="preserve"> </w:t>
      </w:r>
      <w:commentRangeStart w:id="1139"/>
      <w:del w:id="1140" w:author="Inge Mehide" w:date="2024-09-27T10:35:00Z">
        <w:r w:rsidR="005C1048" w:rsidDel="000347FC">
          <w:delText xml:space="preserve">täiendavad </w:delText>
        </w:r>
      </w:del>
      <w:commentRangeEnd w:id="1139"/>
      <w:r w:rsidR="000347FC">
        <w:rPr>
          <w:rStyle w:val="Kommentaariviide"/>
          <w:rFonts w:asciiTheme="minorHAnsi" w:eastAsiaTheme="minorHAnsi" w:hAnsiTheme="minorHAnsi"/>
        </w:rPr>
        <w:commentReference w:id="1139"/>
      </w:r>
      <w:ins w:id="1141" w:author="Inge Mehide" w:date="2024-09-27T10:36:00Z">
        <w:r w:rsidR="000347FC">
          <w:t xml:space="preserve">teiste </w:t>
        </w:r>
      </w:ins>
      <w:r w:rsidR="005C1048">
        <w:t>tur</w:t>
      </w:r>
      <w:del w:id="1142" w:author="Inge Mehide" w:date="2024-09-27T10:35:00Z">
        <w:r w:rsidR="005C1048" w:rsidDel="000347FC">
          <w:delText>u</w:delText>
        </w:r>
      </w:del>
      <w:r w:rsidR="005C1048">
        <w:t>g</w:t>
      </w:r>
      <w:ins w:id="1143" w:author="Inge Mehide" w:date="2024-09-27T10:35:00Z">
        <w:r w:rsidR="000347FC">
          <w:t>u</w:t>
        </w:r>
      </w:ins>
      <w:r w:rsidR="005C1048">
        <w:t>de jaoks</w:t>
      </w:r>
      <w:del w:id="1144" w:author="Inge Mehide" w:date="2024-09-27T10:38:00Z">
        <w:r w:rsidR="005C1048" w:rsidDel="000347FC">
          <w:delText xml:space="preserve"> on tarvilik </w:delText>
        </w:r>
      </w:del>
      <w:del w:id="1145" w:author="Inge Mehide" w:date="2024-09-27T10:37:00Z">
        <w:r w:rsidR="005C1048" w:rsidDel="000347FC">
          <w:delText xml:space="preserve">teostada </w:delText>
        </w:r>
      </w:del>
      <w:del w:id="1146" w:author="Inge Mehide" w:date="2024-09-27T10:38:00Z">
        <w:r w:rsidR="005C1048" w:rsidDel="000347FC">
          <w:delText>täiendavaid arendusi</w:delText>
        </w:r>
      </w:del>
      <w:r w:rsidR="005C1048">
        <w:t>.</w:t>
      </w:r>
      <w:r w:rsidR="005A0A30">
        <w:t xml:space="preserve"> Samuti töötab süsteemihaldur välja tarbimiskajas osalemise tehnilised tingimused.</w:t>
      </w:r>
    </w:p>
    <w:p w14:paraId="34B87782" w14:textId="60EE4F13" w:rsidR="00576D16" w:rsidRDefault="008D2A87" w:rsidP="005A18D1">
      <w:r>
        <w:t>4</w:t>
      </w:r>
      <w:r w:rsidR="00576D16">
        <w:t>. Bilansihaldurid</w:t>
      </w:r>
      <w:r w:rsidR="00654A7A">
        <w:t xml:space="preserve"> (</w:t>
      </w:r>
      <w:r w:rsidR="008F5EC4">
        <w:t xml:space="preserve">2022. aasta seisuga on Eestis registreeritud 12 bilansihaldurit, kellest suurima turuosaga </w:t>
      </w:r>
      <w:ins w:id="1147" w:author="Inge Mehide" w:date="2024-09-30T12:02:00Z">
        <w:r w:rsidR="00FA651C">
          <w:t xml:space="preserve">on </w:t>
        </w:r>
      </w:ins>
      <w:r w:rsidR="001F4BA7">
        <w:t xml:space="preserve">tarbimise </w:t>
      </w:r>
      <w:ins w:id="1148" w:author="Inge Mehide" w:date="2024-09-27T10:58:00Z">
        <w:r w:rsidR="00E76598">
          <w:t>järgi</w:t>
        </w:r>
      </w:ins>
      <w:del w:id="1149" w:author="Inge Mehide" w:date="2024-09-27T10:58:00Z">
        <w:r w:rsidR="001F4BA7" w:rsidDel="00E76598">
          <w:delText>lõik</w:delText>
        </w:r>
      </w:del>
      <w:del w:id="1150" w:author="Inge Mehide" w:date="2024-09-27T10:57:00Z">
        <w:r w:rsidR="001F4BA7" w:rsidDel="00E76598">
          <w:delText>es</w:delText>
        </w:r>
      </w:del>
      <w:r w:rsidR="001F4BA7">
        <w:rPr>
          <w:rStyle w:val="Allmrkuseviide"/>
        </w:rPr>
        <w:footnoteReference w:id="21"/>
      </w:r>
      <w:del w:id="1155" w:author="Inge Mehide" w:date="2024-09-30T12:02:00Z">
        <w:r w:rsidR="001F4BA7" w:rsidDel="00FA651C">
          <w:delText xml:space="preserve"> </w:delText>
        </w:r>
        <w:r w:rsidR="008F5EC4" w:rsidDel="00FA651C">
          <w:delText>on</w:delText>
        </w:r>
      </w:del>
      <w:r w:rsidR="008F5EC4">
        <w:t xml:space="preserve"> Eesti Energia AS, </w:t>
      </w:r>
      <w:proofErr w:type="spellStart"/>
      <w:r w:rsidR="008F5EC4">
        <w:t>Scener</w:t>
      </w:r>
      <w:proofErr w:type="spellEnd"/>
      <w:r w:rsidR="008F5EC4">
        <w:t xml:space="preserve"> OÜ, </w:t>
      </w:r>
      <w:proofErr w:type="spellStart"/>
      <w:r w:rsidR="008F5EC4">
        <w:t>Elektrum</w:t>
      </w:r>
      <w:proofErr w:type="spellEnd"/>
      <w:r w:rsidR="008F5EC4">
        <w:t xml:space="preserve"> Eesti OÜ, Alexela Energia AS</w:t>
      </w:r>
      <w:r w:rsidR="001F4BA7">
        <w:t xml:space="preserve"> ja </w:t>
      </w:r>
      <w:proofErr w:type="spellStart"/>
      <w:r w:rsidR="001F4BA7">
        <w:t>Olerex</w:t>
      </w:r>
      <w:proofErr w:type="spellEnd"/>
      <w:r w:rsidR="001F4BA7">
        <w:t xml:space="preserve"> AS</w:t>
      </w:r>
      <w:r w:rsidR="008F5EC4">
        <w:t>)</w:t>
      </w:r>
      <w:r w:rsidR="009078DA">
        <w:t>:</w:t>
      </w:r>
    </w:p>
    <w:p w14:paraId="3E890B8E" w14:textId="14A1CAB6" w:rsidR="004B1CF9" w:rsidRDefault="009078DA" w:rsidP="00B55036">
      <w:pPr>
        <w:pStyle w:val="Loendilik"/>
        <w:numPr>
          <w:ilvl w:val="0"/>
          <w:numId w:val="27"/>
        </w:numPr>
      </w:pPr>
      <w:r>
        <w:t>bilansihaldurid on mõjutatud vähesel m</w:t>
      </w:r>
      <w:ins w:id="1156" w:author="Inge Mehide" w:date="2024-09-27T10:58:00Z">
        <w:r w:rsidR="00E76598">
          <w:t>ä</w:t>
        </w:r>
      </w:ins>
      <w:r>
        <w:t xml:space="preserve">äral, kuna </w:t>
      </w:r>
      <w:del w:id="1157" w:author="Inge Mehide" w:date="2024-09-27T10:59:00Z">
        <w:r w:rsidDel="00B26816">
          <w:delText xml:space="preserve">süsteemihaldur teostab </w:delText>
        </w:r>
      </w:del>
      <w:r>
        <w:t>vajalik</w:t>
      </w:r>
      <w:ins w:id="1158" w:author="Inge Mehide" w:date="2024-09-27T10:59:00Z">
        <w:r w:rsidR="00B26816">
          <w:t>ke</w:t>
        </w:r>
      </w:ins>
      <w:del w:id="1159" w:author="Inge Mehide" w:date="2024-09-27T10:59:00Z">
        <w:r w:rsidDel="00B26816">
          <w:delText>ud</w:delText>
        </w:r>
      </w:del>
      <w:r>
        <w:t xml:space="preserve"> tarne</w:t>
      </w:r>
      <w:ins w:id="1160" w:author="Inge Mehide" w:date="2024-09-27T10:59:00Z">
        <w:r w:rsidR="00B26816">
          <w:t>i</w:t>
        </w:r>
      </w:ins>
      <w:r>
        <w:t>d bil</w:t>
      </w:r>
      <w:r w:rsidR="009C7FF4">
        <w:t>an</w:t>
      </w:r>
      <w:r>
        <w:t xml:space="preserve">siplaanide vahel ja </w:t>
      </w:r>
      <w:r w:rsidR="00287762">
        <w:t>arveldust</w:t>
      </w:r>
      <w:ins w:id="1161" w:author="Inge Mehide" w:date="2024-09-27T10:59:00Z">
        <w:r w:rsidR="00B26816">
          <w:t xml:space="preserve"> teeb</w:t>
        </w:r>
      </w:ins>
      <w:ins w:id="1162" w:author="Inge Mehide" w:date="2024-09-27T11:00:00Z">
        <w:r w:rsidR="00B26816" w:rsidRPr="00B26816">
          <w:t xml:space="preserve"> </w:t>
        </w:r>
        <w:r w:rsidR="00B26816">
          <w:t>süsteemihaldur</w:t>
        </w:r>
      </w:ins>
      <w:r w:rsidR="004B1CF9">
        <w:t>.</w:t>
      </w:r>
    </w:p>
    <w:p w14:paraId="5E002596" w14:textId="0E227174" w:rsidR="001F4BA7" w:rsidRDefault="008D2A87" w:rsidP="004B1CF9">
      <w:r>
        <w:t>5</w:t>
      </w:r>
      <w:r w:rsidR="001F4BA7">
        <w:t xml:space="preserve">. Võrguettevõtjad (2022. aasta seisuga oli Eestis </w:t>
      </w:r>
      <w:del w:id="1163" w:author="Inge Mehide" w:date="2024-09-27T11:00:00Z">
        <w:r w:rsidR="001F4BA7" w:rsidDel="00B26816">
          <w:delText xml:space="preserve">1 </w:delText>
        </w:r>
      </w:del>
      <w:ins w:id="1164" w:author="Inge Mehide" w:date="2024-09-27T11:00:00Z">
        <w:r w:rsidR="00B26816">
          <w:t xml:space="preserve">üks </w:t>
        </w:r>
      </w:ins>
      <w:r w:rsidR="001F4BA7">
        <w:t>põhivõrguettevõtja (Elering) ja 34</w:t>
      </w:r>
      <w:r w:rsidR="009B6C55">
        <w:t> </w:t>
      </w:r>
      <w:r w:rsidR="001F4BA7">
        <w:t>jaotusvõrguettevõtjat</w:t>
      </w:r>
      <w:r w:rsidR="001F4BA7">
        <w:rPr>
          <w:rStyle w:val="Allmrkuseviide"/>
        </w:rPr>
        <w:footnoteReference w:id="22"/>
      </w:r>
      <w:r w:rsidR="001F4BA7">
        <w:t>)</w:t>
      </w:r>
      <w:r w:rsidR="004B1CF9">
        <w:t>:</w:t>
      </w:r>
    </w:p>
    <w:p w14:paraId="6B9455CD" w14:textId="0422FBD3" w:rsidR="004B1CF9" w:rsidRDefault="00B46FEF" w:rsidP="004B1CF9">
      <w:pPr>
        <w:pStyle w:val="Loendilik"/>
        <w:numPr>
          <w:ilvl w:val="0"/>
          <w:numId w:val="28"/>
        </w:numPr>
      </w:pPr>
      <w:r>
        <w:t>suureneb halduskoormus, kuna võrguettevõtjad peavad töötama välja vajalikud metoodikad;</w:t>
      </w:r>
    </w:p>
    <w:p w14:paraId="7B60FD42" w14:textId="304005EE" w:rsidR="003F5FDE" w:rsidRDefault="003F5FDE" w:rsidP="00B55036">
      <w:pPr>
        <w:pStyle w:val="Loendilik"/>
        <w:numPr>
          <w:ilvl w:val="0"/>
          <w:numId w:val="28"/>
        </w:numPr>
      </w:pPr>
      <w:r>
        <w:t xml:space="preserve">tarbimiskaja kasutusele võtmisega </w:t>
      </w:r>
      <w:del w:id="1169" w:author="Inge Mehide" w:date="2024-09-27T11:01:00Z">
        <w:r w:rsidDel="00B26816">
          <w:delText xml:space="preserve">jällegi </w:delText>
        </w:r>
      </w:del>
      <w:r>
        <w:t xml:space="preserve">vähenevad </w:t>
      </w:r>
      <w:r w:rsidR="000A0C11">
        <w:t>võrgu arenduskulud, ku</w:t>
      </w:r>
      <w:r w:rsidR="00190738">
        <w:t>na tarbimiskaja kasutusele võtmine võimaldab juhtida koormusi võrgus,</w:t>
      </w:r>
      <w:r w:rsidR="00B535EC">
        <w:t xml:space="preserve"> pakkuda tarbijatele paindlikku liitumist </w:t>
      </w:r>
      <w:del w:id="1170" w:author="Inge Mehide" w:date="2024-09-27T11:01:00Z">
        <w:r w:rsidR="00B535EC" w:rsidDel="00B26816">
          <w:delText xml:space="preserve">ja </w:delText>
        </w:r>
      </w:del>
      <w:ins w:id="1171" w:author="Inge Mehide" w:date="2024-09-27T11:01:00Z">
        <w:r w:rsidR="00B26816">
          <w:t xml:space="preserve">ning </w:t>
        </w:r>
      </w:ins>
      <w:r w:rsidR="00B535EC">
        <w:t xml:space="preserve">hankida muid paindlikkus- </w:t>
      </w:r>
      <w:del w:id="1172" w:author="Inge Mehide" w:date="2024-09-27T11:01:00Z">
        <w:r w:rsidR="00B535EC" w:rsidDel="00B26816">
          <w:delText xml:space="preserve">ning </w:delText>
        </w:r>
      </w:del>
      <w:ins w:id="1173" w:author="Inge Mehide" w:date="2024-09-27T11:01:00Z">
        <w:r w:rsidR="00B26816">
          <w:t xml:space="preserve">ja </w:t>
        </w:r>
      </w:ins>
      <w:r w:rsidR="00B535EC">
        <w:t>tugiteenuseid elektrivõrgu talitluskindluse toetamiseks.</w:t>
      </w:r>
    </w:p>
    <w:p w14:paraId="1F82B093" w14:textId="77777777" w:rsidR="00CD0E28" w:rsidRPr="00AB7239" w:rsidRDefault="00CD0E28" w:rsidP="005A18D1"/>
    <w:p w14:paraId="6C1F0C6B" w14:textId="58255DFB" w:rsidR="00DC3797" w:rsidRPr="00AB7239" w:rsidRDefault="00DC3797" w:rsidP="005A18D1">
      <w:r w:rsidRPr="00AB7239">
        <w:t>Direktiiv</w:t>
      </w:r>
      <w:r w:rsidR="00EA54DB">
        <w:t>i</w:t>
      </w:r>
      <w:r w:rsidRPr="00AB7239">
        <w:t xml:space="preserve"> (EL) 2019/944 artikkel 17 </w:t>
      </w:r>
      <w:r w:rsidR="00EA54DB">
        <w:t>seab</w:t>
      </w:r>
      <w:r w:rsidRPr="00AB7239">
        <w:t xml:space="preserve"> raamistiku tarbimiskajas osalemisele agregeerimise</w:t>
      </w:r>
      <w:r w:rsidR="00EA54DB">
        <w:t xml:space="preserve"> kaudu</w:t>
      </w:r>
      <w:r w:rsidRPr="00AB7239">
        <w:t xml:space="preserve">. Eesti võttis direktiivi üle elektrituruseadusega, mille kohaselt Konkurentsiamet töötab välja tarbimiskajas osalemise tingimused, mille põhjal omakorda võrguettevõtjad koostavad vajaminevad metoodikad. </w:t>
      </w:r>
      <w:r w:rsidR="00EA54DB">
        <w:t>Praegused</w:t>
      </w:r>
      <w:r w:rsidR="00EA54DB" w:rsidRPr="00AB7239">
        <w:t xml:space="preserve"> </w:t>
      </w:r>
      <w:r w:rsidRPr="00AB7239">
        <w:t xml:space="preserve">täiendused tehakse elektrituruseadusesse tulenevalt direktiivi (EL) 2019/944 </w:t>
      </w:r>
      <w:r w:rsidR="00EA54DB">
        <w:t xml:space="preserve">ülevõtmise suhtes algatatud </w:t>
      </w:r>
      <w:r w:rsidR="00EA54DB" w:rsidRPr="00AB7239">
        <w:t>rikkumismenetluse</w:t>
      </w:r>
      <w:r w:rsidR="00EA54DB">
        <w:t>st</w:t>
      </w:r>
      <w:r w:rsidRPr="00AB7239">
        <w:t xml:space="preserve">, milles Euroopa Komisjon toob </w:t>
      </w:r>
      <w:r w:rsidR="00EA54DB">
        <w:t>esile</w:t>
      </w:r>
      <w:r w:rsidRPr="00AB7239">
        <w:t xml:space="preserve"> mitmed agregeerimisega seotud nüansid, mida Eesti pole rakendanud. Muudatused tehakse ka </w:t>
      </w:r>
      <w:r w:rsidR="00EA54DB" w:rsidRPr="00AB7239">
        <w:t>se</w:t>
      </w:r>
      <w:r w:rsidR="00EA54DB">
        <w:t>lleks</w:t>
      </w:r>
      <w:r w:rsidRPr="00AB7239">
        <w:t xml:space="preserve">, et täpsemalt sätestada raamistik ja osapoolte kohustused, mis </w:t>
      </w:r>
      <w:r w:rsidR="00EA54DB">
        <w:t>esialgu</w:t>
      </w:r>
      <w:r w:rsidR="00EA54DB" w:rsidRPr="00AB7239">
        <w:t xml:space="preserve"> jäid </w:t>
      </w:r>
      <w:r w:rsidRPr="00AB7239">
        <w:t xml:space="preserve">täpsustamata ja </w:t>
      </w:r>
      <w:r w:rsidR="00EA54DB">
        <w:t xml:space="preserve">on tekitanud </w:t>
      </w:r>
      <w:r w:rsidR="00EA54DB" w:rsidRPr="001C2582">
        <w:t>tõ</w:t>
      </w:r>
      <w:r w:rsidR="001C2582">
        <w:t>r</w:t>
      </w:r>
      <w:r w:rsidR="00EA54DB" w:rsidRPr="001C2582">
        <w:t>keid</w:t>
      </w:r>
      <w:r w:rsidRPr="00AB7239">
        <w:t xml:space="preserve"> tarbimiskajas osalemise tingimuste väljatöötamise</w:t>
      </w:r>
      <w:r w:rsidR="001C2582">
        <w:t>s</w:t>
      </w:r>
      <w:r w:rsidRPr="00AB7239">
        <w:t>.</w:t>
      </w:r>
      <w:r w:rsidR="003573E8">
        <w:t xml:space="preserve"> Olulisem muudatus on see, et täpsemad tarbimiskaja nõuded sätestatakse määruses ja tarbimiskajas osalemise tingimused töötab Konkurentsiameti asemel välja süsteemihaldur Elering.</w:t>
      </w:r>
    </w:p>
    <w:p w14:paraId="306DA12A" w14:textId="77777777" w:rsidR="00DC3797" w:rsidRPr="00AB7239" w:rsidRDefault="00DC3797" w:rsidP="005A18D1"/>
    <w:p w14:paraId="244BCB5B" w14:textId="2E8606E2" w:rsidR="00DA1B74" w:rsidRPr="00AB7239" w:rsidRDefault="00DC3797" w:rsidP="005A18D1">
      <w:r w:rsidRPr="00AB7239">
        <w:t xml:space="preserve">Tarbimiskajas osalemise tingimuste väljatöötamine võimaldab tarbijatel </w:t>
      </w:r>
      <w:proofErr w:type="spellStart"/>
      <w:r w:rsidRPr="00AB7239">
        <w:t>agregaatorite</w:t>
      </w:r>
      <w:proofErr w:type="spellEnd"/>
      <w:r w:rsidRPr="00AB7239">
        <w:t xml:space="preserve"> </w:t>
      </w:r>
      <w:r w:rsidR="00EA54DB">
        <w:t xml:space="preserve">kaudu </w:t>
      </w:r>
      <w:r w:rsidRPr="00AB7239">
        <w:t xml:space="preserve">osaleda elektriturgudel ja oma tarbimise vähendamise eest tasu saada. Tarbimise vähendamine toob alla elektri börsihindu, aga </w:t>
      </w:r>
      <w:del w:id="1174" w:author="Inge Mehide" w:date="2024-09-27T11:50:00Z">
        <w:r w:rsidRPr="00AB7239" w:rsidDel="00662AF2">
          <w:delText xml:space="preserve">vähendab </w:delText>
        </w:r>
      </w:del>
      <w:ins w:id="1175" w:author="Inge Mehide" w:date="2024-09-27T11:50:00Z">
        <w:r w:rsidR="00662AF2">
          <w:t>langetab</w:t>
        </w:r>
        <w:r w:rsidR="00662AF2" w:rsidRPr="00AB7239">
          <w:t xml:space="preserve"> </w:t>
        </w:r>
      </w:ins>
      <w:r w:rsidRPr="00AB7239">
        <w:t xml:space="preserve">ka keskmist elektrihinda, kuna </w:t>
      </w:r>
      <w:r w:rsidR="00EA54DB" w:rsidRPr="00AB7239">
        <w:t>tarbimis</w:t>
      </w:r>
      <w:r w:rsidR="00EA54DB">
        <w:t xml:space="preserve">t </w:t>
      </w:r>
      <w:r w:rsidRPr="00AB7239">
        <w:t>vähenda</w:t>
      </w:r>
      <w:r w:rsidR="00EA54DB">
        <w:t>takse</w:t>
      </w:r>
      <w:r w:rsidRPr="00AB7239">
        <w:t xml:space="preserve"> eelkõige kallitel tundidel.</w:t>
      </w:r>
      <w:r w:rsidR="00DA1B74" w:rsidRPr="00AB7239">
        <w:t xml:space="preserve"> Kuna muudatus toob kaasa tarbimiskaja </w:t>
      </w:r>
      <w:proofErr w:type="spellStart"/>
      <w:r w:rsidR="00DA1B74" w:rsidRPr="00AB7239">
        <w:t>agergeerimise</w:t>
      </w:r>
      <w:proofErr w:type="spellEnd"/>
      <w:r w:rsidR="00DA1B74" w:rsidRPr="00AB7239">
        <w:t xml:space="preserve"> elavnemise, muutub tarbimine üha paindlikumaks ja on võim</w:t>
      </w:r>
      <w:r w:rsidR="00EA54DB">
        <w:t>e</w:t>
      </w:r>
      <w:r w:rsidR="00DA1B74" w:rsidRPr="00AB7239">
        <w:t>line kiiremini reageerima muutliku</w:t>
      </w:r>
      <w:r w:rsidR="00EA54DB">
        <w:t>le</w:t>
      </w:r>
      <w:r w:rsidR="00DA1B74" w:rsidRPr="00AB7239">
        <w:t xml:space="preserve"> taastuvelektri </w:t>
      </w:r>
      <w:r w:rsidR="00EA54DB" w:rsidRPr="00AB7239">
        <w:t>tootmise</w:t>
      </w:r>
      <w:r w:rsidR="00EA54DB">
        <w:t>le</w:t>
      </w:r>
      <w:r w:rsidR="00DA1B74" w:rsidRPr="00AB7239">
        <w:t xml:space="preserve">, seeläbi vähendades kaudselt vajadust investeerida kallitesse tipujaamadesse. Tarbimiskaja mahtude suurenemine ja selle osalemine </w:t>
      </w:r>
      <w:r w:rsidR="002065D3">
        <w:t>tasakaalustamis</w:t>
      </w:r>
      <w:del w:id="1176" w:author="Inge Mehide" w:date="2024-09-30T13:50:00Z">
        <w:r w:rsidR="002065D3" w:rsidDel="00607D7F">
          <w:delText xml:space="preserve">e </w:delText>
        </w:r>
      </w:del>
      <w:r w:rsidR="00E8597E">
        <w:t>turul</w:t>
      </w:r>
      <w:r w:rsidR="00DA1B74" w:rsidRPr="00AB7239">
        <w:t xml:space="preserve"> vähendab ka bilansienergiakulu ja sel viisil elektrimüüja marginaali kulu tarbija arvetel.</w:t>
      </w:r>
    </w:p>
    <w:p w14:paraId="367660DA" w14:textId="77777777" w:rsidR="00DA1B74" w:rsidRPr="00AB7239" w:rsidRDefault="00DA1B74" w:rsidP="005A18D1"/>
    <w:p w14:paraId="7181B71E" w14:textId="58BA8622" w:rsidR="005A18D1" w:rsidRPr="00AB7239" w:rsidRDefault="005A18D1" w:rsidP="005A18D1">
      <w:pPr>
        <w:rPr>
          <w:u w:val="single"/>
        </w:rPr>
      </w:pPr>
      <w:r w:rsidRPr="00AB7239">
        <w:rPr>
          <w:u w:val="single"/>
        </w:rPr>
        <w:t>Sotsiaalne, sealhulgas demograafiline mõju</w:t>
      </w:r>
    </w:p>
    <w:p w14:paraId="776CE0DC" w14:textId="77777777" w:rsidR="00B21D1B" w:rsidRPr="00AB7239" w:rsidRDefault="00B21D1B" w:rsidP="005A18D1"/>
    <w:p w14:paraId="14EC044E" w14:textId="347D46B5" w:rsidR="00B21D1B" w:rsidRPr="00AB7239" w:rsidRDefault="00B21D1B" w:rsidP="005A18D1">
      <w:r w:rsidRPr="00AB7239">
        <w:t>Eelnõul on potentsiaalne positiivne mõju tervisele kasvuhoonegaaside heite vähenemise</w:t>
      </w:r>
      <w:r w:rsidR="00EA54DB">
        <w:t xml:space="preserve"> tõttu</w:t>
      </w:r>
      <w:r w:rsidRPr="00AB7239">
        <w:t>, mis tuleneb fossiilenergia tootmise vähenemisest.</w:t>
      </w:r>
    </w:p>
    <w:p w14:paraId="185AE6D9" w14:textId="77777777" w:rsidR="005A18D1" w:rsidRPr="00AB7239" w:rsidRDefault="005A18D1" w:rsidP="005A18D1"/>
    <w:p w14:paraId="7256CA80" w14:textId="5AA21CB3" w:rsidR="005A18D1" w:rsidRPr="00AB7239" w:rsidRDefault="005A18D1" w:rsidP="005A18D1">
      <w:r w:rsidRPr="00AB7239">
        <w:t xml:space="preserve">Eelnõu mõjul </w:t>
      </w:r>
      <w:ins w:id="1177" w:author="Inge Mehide" w:date="2024-09-30T12:06:00Z">
        <w:r w:rsidR="00FA651C" w:rsidRPr="00AB7239">
          <w:t>või</w:t>
        </w:r>
        <w:r w:rsidR="00FA651C">
          <w:t>b</w:t>
        </w:r>
        <w:r w:rsidR="00FA651C" w:rsidRPr="00AB7239">
          <w:t xml:space="preserve"> </w:t>
        </w:r>
      </w:ins>
      <w:r w:rsidRPr="00AB7239">
        <w:t>turuosaliste aktiivsuse suurenemi</w:t>
      </w:r>
      <w:r w:rsidR="00EA54DB">
        <w:t>n</w:t>
      </w:r>
      <w:r w:rsidRPr="00AB7239">
        <w:t>e</w:t>
      </w:r>
      <w:r w:rsidR="00EA54DB">
        <w:t xml:space="preserve"> </w:t>
      </w:r>
      <w:del w:id="1178" w:author="Inge Mehide" w:date="2024-09-30T12:06:00Z">
        <w:r w:rsidRPr="00AB7239" w:rsidDel="00FA651C">
          <w:delText>või</w:delText>
        </w:r>
        <w:r w:rsidR="00EA54DB" w:rsidDel="00FA651C">
          <w:delText>b</w:delText>
        </w:r>
        <w:r w:rsidRPr="00AB7239" w:rsidDel="00FA651C">
          <w:delText xml:space="preserve"> </w:delText>
        </w:r>
      </w:del>
      <w:del w:id="1179" w:author="Inge Mehide" w:date="2024-09-27T11:34:00Z">
        <w:r w:rsidRPr="00AB7239" w:rsidDel="00821292">
          <w:delText>positiivselt mõjutada</w:delText>
        </w:r>
      </w:del>
      <w:ins w:id="1180" w:author="Inge Mehide" w:date="2024-09-27T11:34:00Z">
        <w:r w:rsidR="00821292">
          <w:t>parandada</w:t>
        </w:r>
      </w:ins>
      <w:r w:rsidRPr="00AB7239">
        <w:t xml:space="preserve"> leibkondade toimetulekut. </w:t>
      </w:r>
      <w:r w:rsidR="009C41FD">
        <w:t>Selle</w:t>
      </w:r>
      <w:r w:rsidR="009C41FD" w:rsidRPr="00AB7239">
        <w:t xml:space="preserve"> </w:t>
      </w:r>
      <w:r w:rsidRPr="00AB7239">
        <w:t xml:space="preserve">saavutamine eeldab, et </w:t>
      </w:r>
      <w:r w:rsidR="00C11682">
        <w:t>süsteemihalduri</w:t>
      </w:r>
      <w:r w:rsidR="00C11682" w:rsidRPr="00AB7239">
        <w:t xml:space="preserve"> </w:t>
      </w:r>
      <w:r w:rsidR="00B21D1B" w:rsidRPr="00AB7239">
        <w:t>väljatöötatavad tarbimiskajas osalemise tingimused on piisavad, et tarbimiskaja turgu elavdada. Lisaks tarbimiskaja positiivsele mõjule elektri</w:t>
      </w:r>
      <w:del w:id="1181" w:author="Inge Mehide" w:date="2024-09-27T11:58:00Z">
        <w:r w:rsidR="00B21D1B" w:rsidRPr="00AB7239" w:rsidDel="00662AF2">
          <w:delText>hindade</w:delText>
        </w:r>
      </w:del>
      <w:r w:rsidR="00B21D1B" w:rsidRPr="00AB7239">
        <w:t xml:space="preserve"> </w:t>
      </w:r>
      <w:r w:rsidR="009C41FD">
        <w:t>odavnemise näol</w:t>
      </w:r>
      <w:r w:rsidR="00B21D1B" w:rsidRPr="00AB7239">
        <w:t xml:space="preserve">, millest võidab kogu ühiskond, on </w:t>
      </w:r>
      <w:commentRangeStart w:id="1182"/>
      <w:r w:rsidR="00B21D1B" w:rsidRPr="00AB7239">
        <w:t>tarbijate</w:t>
      </w:r>
      <w:r w:rsidR="009C41FD">
        <w:t>l</w:t>
      </w:r>
      <w:r w:rsidR="00B21D1B" w:rsidRPr="00AB7239">
        <w:t xml:space="preserve"> võimalus ka ise agregaatori </w:t>
      </w:r>
      <w:r w:rsidR="009C41FD">
        <w:t xml:space="preserve">kaudu </w:t>
      </w:r>
      <w:r w:rsidR="00B21D1B" w:rsidRPr="00AB7239">
        <w:t xml:space="preserve">oma tarbimise </w:t>
      </w:r>
      <w:del w:id="1183" w:author="Inge Mehide" w:date="2024-09-27T12:08:00Z">
        <w:r w:rsidR="00B21D1B" w:rsidRPr="00AB7239" w:rsidDel="00E27545">
          <w:delText>vähendamist turule müüa ja sellega teenida</w:delText>
        </w:r>
      </w:del>
      <w:ins w:id="1184" w:author="Inge Mehide" w:date="2024-09-27T12:08:00Z">
        <w:r w:rsidR="00E27545">
          <w:t>vähendamise eest tasu saada</w:t>
        </w:r>
      </w:ins>
      <w:r w:rsidR="00B21D1B" w:rsidRPr="00AB7239">
        <w:t>.</w:t>
      </w:r>
      <w:r w:rsidR="004653C8">
        <w:t xml:space="preserve"> </w:t>
      </w:r>
      <w:commentRangeEnd w:id="1182"/>
      <w:r w:rsidR="00530A07">
        <w:rPr>
          <w:rStyle w:val="Kommentaariviide"/>
          <w:rFonts w:asciiTheme="minorHAnsi" w:hAnsiTheme="minorHAnsi"/>
        </w:rPr>
        <w:commentReference w:id="1182"/>
      </w:r>
      <w:r w:rsidR="004653C8">
        <w:t>Puhaskasu (</w:t>
      </w:r>
      <w:r w:rsidR="004653C8" w:rsidRPr="00B55036">
        <w:rPr>
          <w:i/>
          <w:iCs/>
        </w:rPr>
        <w:t>net-</w:t>
      </w:r>
      <w:proofErr w:type="spellStart"/>
      <w:r w:rsidR="004653C8" w:rsidRPr="00B55036">
        <w:rPr>
          <w:i/>
          <w:iCs/>
        </w:rPr>
        <w:t>benefit</w:t>
      </w:r>
      <w:proofErr w:type="spellEnd"/>
      <w:r w:rsidR="004653C8">
        <w:t xml:space="preserve">) metoodika tagab, et tarbimiskaja toob tarbijale alati hinnavõidu. Lõplik otsus metoodika rakendamise kohta tehakse elektrituru toimimise võrgueeskirjas. Compass </w:t>
      </w:r>
      <w:proofErr w:type="spellStart"/>
      <w:r w:rsidR="004653C8">
        <w:t>Lexecon</w:t>
      </w:r>
      <w:proofErr w:type="spellEnd"/>
      <w:r w:rsidR="004653C8">
        <w:t xml:space="preserve"> hindas</w:t>
      </w:r>
      <w:r w:rsidR="004653C8">
        <w:rPr>
          <w:rStyle w:val="Allmrkuseviide"/>
        </w:rPr>
        <w:footnoteReference w:id="23"/>
      </w:r>
      <w:r w:rsidR="004653C8">
        <w:t xml:space="preserve">, et tarbimiskaja võib </w:t>
      </w:r>
      <w:ins w:id="1189" w:author="Inge Mehide" w:date="2024-09-27T11:59:00Z">
        <w:r w:rsidR="00E27545">
          <w:t xml:space="preserve">tuua </w:t>
        </w:r>
      </w:ins>
      <w:r w:rsidR="004653C8">
        <w:t xml:space="preserve">elektrihinda </w:t>
      </w:r>
      <w:del w:id="1190" w:author="Inge Mehide" w:date="2024-09-27T11:59:00Z">
        <w:r w:rsidR="004653C8" w:rsidDel="00E27545">
          <w:delText xml:space="preserve">vähendada </w:delText>
        </w:r>
      </w:del>
      <w:ins w:id="1191" w:author="Inge Mehide" w:date="2024-09-27T11:59:00Z">
        <w:r w:rsidR="00E27545">
          <w:t xml:space="preserve">alla </w:t>
        </w:r>
      </w:ins>
      <w:r w:rsidR="004653C8">
        <w:t>olulisel määral</w:t>
      </w:r>
      <w:ins w:id="1192" w:author="Inge Mehide" w:date="2024-09-27T12:00:00Z">
        <w:r w:rsidR="00E27545">
          <w:t>,</w:t>
        </w:r>
      </w:ins>
      <w:r w:rsidR="00575AB8" w:rsidRPr="00575AB8">
        <w:t xml:space="preserve"> </w:t>
      </w:r>
      <w:r w:rsidR="00575AB8">
        <w:t xml:space="preserve">sealjuures suurendada ka elektrimüüjate kasu, </w:t>
      </w:r>
      <w:del w:id="1193" w:author="Inge Mehide" w:date="2024-09-27T12:02:00Z">
        <w:r w:rsidR="00575AB8" w:rsidDel="00E27545">
          <w:delText xml:space="preserve">võimalusest </w:delText>
        </w:r>
      </w:del>
      <w:ins w:id="1194" w:author="Inge Mehide" w:date="2024-09-27T12:02:00Z">
        <w:r w:rsidR="00E27545">
          <w:t xml:space="preserve">kui nad </w:t>
        </w:r>
      </w:ins>
      <w:r w:rsidR="00575AB8">
        <w:t>soeta</w:t>
      </w:r>
      <w:ins w:id="1195" w:author="Inge Mehide" w:date="2024-09-27T12:02:00Z">
        <w:r w:rsidR="00E27545">
          <w:t>vad</w:t>
        </w:r>
      </w:ins>
      <w:del w:id="1196" w:author="Inge Mehide" w:date="2024-09-27T12:02:00Z">
        <w:r w:rsidR="00575AB8" w:rsidDel="00E27545">
          <w:delText>da</w:delText>
        </w:r>
      </w:del>
      <w:r w:rsidR="00575AB8">
        <w:t xml:space="preserve"> soodsama </w:t>
      </w:r>
      <w:del w:id="1197" w:author="Inge Mehide" w:date="2024-09-27T12:03:00Z">
        <w:r w:rsidR="00575AB8" w:rsidDel="00E27545">
          <w:delText>elektri</w:delText>
        </w:r>
      </w:del>
      <w:r w:rsidR="00575AB8">
        <w:t xml:space="preserve">hinnaga elektrit fikseeritud </w:t>
      </w:r>
      <w:ins w:id="1198" w:author="Inge Mehide" w:date="2024-09-27T12:03:00Z">
        <w:r w:rsidR="00E27545">
          <w:t xml:space="preserve">hinnaga </w:t>
        </w:r>
      </w:ins>
      <w:r w:rsidR="00575AB8">
        <w:t xml:space="preserve">lepingute </w:t>
      </w:r>
      <w:del w:id="1199" w:author="Inge Mehide" w:date="2024-09-27T12:03:00Z">
        <w:r w:rsidR="00575AB8" w:rsidDel="00E27545">
          <w:delText>katmiseks</w:delText>
        </w:r>
      </w:del>
      <w:ins w:id="1200" w:author="Inge Mehide" w:date="2024-09-27T12:03:00Z">
        <w:r w:rsidR="00E27545">
          <w:t>täitmiseks</w:t>
        </w:r>
      </w:ins>
      <w:r w:rsidR="00575AB8">
        <w:t xml:space="preserve">. </w:t>
      </w:r>
      <w:ins w:id="1201" w:author="Inge Mehide" w:date="2024-09-27T12:10:00Z">
        <w:r w:rsidR="00C9705F">
          <w:t xml:space="preserve">Näiteks </w:t>
        </w:r>
      </w:ins>
      <w:r w:rsidR="00575AB8">
        <w:t>Prantsusmaa</w:t>
      </w:r>
      <w:ins w:id="1202" w:author="Inge Mehide" w:date="2024-09-27T12:10:00Z">
        <w:r w:rsidR="00C9705F">
          <w:t>l</w:t>
        </w:r>
      </w:ins>
      <w:r w:rsidR="00575AB8">
        <w:t xml:space="preserve"> </w:t>
      </w:r>
      <w:del w:id="1203" w:author="Inge Mehide" w:date="2024-09-27T12:10:00Z">
        <w:r w:rsidR="00575AB8" w:rsidDel="00C9705F">
          <w:delText>näitel hinnati</w:delText>
        </w:r>
      </w:del>
      <w:r w:rsidR="00575AB8">
        <w:t xml:space="preserve"> </w:t>
      </w:r>
      <w:ins w:id="1204" w:author="Inge Mehide" w:date="2024-09-27T12:11:00Z">
        <w:r w:rsidR="00C9705F">
          <w:t xml:space="preserve">alanes </w:t>
        </w:r>
      </w:ins>
      <w:r w:rsidR="00575AB8">
        <w:t>elektrihin</w:t>
      </w:r>
      <w:ins w:id="1205" w:author="Inge Mehide" w:date="2024-09-27T12:11:00Z">
        <w:r w:rsidR="00C9705F">
          <w:t>d</w:t>
        </w:r>
      </w:ins>
      <w:del w:id="1206" w:author="Inge Mehide" w:date="2024-09-27T12:11:00Z">
        <w:r w:rsidR="00575AB8" w:rsidDel="00C9705F">
          <w:delText>na alanemiseks</w:delText>
        </w:r>
      </w:del>
      <w:r w:rsidR="00575AB8">
        <w:t xml:space="preserve"> keskmiselt 7,6 €/MWh ja tiputarbimisega tundidel 40 €/MWh. </w:t>
      </w:r>
      <w:ins w:id="1207" w:author="Inge Mehide" w:date="2024-09-27T12:13:00Z">
        <w:r w:rsidR="00C9705F">
          <w:t xml:space="preserve">Uuringu põhjal oleks </w:t>
        </w:r>
      </w:ins>
      <w:r w:rsidR="00575AB8">
        <w:t>Eestis</w:t>
      </w:r>
      <w:ins w:id="1208" w:author="Inge Mehide" w:date="2024-09-27T12:11:00Z">
        <w:r w:rsidR="00C9705F">
          <w:t xml:space="preserve"> </w:t>
        </w:r>
      </w:ins>
      <w:r w:rsidR="00575AB8">
        <w:t xml:space="preserve"> 2023</w:t>
      </w:r>
      <w:ins w:id="1209" w:author="Inge Mehide" w:date="2024-09-27T12:11:00Z">
        <w:r w:rsidR="00C9705F">
          <w:t>.</w:t>
        </w:r>
      </w:ins>
      <w:r w:rsidR="00575AB8">
        <w:t xml:space="preserve"> aasta tarbimise </w:t>
      </w:r>
      <w:r w:rsidR="00575AB8" w:rsidRPr="00575AB8">
        <w:t>8</w:t>
      </w:r>
      <w:r w:rsidR="00575AB8">
        <w:t> </w:t>
      </w:r>
      <w:r w:rsidR="00575AB8" w:rsidRPr="00575AB8">
        <w:t>07</w:t>
      </w:r>
      <w:r w:rsidR="00575AB8">
        <w:t xml:space="preserve">2 000 MWh juures </w:t>
      </w:r>
      <w:del w:id="1210" w:author="Inge Mehide" w:date="2024-09-27T12:12:00Z">
        <w:r w:rsidR="00575AB8" w:rsidDel="00C9705F">
          <w:delText xml:space="preserve">oleks </w:delText>
        </w:r>
      </w:del>
      <w:del w:id="1211" w:author="Inge Mehide" w:date="2024-09-27T12:13:00Z">
        <w:r w:rsidR="00575AB8" w:rsidDel="00C9705F">
          <w:delText xml:space="preserve">uuringu </w:delText>
        </w:r>
      </w:del>
      <w:del w:id="1212" w:author="Inge Mehide" w:date="2024-09-27T12:12:00Z">
        <w:r w:rsidR="00575AB8" w:rsidDel="00C9705F">
          <w:delText>tulemusest lähtudes</w:delText>
        </w:r>
      </w:del>
      <w:r w:rsidR="00575AB8">
        <w:t xml:space="preserve"> järgmise päeva turuhind 61 miljon</w:t>
      </w:r>
      <w:ins w:id="1213" w:author="Inge Mehide" w:date="2024-09-27T12:13:00Z">
        <w:r w:rsidR="00C9705F">
          <w:t>i</w:t>
        </w:r>
      </w:ins>
      <w:r w:rsidR="00575AB8">
        <w:t xml:space="preserve">t eurot aastas madalam. Eesti </w:t>
      </w:r>
      <w:del w:id="1214" w:author="Inge Mehide" w:date="2024-09-27T12:14:00Z">
        <w:r w:rsidR="00575AB8" w:rsidDel="00C9705F">
          <w:delText xml:space="preserve">kõrget </w:delText>
        </w:r>
      </w:del>
      <w:r w:rsidR="00575AB8">
        <w:t xml:space="preserve">hindade </w:t>
      </w:r>
      <w:ins w:id="1215" w:author="Inge Mehide" w:date="2024-09-27T12:14:00Z">
        <w:r w:rsidR="00C9705F">
          <w:t xml:space="preserve">suurt </w:t>
        </w:r>
      </w:ins>
      <w:r w:rsidR="00575AB8">
        <w:t>volatiilsust arvestades võib eeldada, et tarbimiskajast saadav kasu on veelgi suurem. Taani analüüs</w:t>
      </w:r>
      <w:r w:rsidR="00EB6286">
        <w:t xml:space="preserve"> (tabel 4)</w:t>
      </w:r>
      <w:r w:rsidR="00575AB8">
        <w:rPr>
          <w:rStyle w:val="Allmrkuseviide"/>
        </w:rPr>
        <w:footnoteReference w:id="24"/>
      </w:r>
      <w:r w:rsidR="00575AB8">
        <w:t xml:space="preserve"> </w:t>
      </w:r>
      <w:r w:rsidR="00EB6286">
        <w:t xml:space="preserve">hindas, et aastaks 2030 </w:t>
      </w:r>
      <w:del w:id="1222" w:author="Inge Mehide" w:date="2024-09-27T12:17:00Z">
        <w:r w:rsidR="00EB6286" w:rsidDel="00C9705F">
          <w:delText xml:space="preserve">väheneb </w:delText>
        </w:r>
      </w:del>
      <w:ins w:id="1223" w:author="Inge Mehide" w:date="2024-09-27T12:17:00Z">
        <w:r w:rsidR="00C9705F">
          <w:t xml:space="preserve">alaneb </w:t>
        </w:r>
      </w:ins>
      <w:r w:rsidR="00EB6286">
        <w:t xml:space="preserve">tarbijate jaoks tarbimiskaja tulemusena elektrihind 26% ja energiasüsteemi kulud on 46,5% </w:t>
      </w:r>
      <w:del w:id="1224" w:author="Inge Mehide" w:date="2024-09-27T12:15:00Z">
        <w:r w:rsidR="00EB6286" w:rsidDel="00C9705F">
          <w:delText xml:space="preserve">madalamad </w:delText>
        </w:r>
      </w:del>
      <w:ins w:id="1225" w:author="Inge Mehide" w:date="2024-09-27T12:15:00Z">
        <w:r w:rsidR="00C9705F">
          <w:t xml:space="preserve">väiksemad </w:t>
        </w:r>
      </w:ins>
      <w:r w:rsidR="00EB6286">
        <w:t>võrreldes olukorraga, kus tarbimiskaja kasutusele ei võeta. Taani analüüsi tulemused on Eestile paremini laiendatavad, kuna ka Eesti elektrisüsteemis toodetakse 2030. aastal suur osa elektrist taastuvatest energiaallikatest.</w:t>
      </w:r>
    </w:p>
    <w:p w14:paraId="06A38F22" w14:textId="77777777" w:rsidR="005A18D1" w:rsidRPr="00AB7239" w:rsidRDefault="005A18D1" w:rsidP="005A18D1">
      <w:r w:rsidRPr="00AB7239">
        <w:t xml:space="preserve"> </w:t>
      </w:r>
    </w:p>
    <w:p w14:paraId="4BB6BDEE" w14:textId="0D7665CF" w:rsidR="005A18D1" w:rsidRPr="00AB7239" w:rsidRDefault="005A18D1" w:rsidP="005A18D1">
      <w:r w:rsidRPr="00AB7239">
        <w:t xml:space="preserve">Eelnõu mõjutab ka tööturgu, </w:t>
      </w:r>
      <w:del w:id="1226" w:author="Inge Mehide" w:date="2024-09-27T12:21:00Z">
        <w:r w:rsidRPr="00AB7239" w:rsidDel="00F95731">
          <w:delText xml:space="preserve">pakkudes </w:delText>
        </w:r>
      </w:del>
      <w:ins w:id="1227" w:author="Inge Mehide" w:date="2024-09-27T12:21:00Z">
        <w:r w:rsidR="00F95731">
          <w:t>luues</w:t>
        </w:r>
        <w:r w:rsidR="00F95731" w:rsidRPr="00AB7239">
          <w:t xml:space="preserve"> </w:t>
        </w:r>
      </w:ins>
      <w:r w:rsidRPr="00AB7239">
        <w:t>uusi töövõimalusi seoses uute paindlikkusteenuste arendamise ja pakkumisega, s</w:t>
      </w:r>
      <w:ins w:id="1228" w:author="Inge Mehide" w:date="2024-09-27T12:21:00Z">
        <w:r w:rsidR="00F95731">
          <w:t>eal</w:t>
        </w:r>
      </w:ins>
      <w:r w:rsidRPr="00AB7239">
        <w:t>h</w:t>
      </w:r>
      <w:ins w:id="1229" w:author="Inge Mehide" w:date="2024-09-27T12:21:00Z">
        <w:r w:rsidR="00F95731">
          <w:t>ulgas</w:t>
        </w:r>
      </w:ins>
      <w:r w:rsidRPr="00AB7239">
        <w:t xml:space="preserve"> nii info- ja kommunikatsioonitehnoloogia kui ka energeetika</w:t>
      </w:r>
      <w:r w:rsidR="009C41FD">
        <w:t xml:space="preserve"> alal</w:t>
      </w:r>
      <w:r w:rsidRPr="00AB7239">
        <w:t xml:space="preserve"> tegutsevatele inimestele. </w:t>
      </w:r>
    </w:p>
    <w:p w14:paraId="3CA11E3D" w14:textId="77777777" w:rsidR="005A18D1" w:rsidRPr="00AB7239" w:rsidRDefault="005A18D1" w:rsidP="005A18D1">
      <w:r w:rsidRPr="00AB7239">
        <w:t xml:space="preserve"> </w:t>
      </w:r>
    </w:p>
    <w:p w14:paraId="04F0DDB0" w14:textId="36E18C23" w:rsidR="00B21D1B" w:rsidRPr="00AB7239" w:rsidRDefault="00B21D1B" w:rsidP="005A18D1">
      <w:pPr>
        <w:rPr>
          <w:u w:val="single"/>
        </w:rPr>
      </w:pPr>
      <w:r w:rsidRPr="00AB7239">
        <w:rPr>
          <w:u w:val="single"/>
        </w:rPr>
        <w:t>Mõju haridusele</w:t>
      </w:r>
    </w:p>
    <w:p w14:paraId="2C98A136" w14:textId="77777777" w:rsidR="00B21D1B" w:rsidRPr="00AB7239" w:rsidRDefault="00B21D1B" w:rsidP="005A18D1">
      <w:pPr>
        <w:rPr>
          <w:u w:val="single"/>
        </w:rPr>
      </w:pPr>
    </w:p>
    <w:p w14:paraId="5E58DA01" w14:textId="5A90DD38" w:rsidR="00B21D1B" w:rsidRPr="00AB7239" w:rsidRDefault="00B21D1B" w:rsidP="005A18D1">
      <w:r w:rsidRPr="00AB7239">
        <w:t xml:space="preserve">Eelnõul on positiivne mõju valdkondlikule teadus- ja arendustegevusele. Juba </w:t>
      </w:r>
      <w:r w:rsidR="009C41FD">
        <w:t>praegu arendavad</w:t>
      </w:r>
      <w:r w:rsidR="009C41FD" w:rsidRPr="00AB7239">
        <w:t xml:space="preserve"> </w:t>
      </w:r>
      <w:r w:rsidRPr="00AB7239">
        <w:t xml:space="preserve">ülikoolid </w:t>
      </w:r>
      <w:r w:rsidR="009C41FD" w:rsidRPr="00AB7239">
        <w:t>tarbimis</w:t>
      </w:r>
      <w:r w:rsidR="009C41FD">
        <w:t>e</w:t>
      </w:r>
      <w:r w:rsidR="009C41FD" w:rsidRPr="00AB7239">
        <w:t xml:space="preserve"> juhti</w:t>
      </w:r>
      <w:r w:rsidR="009C41FD">
        <w:t>miseks</w:t>
      </w:r>
      <w:r w:rsidR="009C41FD" w:rsidRPr="00AB7239" w:rsidDel="009C41FD">
        <w:t xml:space="preserve"> </w:t>
      </w:r>
      <w:r w:rsidRPr="00AB7239">
        <w:t xml:space="preserve">mitmeid rakendusi, </w:t>
      </w:r>
      <w:del w:id="1230" w:author="Inge Mehide" w:date="2024-09-27T12:24:00Z">
        <w:r w:rsidRPr="00AB7239" w:rsidDel="00F95731">
          <w:delText xml:space="preserve">millele </w:delText>
        </w:r>
      </w:del>
      <w:r w:rsidRPr="00AB7239">
        <w:t>tarbimiskaja turu elavnemi</w:t>
      </w:r>
      <w:ins w:id="1231" w:author="Inge Mehide" w:date="2024-09-27T12:24:00Z">
        <w:r w:rsidR="00F95731">
          <w:t>sel</w:t>
        </w:r>
      </w:ins>
      <w:del w:id="1232" w:author="Inge Mehide" w:date="2024-09-27T12:24:00Z">
        <w:r w:rsidRPr="00AB7239" w:rsidDel="00F95731">
          <w:delText>ne</w:delText>
        </w:r>
      </w:del>
      <w:r w:rsidRPr="00AB7239">
        <w:t xml:space="preserve"> </w:t>
      </w:r>
      <w:del w:id="1233" w:author="Inge Mehide" w:date="2024-09-27T12:25:00Z">
        <w:r w:rsidR="009C41FD" w:rsidRPr="00AB7239" w:rsidDel="00F95731">
          <w:delText xml:space="preserve">saab </w:delText>
        </w:r>
      </w:del>
      <w:ins w:id="1234" w:author="Inge Mehide" w:date="2024-09-27T12:25:00Z">
        <w:r w:rsidR="00F95731">
          <w:t>see mõju tugevneb</w:t>
        </w:r>
      </w:ins>
      <w:del w:id="1235" w:author="Inge Mehide" w:date="2024-09-27T12:25:00Z">
        <w:r w:rsidR="009C41FD" w:rsidRPr="00AB7239" w:rsidDel="00F95731">
          <w:delText xml:space="preserve">avaldada </w:delText>
        </w:r>
        <w:r w:rsidRPr="00AB7239" w:rsidDel="00F95731">
          <w:delText>täiendavat positiivset mõju</w:delText>
        </w:r>
      </w:del>
      <w:r w:rsidRPr="00AB7239">
        <w:t>.</w:t>
      </w:r>
    </w:p>
    <w:p w14:paraId="5E4A0A74" w14:textId="77777777" w:rsidR="00B21D1B" w:rsidRPr="00AB7239" w:rsidRDefault="00B21D1B" w:rsidP="005A18D1">
      <w:pPr>
        <w:rPr>
          <w:u w:val="single"/>
        </w:rPr>
      </w:pPr>
    </w:p>
    <w:p w14:paraId="0C11EEA4" w14:textId="27756901" w:rsidR="005A18D1" w:rsidRPr="00AB7239" w:rsidRDefault="005A18D1" w:rsidP="005A18D1">
      <w:pPr>
        <w:rPr>
          <w:u w:val="single"/>
        </w:rPr>
      </w:pPr>
      <w:r w:rsidRPr="00AB7239">
        <w:rPr>
          <w:u w:val="single"/>
        </w:rPr>
        <w:t xml:space="preserve">Mõju riigi julgeolekule ja välissuhetele </w:t>
      </w:r>
    </w:p>
    <w:p w14:paraId="26FCD34F" w14:textId="77777777" w:rsidR="005A18D1" w:rsidRPr="00AB7239" w:rsidRDefault="005A18D1" w:rsidP="005A18D1"/>
    <w:p w14:paraId="4C434D59" w14:textId="6B0BF61E" w:rsidR="005A18D1" w:rsidRPr="00AB7239" w:rsidRDefault="005A18D1" w:rsidP="005A18D1">
      <w:r w:rsidRPr="00AB7239">
        <w:t xml:space="preserve">Eelnõu </w:t>
      </w:r>
      <w:r w:rsidR="009C41FD" w:rsidRPr="00AB7239">
        <w:t>eesmär</w:t>
      </w:r>
      <w:r w:rsidR="009C41FD">
        <w:t>k</w:t>
      </w:r>
      <w:r w:rsidR="009C41FD" w:rsidRPr="00AB7239">
        <w:t xml:space="preserve"> </w:t>
      </w:r>
      <w:r w:rsidRPr="00AB7239">
        <w:t xml:space="preserve">on suurendada energiajulgeolekut seoses muutuva elektrisüsteemiga. Mida suurem on paindlikkus elektrisüsteemis, seda kindlam on energiajulgeolek ning seda väiksem on vajadus elektrienergiat importida. Elektrisüsteemi suurem mitmekesisus </w:t>
      </w:r>
      <w:del w:id="1236" w:author="Inge Mehide" w:date="2024-09-27T12:28:00Z">
        <w:r w:rsidRPr="00AB7239" w:rsidDel="00F95731">
          <w:delText xml:space="preserve">suurendab </w:delText>
        </w:r>
      </w:del>
      <w:ins w:id="1237" w:author="Inge Mehide" w:date="2024-09-27T12:28:00Z">
        <w:r w:rsidR="00F95731">
          <w:t>tugevdab</w:t>
        </w:r>
        <w:r w:rsidR="00F95731" w:rsidRPr="00AB7239">
          <w:t xml:space="preserve"> </w:t>
        </w:r>
      </w:ins>
      <w:r w:rsidRPr="00AB7239">
        <w:t xml:space="preserve">võimet tagada lõpptarbijate varustamine elektrienergiaga tiputarbimise ajal.  </w:t>
      </w:r>
    </w:p>
    <w:p w14:paraId="4CFB2C64" w14:textId="77777777" w:rsidR="005A18D1" w:rsidRPr="00AB7239" w:rsidRDefault="005A18D1" w:rsidP="005A18D1">
      <w:r w:rsidRPr="00AB7239">
        <w:t xml:space="preserve"> </w:t>
      </w:r>
    </w:p>
    <w:p w14:paraId="5AE2E918" w14:textId="2187305B" w:rsidR="005A18D1" w:rsidRPr="00AB7239" w:rsidRDefault="005A18D1" w:rsidP="005A18D1">
      <w:pPr>
        <w:rPr>
          <w:u w:val="single"/>
        </w:rPr>
      </w:pPr>
      <w:r w:rsidRPr="00AB7239">
        <w:rPr>
          <w:u w:val="single"/>
        </w:rPr>
        <w:t>Mõju majandusele</w:t>
      </w:r>
      <w:r w:rsidR="00466E44" w:rsidRPr="00AB7239">
        <w:rPr>
          <w:u w:val="single"/>
        </w:rPr>
        <w:t xml:space="preserve"> ja ettevõtlusele</w:t>
      </w:r>
    </w:p>
    <w:p w14:paraId="4E1525B8" w14:textId="77777777" w:rsidR="005A18D1" w:rsidRPr="00AB7239" w:rsidRDefault="005A18D1" w:rsidP="005A18D1"/>
    <w:p w14:paraId="305A52B7" w14:textId="6F289501" w:rsidR="00B21D1B" w:rsidRPr="00AB7239" w:rsidRDefault="00B21D1B" w:rsidP="00B21D1B">
      <w:r w:rsidRPr="00AB7239">
        <w:t xml:space="preserve">Tarbimiskaja turu </w:t>
      </w:r>
      <w:r w:rsidR="009C41FD" w:rsidRPr="00AB7239">
        <w:t>elavnemi</w:t>
      </w:r>
      <w:r w:rsidR="009C41FD">
        <w:t>sel</w:t>
      </w:r>
      <w:r w:rsidR="009C41FD" w:rsidRPr="00AB7239">
        <w:t xml:space="preserve"> o</w:t>
      </w:r>
      <w:r w:rsidR="009C41FD">
        <w:t>n</w:t>
      </w:r>
      <w:r w:rsidR="009C41FD" w:rsidRPr="00AB7239">
        <w:t xml:space="preserve"> positiiv</w:t>
      </w:r>
      <w:r w:rsidR="009C41FD">
        <w:t>ne</w:t>
      </w:r>
      <w:r w:rsidR="009C41FD" w:rsidRPr="00AB7239">
        <w:t xml:space="preserve"> </w:t>
      </w:r>
      <w:r w:rsidRPr="00AB7239">
        <w:t>mõju majandusele elektri</w:t>
      </w:r>
      <w:del w:id="1238" w:author="Inge Mehide" w:date="2024-09-27T12:32:00Z">
        <w:r w:rsidRPr="00AB7239" w:rsidDel="00203B09">
          <w:delText>hinna</w:delText>
        </w:r>
      </w:del>
      <w:r w:rsidRPr="00AB7239">
        <w:t xml:space="preserve"> </w:t>
      </w:r>
      <w:r w:rsidR="009C41FD">
        <w:t>odav</w:t>
      </w:r>
      <w:r w:rsidR="009C41FD" w:rsidRPr="00AB7239">
        <w:t>nemise</w:t>
      </w:r>
      <w:r w:rsidRPr="00AB7239">
        <w:t>, tööhõive suurenemise ja tarbijate toimetuleku paranemise</w:t>
      </w:r>
      <w:r w:rsidR="009C41FD">
        <w:t xml:space="preserve"> kaudu</w:t>
      </w:r>
      <w:r w:rsidRPr="00AB7239">
        <w:t xml:space="preserve">. Mida rohkem finantsressursse jääb </w:t>
      </w:r>
      <w:r w:rsidR="009C41FD" w:rsidRPr="00AB7239">
        <w:t>ettevõt</w:t>
      </w:r>
      <w:r w:rsidR="009C41FD">
        <w:t>ja</w:t>
      </w:r>
      <w:r w:rsidR="009C41FD" w:rsidRPr="00AB7239">
        <w:t xml:space="preserve">te </w:t>
      </w:r>
      <w:r w:rsidRPr="00AB7239">
        <w:t>ja tarbijate kasutusse, seda rohkem</w:t>
      </w:r>
      <w:r w:rsidR="00C351CE" w:rsidRPr="00AB7239">
        <w:t xml:space="preserve"> saavad nad teha investeeringuid ja kulutusi.</w:t>
      </w:r>
      <w:r w:rsidR="00EB6286">
        <w:t xml:space="preserve"> </w:t>
      </w:r>
      <w:del w:id="1239" w:author="Inge Mehide" w:date="2024-09-27T12:34:00Z">
        <w:r w:rsidR="00EB6286" w:rsidDel="00203B09">
          <w:delText xml:space="preserve">Vastavalt </w:delText>
        </w:r>
      </w:del>
      <w:r w:rsidR="00EB6286">
        <w:t xml:space="preserve">Taanis </w:t>
      </w:r>
      <w:del w:id="1240" w:author="Inge Mehide" w:date="2024-09-27T12:33:00Z">
        <w:r w:rsidR="00EB6286" w:rsidDel="00203B09">
          <w:delText xml:space="preserve">läbiviidud </w:delText>
        </w:r>
      </w:del>
      <w:ins w:id="1241" w:author="Inge Mehide" w:date="2024-09-27T12:33:00Z">
        <w:r w:rsidR="00203B09">
          <w:t xml:space="preserve">tehtud </w:t>
        </w:r>
      </w:ins>
      <w:r w:rsidR="00EB6286">
        <w:t>analüüsi</w:t>
      </w:r>
      <w:del w:id="1242" w:author="Inge Mehide" w:date="2024-09-27T12:34:00Z">
        <w:r w:rsidR="00EB6286" w:rsidDel="00203B09">
          <w:delText>le</w:delText>
        </w:r>
      </w:del>
      <w:ins w:id="1243" w:author="Inge Mehide" w:date="2024-09-27T12:34:00Z">
        <w:r w:rsidR="00203B09">
          <w:t xml:space="preserve"> järgi</w:t>
        </w:r>
      </w:ins>
      <w:r w:rsidR="00EB6286">
        <w:t xml:space="preserve"> võib hinnavõit tarbijatele olla </w:t>
      </w:r>
      <w:r w:rsidR="00940191">
        <w:t>tervelt 26% aastas.</w:t>
      </w:r>
    </w:p>
    <w:p w14:paraId="6A0E0099" w14:textId="77777777" w:rsidR="00B21D1B" w:rsidRPr="00AB7239" w:rsidRDefault="00B21D1B" w:rsidP="00B21D1B"/>
    <w:p w14:paraId="6686B3A6" w14:textId="5E965809" w:rsidR="00B21D1B" w:rsidRPr="00AB7239" w:rsidRDefault="00B21D1B" w:rsidP="00B21D1B">
      <w:r w:rsidRPr="00AB7239">
        <w:t>Tarbimiskaja</w:t>
      </w:r>
      <w:r w:rsidR="00C5470C">
        <w:t xml:space="preserve">l on positiivne mõju ka elektritootjatele, kuna see võimaldab </w:t>
      </w:r>
      <w:ins w:id="1244" w:author="Inge Mehide" w:date="2024-09-27T12:35:00Z">
        <w:r w:rsidR="00203B09">
          <w:t xml:space="preserve">integreerida elektrisüsteemi </w:t>
        </w:r>
      </w:ins>
      <w:r w:rsidR="00C5470C">
        <w:t>suuremas mahus taastuvelektri tootmis</w:t>
      </w:r>
      <w:ins w:id="1245" w:author="Inge Mehide" w:date="2024-09-27T12:34:00Z">
        <w:r w:rsidR="00203B09">
          <w:t>t</w:t>
        </w:r>
      </w:ins>
      <w:r w:rsidR="00C5470C">
        <w:t xml:space="preserve"> </w:t>
      </w:r>
      <w:del w:id="1246" w:author="Inge Mehide" w:date="2024-09-27T12:35:00Z">
        <w:r w:rsidR="00C5470C" w:rsidDel="00203B09">
          <w:delText xml:space="preserve">elektrisüsteemi integreerida </w:delText>
        </w:r>
      </w:del>
      <w:r w:rsidR="00C5470C">
        <w:t>ja vajadusel suurendada elektritarbimist</w:t>
      </w:r>
      <w:ins w:id="1247" w:author="Inge Mehide" w:date="2024-09-27T12:35:00Z">
        <w:r w:rsidR="00203B09">
          <w:t>,</w:t>
        </w:r>
      </w:ins>
      <w:r w:rsidR="00C5470C">
        <w:t xml:space="preserve"> kui taastuvelektri</w:t>
      </w:r>
      <w:ins w:id="1248" w:author="Inge Mehide" w:date="2024-09-27T12:36:00Z">
        <w:r w:rsidR="00203B09">
          <w:t>t toodetakse palju</w:t>
        </w:r>
      </w:ins>
      <w:del w:id="1249" w:author="Inge Mehide" w:date="2024-09-27T12:36:00Z">
        <w:r w:rsidR="00C5470C" w:rsidDel="00203B09">
          <w:delText xml:space="preserve"> tootmine on suur</w:delText>
        </w:r>
      </w:del>
      <w:ins w:id="1250" w:author="Inge Mehide" w:date="2024-09-27T12:36:00Z">
        <w:r w:rsidR="00203B09">
          <w:t>,</w:t>
        </w:r>
      </w:ins>
      <w:r w:rsidR="00C5470C">
        <w:t xml:space="preserve"> </w:t>
      </w:r>
      <w:del w:id="1251" w:author="Inge Mehide" w:date="2024-09-27T12:36:00Z">
        <w:r w:rsidR="00C5470C" w:rsidDel="00203B09">
          <w:delText>ja</w:delText>
        </w:r>
      </w:del>
      <w:ins w:id="1252" w:author="Inge Mehide" w:date="2024-09-27T12:36:00Z">
        <w:r w:rsidR="00203B09">
          <w:t>ning</w:t>
        </w:r>
      </w:ins>
      <w:r w:rsidR="00C5470C">
        <w:t xml:space="preserve"> vähendada elektritarbimist, kui taastuvelektri</w:t>
      </w:r>
      <w:ins w:id="1253" w:author="Inge Mehide" w:date="2024-09-27T12:36:00Z">
        <w:r w:rsidR="00203B09">
          <w:t>t toodetakse vähe</w:t>
        </w:r>
      </w:ins>
      <w:del w:id="1254" w:author="Inge Mehide" w:date="2024-09-27T12:36:00Z">
        <w:r w:rsidR="00C5470C" w:rsidDel="00203B09">
          <w:delText xml:space="preserve"> tootmine on madal</w:delText>
        </w:r>
      </w:del>
      <w:r w:rsidR="00C5470C">
        <w:t>. Tarbimiskaja võib elektri</w:t>
      </w:r>
      <w:r w:rsidRPr="00AB7239">
        <w:t>müüjate</w:t>
      </w:r>
      <w:r w:rsidR="00C5470C">
        <w:t xml:space="preserve"> ja bilansihaldurite</w:t>
      </w:r>
      <w:r w:rsidRPr="00AB7239">
        <w:t xml:space="preserve"> kasumlikku</w:t>
      </w:r>
      <w:r w:rsidR="00C5470C">
        <w:t>st pigem suurendada,</w:t>
      </w:r>
      <w:r w:rsidR="00C351CE" w:rsidRPr="00AB7239">
        <w:t xml:space="preserve"> </w:t>
      </w:r>
      <w:del w:id="1255" w:author="Inge Mehide" w:date="2024-09-27T12:37:00Z">
        <w:r w:rsidR="00C351CE" w:rsidRPr="00AB7239" w:rsidDel="00203B09">
          <w:delText xml:space="preserve">tulenevalt </w:delText>
        </w:r>
      </w:del>
      <w:ins w:id="1256" w:author="Inge Mehide" w:date="2024-09-27T12:37:00Z">
        <w:r w:rsidR="00203B09">
          <w:t>kuna</w:t>
        </w:r>
        <w:r w:rsidR="00203B09" w:rsidRPr="00AB7239">
          <w:t xml:space="preserve"> </w:t>
        </w:r>
      </w:ins>
      <w:r w:rsidR="00C351CE" w:rsidRPr="00AB7239">
        <w:t>elektrihin</w:t>
      </w:r>
      <w:ins w:id="1257" w:author="Inge Mehide" w:date="2024-09-27T12:37:00Z">
        <w:r w:rsidR="00203B09">
          <w:t>d langeb</w:t>
        </w:r>
      </w:ins>
      <w:del w:id="1258" w:author="Inge Mehide" w:date="2024-09-27T12:37:00Z">
        <w:r w:rsidR="00C351CE" w:rsidRPr="00AB7239" w:rsidDel="00203B09">
          <w:delText>na</w:delText>
        </w:r>
      </w:del>
      <w:r w:rsidR="00C351CE" w:rsidRPr="00AB7239">
        <w:t xml:space="preserve"> </w:t>
      </w:r>
      <w:r w:rsidR="00C5470C">
        <w:t>ja selle volatiilsus</w:t>
      </w:r>
      <w:del w:id="1259" w:author="Inge Mehide" w:date="2024-09-27T12:37:00Z">
        <w:r w:rsidR="00C5470C" w:rsidDel="00203B09">
          <w:delText>e</w:delText>
        </w:r>
      </w:del>
      <w:r w:rsidR="00C5470C">
        <w:t xml:space="preserve"> vähene</w:t>
      </w:r>
      <w:ins w:id="1260" w:author="Inge Mehide" w:date="2024-09-27T12:37:00Z">
        <w:r w:rsidR="00203B09">
          <w:t>b</w:t>
        </w:r>
      </w:ins>
      <w:del w:id="1261" w:author="Inge Mehide" w:date="2024-09-27T12:37:00Z">
        <w:r w:rsidR="00C5470C" w:rsidDel="00203B09">
          <w:delText>misest</w:delText>
        </w:r>
      </w:del>
      <w:r w:rsidR="00C5470C">
        <w:t xml:space="preserve">, </w:t>
      </w:r>
      <w:del w:id="1262" w:author="Inge Mehide" w:date="2024-09-27T12:37:00Z">
        <w:r w:rsidR="00C5470C" w:rsidDel="00203B09">
          <w:delText>millest tuleneval</w:delText>
        </w:r>
      </w:del>
      <w:ins w:id="1263" w:author="Inge Mehide" w:date="2024-09-27T12:37:00Z">
        <w:r w:rsidR="00203B09">
          <w:t>mistõttu</w:t>
        </w:r>
      </w:ins>
      <w:r w:rsidR="00C5470C">
        <w:t xml:space="preserve"> vähenevad bilansihalduri kulutused bil</w:t>
      </w:r>
      <w:r w:rsidR="009C7FF4">
        <w:t>an</w:t>
      </w:r>
      <w:r w:rsidR="00C5470C">
        <w:t xml:space="preserve">sienergiale. Tarbimiskaja võimaldab elektrimüüjal soetada fikseeritud </w:t>
      </w:r>
      <w:ins w:id="1264" w:author="Inge Mehide" w:date="2024-09-27T12:38:00Z">
        <w:r w:rsidR="00203B09">
          <w:t xml:space="preserve">hinnaga </w:t>
        </w:r>
      </w:ins>
      <w:r w:rsidR="00C5470C">
        <w:t>leping</w:t>
      </w:r>
      <w:r w:rsidR="00BC19EF">
        <w:t>u</w:t>
      </w:r>
      <w:r w:rsidR="00C5470C">
        <w:t xml:space="preserve">te </w:t>
      </w:r>
      <w:del w:id="1265" w:author="Inge Mehide" w:date="2024-09-27T12:38:00Z">
        <w:r w:rsidR="00C5470C" w:rsidDel="00203B09">
          <w:delText>katmise</w:delText>
        </w:r>
        <w:r w:rsidR="00BC19EF" w:rsidDel="00203B09">
          <w:delText>ks</w:delText>
        </w:r>
        <w:r w:rsidR="00C5470C" w:rsidDel="00203B09">
          <w:delText xml:space="preserve"> </w:delText>
        </w:r>
      </w:del>
      <w:ins w:id="1266" w:author="Inge Mehide" w:date="2024-09-27T12:38:00Z">
        <w:r w:rsidR="00203B09">
          <w:t xml:space="preserve">täitmiseks </w:t>
        </w:r>
      </w:ins>
      <w:ins w:id="1267" w:author="Inge Mehide" w:date="2024-09-27T12:39:00Z">
        <w:r w:rsidR="00203B09">
          <w:t xml:space="preserve">elektrit </w:t>
        </w:r>
      </w:ins>
      <w:r w:rsidR="00C5470C">
        <w:t>soodsama</w:t>
      </w:r>
      <w:ins w:id="1268" w:author="Inge Mehide" w:date="2024-09-27T12:39:00Z">
        <w:r w:rsidR="00C24B20">
          <w:t>lt</w:t>
        </w:r>
      </w:ins>
      <w:r w:rsidR="00C5470C">
        <w:t xml:space="preserve"> </w:t>
      </w:r>
      <w:del w:id="1269" w:author="Inge Mehide" w:date="2024-09-27T12:39:00Z">
        <w:r w:rsidR="00C5470C" w:rsidDel="00C24B20">
          <w:delText xml:space="preserve">hinnaga </w:delText>
        </w:r>
        <w:r w:rsidR="00C5470C" w:rsidDel="00203B09">
          <w:delText>elektrit</w:delText>
        </w:r>
        <w:r w:rsidR="00BC19EF" w:rsidDel="00203B09">
          <w:delText xml:space="preserve"> </w:delText>
        </w:r>
      </w:del>
      <w:del w:id="1270" w:author="Inge Mehide" w:date="2024-09-27T12:40:00Z">
        <w:r w:rsidR="00BC19EF" w:rsidDel="00C24B20">
          <w:delText xml:space="preserve">ja </w:delText>
        </w:r>
      </w:del>
      <w:ins w:id="1271" w:author="Inge Mehide" w:date="2024-09-27T12:40:00Z">
        <w:r w:rsidR="00C24B20">
          <w:t xml:space="preserve">ning </w:t>
        </w:r>
      </w:ins>
      <w:del w:id="1272" w:author="Inge Mehide" w:date="2024-09-27T12:39:00Z">
        <w:r w:rsidR="00BC19EF" w:rsidDel="00C24B20">
          <w:delText xml:space="preserve">vähesem </w:delText>
        </w:r>
      </w:del>
      <w:r w:rsidR="00BC19EF">
        <w:t>elektr</w:t>
      </w:r>
      <w:ins w:id="1273" w:author="Inge Mehide" w:date="2024-09-27T12:38:00Z">
        <w:r w:rsidR="00203B09">
          <w:t>i</w:t>
        </w:r>
      </w:ins>
      <w:r w:rsidR="00BC19EF">
        <w:t xml:space="preserve">hinna </w:t>
      </w:r>
      <w:ins w:id="1274" w:author="Inge Mehide" w:date="2024-09-27T12:39:00Z">
        <w:r w:rsidR="00C24B20">
          <w:t xml:space="preserve">väiksem </w:t>
        </w:r>
      </w:ins>
      <w:r w:rsidR="00BC19EF">
        <w:t xml:space="preserve">volatiilsus võimaldab pakkuda tarbijatele soodsama </w:t>
      </w:r>
      <w:ins w:id="1275" w:author="Inge Mehide" w:date="2024-09-27T12:41:00Z">
        <w:r w:rsidR="00C24B20">
          <w:t xml:space="preserve">fikseeritud </w:t>
        </w:r>
      </w:ins>
      <w:r w:rsidR="00BC19EF">
        <w:t xml:space="preserve">elektrihinnaga </w:t>
      </w:r>
      <w:del w:id="1276" w:author="Inge Mehide" w:date="2024-09-27T12:41:00Z">
        <w:r w:rsidR="00BC19EF" w:rsidDel="00C24B20">
          <w:delText xml:space="preserve">fikseeritud </w:delText>
        </w:r>
      </w:del>
      <w:r w:rsidR="00BC19EF">
        <w:t>pakette</w:t>
      </w:r>
      <w:r w:rsidR="00C351CE" w:rsidRPr="00AB7239">
        <w:t>.</w:t>
      </w:r>
    </w:p>
    <w:p w14:paraId="62261442" w14:textId="478C331B" w:rsidR="005A18D1" w:rsidRPr="00AB7239" w:rsidRDefault="005A18D1" w:rsidP="005A18D1"/>
    <w:p w14:paraId="6CE9CC4B" w14:textId="52A3C334" w:rsidR="005A18D1" w:rsidRPr="00AB7239" w:rsidRDefault="00BC19EF" w:rsidP="005A18D1">
      <w:proofErr w:type="spellStart"/>
      <w:r>
        <w:t>Agregaator</w:t>
      </w:r>
      <w:proofErr w:type="spellEnd"/>
      <w:r>
        <w:t xml:space="preserve"> on turuosaline, kes pakub tarbijale või tootja</w:t>
      </w:r>
      <w:del w:id="1277" w:author="Inge Mehide" w:date="2024-09-27T12:42:00Z">
        <w:r w:rsidDel="00C24B20">
          <w:delText>te</w:delText>
        </w:r>
      </w:del>
      <w:r>
        <w:t xml:space="preserve">le võimalust </w:t>
      </w:r>
      <w:del w:id="1278" w:author="Inge Mehide" w:date="2024-09-27T12:42:00Z">
        <w:r w:rsidDel="00C24B20">
          <w:delText xml:space="preserve">nende </w:delText>
        </w:r>
      </w:del>
      <w:ins w:id="1279" w:author="Inge Mehide" w:date="2024-09-27T12:42:00Z">
        <w:r w:rsidR="00C24B20">
          <w:t xml:space="preserve">oma </w:t>
        </w:r>
      </w:ins>
      <w:r>
        <w:t xml:space="preserve">tarbimine ja tootmine </w:t>
      </w:r>
      <w:del w:id="1280" w:author="Inge Mehide" w:date="2024-09-27T12:43:00Z">
        <w:r w:rsidDel="00C24B20">
          <w:delText xml:space="preserve">ühildada </w:delText>
        </w:r>
      </w:del>
      <w:ins w:id="1281" w:author="Inge Mehide" w:date="2024-09-27T12:43:00Z">
        <w:r w:rsidR="00C24B20">
          <w:t xml:space="preserve">koondada </w:t>
        </w:r>
      </w:ins>
      <w:r>
        <w:t xml:space="preserve">suuremaks koguseks ja seda elektriturule müüa. </w:t>
      </w:r>
      <w:proofErr w:type="spellStart"/>
      <w:r>
        <w:t>Agregaator</w:t>
      </w:r>
      <w:proofErr w:type="spellEnd"/>
      <w:r>
        <w:t xml:space="preserve"> võib </w:t>
      </w:r>
      <w:del w:id="1282" w:author="Inge Mehide" w:date="2024-09-27T12:44:00Z">
        <w:r w:rsidDel="00C24B20">
          <w:delText xml:space="preserve">lisaks </w:delText>
        </w:r>
      </w:del>
      <w:ins w:id="1283" w:author="Inge Mehide" w:date="2024-09-27T12:44:00Z">
        <w:r w:rsidR="00C24B20">
          <w:t xml:space="preserve">peale </w:t>
        </w:r>
      </w:ins>
      <w:r>
        <w:t>tarbimise ja tootmi</w:t>
      </w:r>
      <w:ins w:id="1284" w:author="Inge Mehide" w:date="2024-09-27T12:44:00Z">
        <w:r w:rsidR="00C24B20">
          <w:t>s</w:t>
        </w:r>
      </w:ins>
      <w:del w:id="1285" w:author="Inge Mehide" w:date="2024-09-27T12:44:00Z">
        <w:r w:rsidDel="00C24B20">
          <w:delText>n</w:delText>
        </w:r>
      </w:del>
      <w:r>
        <w:t>e agregeerimise</w:t>
      </w:r>
      <w:del w:id="1286" w:author="Inge Mehide" w:date="2024-09-27T12:44:00Z">
        <w:r w:rsidDel="00C24B20">
          <w:delText>le</w:delText>
        </w:r>
      </w:del>
      <w:r>
        <w:t xml:space="preserve"> pakkuda ka tehnoloogilisi lahendusi, mis võimaldavad näiteks tarbimist </w:t>
      </w:r>
      <w:del w:id="1287" w:author="Inge Mehide" w:date="2024-09-27T12:45:00Z">
        <w:r w:rsidDel="00C24B20">
          <w:delText xml:space="preserve">vastavalt </w:delText>
        </w:r>
      </w:del>
      <w:r>
        <w:t>vajadusel</w:t>
      </w:r>
      <w:del w:id="1288" w:author="Inge Mehide" w:date="2024-09-27T12:45:00Z">
        <w:r w:rsidDel="00C24B20">
          <w:delText>e</w:delText>
        </w:r>
      </w:del>
      <w:r>
        <w:t xml:space="preserve"> automaatselt vähendada. </w:t>
      </w:r>
      <w:r w:rsidR="005A18D1" w:rsidRPr="00AB7239">
        <w:t xml:space="preserve">Kodumajapidamistes </w:t>
      </w:r>
      <w:ins w:id="1289" w:author="Inge Mehide" w:date="2024-09-27T12:45:00Z">
        <w:r w:rsidR="00C24B20">
          <w:t xml:space="preserve">on </w:t>
        </w:r>
      </w:ins>
      <w:r w:rsidR="005A18D1" w:rsidRPr="00AB7239">
        <w:t>juhitava võimsuse potentsiaal</w:t>
      </w:r>
      <w:r w:rsidR="00EB6286">
        <w:rPr>
          <w:rStyle w:val="Allmrkuseviide"/>
        </w:rPr>
        <w:footnoteReference w:id="25"/>
      </w:r>
      <w:r w:rsidR="005A18D1" w:rsidRPr="00AB7239">
        <w:t xml:space="preserve"> </w:t>
      </w:r>
      <w:del w:id="1297" w:author="Inge Mehide" w:date="2024-09-27T12:45:00Z">
        <w:r w:rsidR="005A18D1" w:rsidRPr="00AB7239" w:rsidDel="00C24B20">
          <w:delText xml:space="preserve">on </w:delText>
        </w:r>
      </w:del>
      <w:r w:rsidR="005A18D1" w:rsidRPr="00AB7239">
        <w:t>suurim, jäädes vahemikku 55</w:t>
      </w:r>
      <w:r w:rsidR="00916F98">
        <w:t>–</w:t>
      </w:r>
      <w:r w:rsidR="005A18D1" w:rsidRPr="00AB7239">
        <w:t xml:space="preserve">230 MW, äri- ja </w:t>
      </w:r>
      <w:r w:rsidR="005A18D1" w:rsidRPr="00F61382">
        <w:t>teeninduse</w:t>
      </w:r>
      <w:r w:rsidR="005A18D1" w:rsidRPr="00AB7239">
        <w:t xml:space="preserve"> sektoris on võimalik juhtida võimsusi vahemikus 93</w:t>
      </w:r>
      <w:r w:rsidR="00916F98">
        <w:t>–</w:t>
      </w:r>
      <w:r w:rsidR="005A18D1" w:rsidRPr="00AB7239">
        <w:t>112 MW, tööstussektoris on juhitav võimsus ligi 65</w:t>
      </w:r>
      <w:r w:rsidR="009B6C55">
        <w:t> </w:t>
      </w:r>
      <w:r w:rsidR="005A18D1" w:rsidRPr="00AB7239">
        <w:t>MW. Arvestades elektrotehnikatööstuse ning infotehnoloogiaettevõt</w:t>
      </w:r>
      <w:r w:rsidR="0061651D">
        <w:t>ja</w:t>
      </w:r>
      <w:r w:rsidR="005A18D1" w:rsidRPr="00AB7239">
        <w:t>te innovaatilisust ja võimekust ning eri sektorite potentsiaali, oleks teoreetiliselt võimalik Eestis arendada ja allutada tarbimise juht</w:t>
      </w:r>
      <w:r w:rsidR="00B72C32" w:rsidRPr="00AB7239">
        <w:t>imisele võimsusi 200</w:t>
      </w:r>
      <w:r w:rsidR="00916F98">
        <w:t>–</w:t>
      </w:r>
      <w:r w:rsidR="00B72C32" w:rsidRPr="00AB7239">
        <w:t>400 MW.</w:t>
      </w:r>
    </w:p>
    <w:p w14:paraId="4388435E" w14:textId="77777777" w:rsidR="00B72C32" w:rsidRPr="00AB7239" w:rsidRDefault="00B72C32" w:rsidP="005A18D1"/>
    <w:p w14:paraId="604F37CE" w14:textId="54C08D44" w:rsidR="005A18D1" w:rsidRPr="00AB7239" w:rsidRDefault="005A18D1" w:rsidP="005A18D1">
      <w:del w:id="1298" w:author="Inge Mehide" w:date="2024-09-27T12:46:00Z">
        <w:r w:rsidRPr="00AB7239" w:rsidDel="00C24B20">
          <w:delText>E</w:delText>
        </w:r>
        <w:r w:rsidR="006D6D21" w:rsidRPr="00AB7239" w:rsidDel="00C24B20">
          <w:delText>eltoodust tulenevalt</w:delText>
        </w:r>
      </w:del>
      <w:ins w:id="1299" w:author="Inge Mehide" w:date="2024-09-27T12:46:00Z">
        <w:r w:rsidR="00C24B20">
          <w:t>Seega</w:t>
        </w:r>
      </w:ins>
      <w:r w:rsidR="006D6D21" w:rsidRPr="00AB7239">
        <w:t xml:space="preserve"> kaasnevad e</w:t>
      </w:r>
      <w:r w:rsidRPr="00AB7239">
        <w:t xml:space="preserve">elnõuga uued ärivõimalused </w:t>
      </w:r>
      <w:r w:rsidR="003A4CA3" w:rsidRPr="00AB7239">
        <w:t>i</w:t>
      </w:r>
      <w:r w:rsidR="003A4CA3">
        <w:t>nimes</w:t>
      </w:r>
      <w:r w:rsidR="003A4CA3" w:rsidRPr="00AB7239">
        <w:t>tele</w:t>
      </w:r>
      <w:r w:rsidRPr="00AB7239">
        <w:t xml:space="preserve">, kes soovivad tegeleda agregeerimisega. Samuti kaasnevad uued ärivõimalused info- ja kommunikatsioonitehnoloogia sektorile, </w:t>
      </w:r>
      <w:r w:rsidR="0061651D">
        <w:t>kes saa</w:t>
      </w:r>
      <w:r w:rsidR="00F61382">
        <w:t>b</w:t>
      </w:r>
      <w:r w:rsidR="0061651D">
        <w:t xml:space="preserve"> </w:t>
      </w:r>
      <w:r w:rsidR="0061651D" w:rsidRPr="00AB7239">
        <w:t>töötad</w:t>
      </w:r>
      <w:r w:rsidR="0061651D">
        <w:t>a</w:t>
      </w:r>
      <w:r w:rsidR="0061651D" w:rsidRPr="00AB7239">
        <w:t xml:space="preserve"> </w:t>
      </w:r>
      <w:r w:rsidRPr="00AB7239">
        <w:t xml:space="preserve">välja lahendusi andmete analüüsimiseks ja tarbimist mõjutavate otsuste tegemiseks ning operatiivseks </w:t>
      </w:r>
      <w:r w:rsidR="0061651D">
        <w:t>infoedastu</w:t>
      </w:r>
      <w:r w:rsidR="0061651D" w:rsidRPr="00AB7239">
        <w:t>seks</w:t>
      </w:r>
      <w:r w:rsidRPr="00AB7239">
        <w:t>. Tarbijatel on võimalik teenida tulu</w:t>
      </w:r>
      <w:ins w:id="1300" w:author="Inge Mehide" w:date="2024-09-27T12:50:00Z">
        <w:r w:rsidR="001B22E7">
          <w:t>, täites</w:t>
        </w:r>
      </w:ins>
      <w:r w:rsidRPr="00AB7239">
        <w:t xml:space="preserve"> </w:t>
      </w:r>
      <w:proofErr w:type="spellStart"/>
      <w:r w:rsidRPr="00AB7239">
        <w:t>agregaatoriga</w:t>
      </w:r>
      <w:proofErr w:type="spellEnd"/>
      <w:r w:rsidRPr="00AB7239">
        <w:t xml:space="preserve"> sõlmitud kokkulep</w:t>
      </w:r>
      <w:del w:id="1301" w:author="Inge Mehide" w:date="2024-09-27T12:50:00Z">
        <w:r w:rsidRPr="00AB7239" w:rsidDel="001B22E7">
          <w:delText>p</w:delText>
        </w:r>
      </w:del>
      <w:r w:rsidRPr="00AB7239">
        <w:t>e</w:t>
      </w:r>
      <w:ins w:id="1302" w:author="Inge Mehide" w:date="2024-09-27T12:50:00Z">
        <w:r w:rsidR="001B22E7">
          <w:t>t</w:t>
        </w:r>
      </w:ins>
      <w:del w:id="1303" w:author="Inge Mehide" w:date="2024-09-27T12:50:00Z">
        <w:r w:rsidRPr="00AB7239" w:rsidDel="001B22E7">
          <w:delText xml:space="preserve"> täitmise kaudu</w:delText>
        </w:r>
      </w:del>
      <w:r w:rsidRPr="00AB7239">
        <w:t xml:space="preserve">, mille </w:t>
      </w:r>
      <w:r w:rsidR="0061651D">
        <w:t>alusel</w:t>
      </w:r>
      <w:r w:rsidR="0061651D" w:rsidRPr="00AB7239">
        <w:t xml:space="preserve"> </w:t>
      </w:r>
      <w:r w:rsidRPr="00AB7239">
        <w:t xml:space="preserve">vähendab tarbija teatud </w:t>
      </w:r>
      <w:r w:rsidR="0061651D">
        <w:t>aega</w:t>
      </w:r>
      <w:r w:rsidR="0061651D" w:rsidRPr="00AB7239">
        <w:t xml:space="preserve">del </w:t>
      </w:r>
      <w:r w:rsidRPr="00AB7239">
        <w:t>elektrienergia tarbimist</w:t>
      </w:r>
      <w:r w:rsidR="008F5386">
        <w:t>.</w:t>
      </w:r>
    </w:p>
    <w:p w14:paraId="35B02FAB" w14:textId="77777777" w:rsidR="00466E44" w:rsidRPr="00AB7239" w:rsidRDefault="00466E44" w:rsidP="005A18D1"/>
    <w:p w14:paraId="313836AD" w14:textId="574783F1" w:rsidR="005A18D1" w:rsidRPr="00AB7239" w:rsidRDefault="00466E44" w:rsidP="00E45587">
      <w:r w:rsidRPr="00AB7239">
        <w:t>Tarbimiskaja</w:t>
      </w:r>
      <w:r w:rsidR="00BC19EF">
        <w:t xml:space="preserve"> täpsemad nõuded sätestatakse elektrituru toimimise võrgueeskirjas ja</w:t>
      </w:r>
      <w:r w:rsidRPr="00AB7239">
        <w:t xml:space="preserve"> osalemise tingimused töötab välja  süsteemihaldur (Elering), mis tähendab tõenäoliselt </w:t>
      </w:r>
      <w:del w:id="1304" w:author="Inge Mehide" w:date="2024-09-27T12:51:00Z">
        <w:r w:rsidRPr="00AB7239" w:rsidDel="001B22E7">
          <w:delText xml:space="preserve">vajadust </w:delText>
        </w:r>
      </w:del>
      <w:r w:rsidRPr="00AB7239">
        <w:t>Eleringil</w:t>
      </w:r>
      <w:ins w:id="1305" w:author="Inge Mehide" w:date="2024-09-27T12:51:00Z">
        <w:r w:rsidR="001B22E7">
          <w:t>e</w:t>
        </w:r>
        <w:r w:rsidR="001B22E7" w:rsidRPr="001B22E7">
          <w:t xml:space="preserve"> </w:t>
        </w:r>
        <w:r w:rsidR="001B22E7" w:rsidRPr="00AB7239">
          <w:t>vajadust</w:t>
        </w:r>
      </w:ins>
      <w:r w:rsidRPr="00AB7239">
        <w:t xml:space="preserve"> võtta tööle </w:t>
      </w:r>
      <w:r w:rsidR="0061651D">
        <w:t>uusi</w:t>
      </w:r>
      <w:r w:rsidR="0061651D" w:rsidRPr="00AB7239">
        <w:t xml:space="preserve"> </w:t>
      </w:r>
      <w:r w:rsidR="0061651D">
        <w:t>spetsialiste</w:t>
      </w:r>
      <w:r w:rsidR="0061651D" w:rsidRPr="00AB7239">
        <w:t xml:space="preserve"> </w:t>
      </w:r>
      <w:r w:rsidRPr="00AB7239">
        <w:t xml:space="preserve">ja </w:t>
      </w:r>
      <w:del w:id="1306" w:author="Inge Mehide" w:date="2024-09-27T12:51:00Z">
        <w:r w:rsidR="0061651D" w:rsidRPr="00AB7239" w:rsidDel="001B22E7">
          <w:delText>te</w:delText>
        </w:r>
        <w:r w:rsidR="0061651D" w:rsidDel="001B22E7">
          <w:delText>h</w:delText>
        </w:r>
        <w:r w:rsidR="0061651D" w:rsidRPr="00AB7239" w:rsidDel="001B22E7">
          <w:delText xml:space="preserve">a </w:delText>
        </w:r>
      </w:del>
      <w:ins w:id="1307" w:author="Inge Mehide" w:date="2024-09-27T12:51:00Z">
        <w:r w:rsidR="001B22E7">
          <w:t>arendada</w:t>
        </w:r>
        <w:r w:rsidR="001B22E7" w:rsidRPr="00AB7239">
          <w:t xml:space="preserve"> </w:t>
        </w:r>
      </w:ins>
      <w:r w:rsidRPr="00AB7239">
        <w:t>and</w:t>
      </w:r>
      <w:ins w:id="1308" w:author="Inge Mehide" w:date="2024-09-27T12:51:00Z">
        <w:r w:rsidR="001B22E7">
          <w:t>m</w:t>
        </w:r>
      </w:ins>
      <w:r w:rsidRPr="00AB7239">
        <w:t>evahetusplatvormi</w:t>
      </w:r>
      <w:del w:id="1309" w:author="Inge Mehide" w:date="2024-09-27T12:51:00Z">
        <w:r w:rsidRPr="00AB7239" w:rsidDel="001B22E7">
          <w:delText xml:space="preserve"> arendusi</w:delText>
        </w:r>
      </w:del>
      <w:r w:rsidRPr="00AB7239">
        <w:t>.</w:t>
      </w:r>
      <w:r w:rsidR="00C11682">
        <w:t xml:space="preserve"> Konkreets</w:t>
      </w:r>
      <w:del w:id="1310" w:author="Inge Mehide" w:date="2024-09-27T12:52:00Z">
        <w:r w:rsidR="00C11682" w:rsidDel="001B22E7">
          <w:delText>i</w:delText>
        </w:r>
      </w:del>
      <w:r w:rsidR="00C11682">
        <w:t>e</w:t>
      </w:r>
      <w:ins w:id="1311" w:author="Inge Mehide" w:date="2024-09-27T12:52:00Z">
        <w:r w:rsidR="001B22E7">
          <w:t>i</w:t>
        </w:r>
      </w:ins>
      <w:r w:rsidR="00C11682">
        <w:t xml:space="preserve">d kulusid on </w:t>
      </w:r>
      <w:del w:id="1312" w:author="Inge Mehide" w:date="2024-09-27T12:52:00Z">
        <w:r w:rsidR="00C11682" w:rsidDel="001B22E7">
          <w:delText xml:space="preserve">täna </w:delText>
        </w:r>
      </w:del>
      <w:ins w:id="1313" w:author="Inge Mehide" w:date="2024-09-27T12:52:00Z">
        <w:r w:rsidR="001B22E7">
          <w:t xml:space="preserve">praegu </w:t>
        </w:r>
      </w:ins>
      <w:r w:rsidR="00C11682">
        <w:t xml:space="preserve">võimatu </w:t>
      </w:r>
      <w:del w:id="1314" w:author="Inge Mehide" w:date="2024-09-27T12:54:00Z">
        <w:r w:rsidR="00C11682" w:rsidDel="001B22E7">
          <w:delText>öelda</w:delText>
        </w:r>
      </w:del>
      <w:ins w:id="1315" w:author="Inge Mehide" w:date="2024-09-27T12:54:00Z">
        <w:r w:rsidR="001B22E7">
          <w:t>nimetada</w:t>
        </w:r>
      </w:ins>
      <w:r w:rsidR="00C11682">
        <w:t xml:space="preserve">, kuna vajalikud arendused </w:t>
      </w:r>
      <w:del w:id="1316" w:author="Inge Mehide" w:date="2024-09-27T12:55:00Z">
        <w:r w:rsidR="00C11682" w:rsidDel="001B22E7">
          <w:delText>on plaanis teostada</w:delText>
        </w:r>
      </w:del>
      <w:ins w:id="1317" w:author="Inge Mehide" w:date="2024-09-27T12:55:00Z">
        <w:r w:rsidR="001B22E7">
          <w:t>plaanitakse teha</w:t>
        </w:r>
      </w:ins>
      <w:r w:rsidR="00C11682">
        <w:t xml:space="preserve"> koos muude vajaminevate arendustega, näiteks selleks, et rakendada </w:t>
      </w:r>
      <w:del w:id="1318" w:author="Inge Mehide" w:date="2024-09-27T12:55:00Z">
        <w:r w:rsidR="00C11682" w:rsidDel="001B22E7">
          <w:delText xml:space="preserve">täna </w:delText>
        </w:r>
      </w:del>
      <w:ins w:id="1319" w:author="Inge Mehide" w:date="2024-09-27T12:55:00Z">
        <w:r w:rsidR="001B22E7">
          <w:t xml:space="preserve">praegu </w:t>
        </w:r>
      </w:ins>
      <w:r w:rsidR="00C11682">
        <w:t>välja</w:t>
      </w:r>
      <w:del w:id="1320" w:author="Inge Mehide" w:date="2024-09-27T12:56:00Z">
        <w:r w:rsidR="00C11682" w:rsidDel="001B22E7">
          <w:delText xml:space="preserve"> </w:delText>
        </w:r>
      </w:del>
      <w:r w:rsidR="00C11682">
        <w:t>töötatavat tarbimi</w:t>
      </w:r>
      <w:r w:rsidR="00E45587">
        <w:t>skaja</w:t>
      </w:r>
      <w:r w:rsidR="00C11682">
        <w:t xml:space="preserve"> võrgueeskirja</w:t>
      </w:r>
      <w:r w:rsidR="00E45587">
        <w:rPr>
          <w:rStyle w:val="Allmrkuseviide"/>
        </w:rPr>
        <w:footnoteReference w:id="26"/>
      </w:r>
      <w:r w:rsidR="00DD542E">
        <w:t>.</w:t>
      </w:r>
      <w:r w:rsidR="00E45587">
        <w:t xml:space="preserve"> Sellegipoolest</w:t>
      </w:r>
      <w:ins w:id="1325" w:author="Inge Mehide" w:date="2024-09-27T12:56:00Z">
        <w:r w:rsidR="001B22E7">
          <w:t xml:space="preserve"> saab</w:t>
        </w:r>
      </w:ins>
      <w:del w:id="1326" w:author="Inge Mehide" w:date="2024-09-27T12:56:00Z">
        <w:r w:rsidR="00E45587" w:rsidDel="001B22E7">
          <w:delText>, toetus</w:delText>
        </w:r>
      </w:del>
      <w:r w:rsidR="00E45587">
        <w:t xml:space="preserve"> eelnevalt viidatud materjalidele ja uuringutele </w:t>
      </w:r>
      <w:ins w:id="1327" w:author="Inge Mehide" w:date="2024-09-27T12:57:00Z">
        <w:r w:rsidR="001B22E7">
          <w:t xml:space="preserve">toetudes </w:t>
        </w:r>
      </w:ins>
      <w:r w:rsidR="00E45587">
        <w:t>ning tarbimiskaja olemuse</w:t>
      </w:r>
      <w:del w:id="1328" w:author="Inge Mehide" w:date="2024-09-27T12:57:00Z">
        <w:r w:rsidR="00E45587" w:rsidDel="001B22E7">
          <w:delText>le,</w:delText>
        </w:r>
      </w:del>
      <w:r w:rsidR="00E45587">
        <w:t xml:space="preserve"> </w:t>
      </w:r>
      <w:ins w:id="1329" w:author="Inge Mehide" w:date="2024-09-27T12:58:00Z">
        <w:r w:rsidR="001B22E7">
          <w:t xml:space="preserve">järgi </w:t>
        </w:r>
      </w:ins>
      <w:del w:id="1330" w:author="Inge Mehide" w:date="2024-09-27T12:58:00Z">
        <w:r w:rsidR="00E45587" w:rsidDel="001B22E7">
          <w:delText xml:space="preserve">saab </w:delText>
        </w:r>
      </w:del>
      <w:r w:rsidR="00E45587">
        <w:t>kindlalt öelda, et kaasnev</w:t>
      </w:r>
      <w:del w:id="1331" w:author="Inge Mehide" w:date="2024-09-27T12:58:00Z">
        <w:r w:rsidR="00E45587" w:rsidDel="001B22E7">
          <w:delText>ad</w:delText>
        </w:r>
      </w:del>
      <w:r w:rsidR="00E45587">
        <w:t xml:space="preserve"> kasu</w:t>
      </w:r>
      <w:del w:id="1332" w:author="Inge Mehide" w:date="2024-09-27T12:58:00Z">
        <w:r w:rsidR="00E45587" w:rsidDel="001B22E7">
          <w:delText>d</w:delText>
        </w:r>
      </w:del>
      <w:r w:rsidR="00E45587">
        <w:t xml:space="preserve"> ületa</w:t>
      </w:r>
      <w:ins w:id="1333" w:author="Inge Mehide" w:date="2024-09-27T12:58:00Z">
        <w:r w:rsidR="001B22E7">
          <w:t>b</w:t>
        </w:r>
      </w:ins>
      <w:del w:id="1334" w:author="Inge Mehide" w:date="2024-09-27T12:58:00Z">
        <w:r w:rsidR="00E45587" w:rsidDel="001B22E7">
          <w:delText>vad</w:delText>
        </w:r>
      </w:del>
      <w:r w:rsidR="00E45587">
        <w:t xml:space="preserve"> kordades vajalikke kulu</w:t>
      </w:r>
      <w:ins w:id="1335" w:author="Inge Mehide" w:date="2024-09-27T12:58:00Z">
        <w:r w:rsidR="001B22E7">
          <w:t>tusi</w:t>
        </w:r>
      </w:ins>
      <w:del w:id="1336" w:author="Inge Mehide" w:date="2024-09-27T12:58:00Z">
        <w:r w:rsidR="00E45587" w:rsidDel="001B22E7">
          <w:delText>sid</w:delText>
        </w:r>
      </w:del>
      <w:r w:rsidR="00E45587">
        <w:t>.</w:t>
      </w:r>
      <w:r w:rsidR="00DD542E">
        <w:t xml:space="preserve"> Andmevahetusplatvormi uuendamise kulud kaetakse põhivõrguettevõtja võrgutasust vastavalt </w:t>
      </w:r>
      <w:proofErr w:type="spellStart"/>
      <w:r w:rsidR="00DD542E">
        <w:t>ELTS</w:t>
      </w:r>
      <w:ins w:id="1337" w:author="Inge Mehide" w:date="2024-09-27T12:59:00Z">
        <w:r w:rsidR="001B22E7">
          <w:t>-i</w:t>
        </w:r>
      </w:ins>
      <w:proofErr w:type="spellEnd"/>
      <w:r w:rsidR="00DD542E">
        <w:t xml:space="preserve"> § 71 lõikele 8.</w:t>
      </w:r>
    </w:p>
    <w:p w14:paraId="276273F7" w14:textId="68653162" w:rsidR="005A18D1" w:rsidRPr="00AB7239" w:rsidRDefault="005A18D1" w:rsidP="005A18D1"/>
    <w:p w14:paraId="0707A134" w14:textId="77777777" w:rsidR="005A18D1" w:rsidRPr="00AB7239" w:rsidRDefault="005A18D1" w:rsidP="005A18D1">
      <w:pPr>
        <w:rPr>
          <w:u w:val="single"/>
        </w:rPr>
      </w:pPr>
      <w:r w:rsidRPr="00AB7239">
        <w:rPr>
          <w:u w:val="single"/>
        </w:rPr>
        <w:t xml:space="preserve">Mõju elu- ja looduskeskkonnale </w:t>
      </w:r>
    </w:p>
    <w:p w14:paraId="4ABFEC88" w14:textId="77777777" w:rsidR="005A18D1" w:rsidRPr="00AB7239" w:rsidRDefault="005A18D1" w:rsidP="005A18D1"/>
    <w:p w14:paraId="3FE1F06D" w14:textId="592FFAF3" w:rsidR="005A18D1" w:rsidRPr="00AB7239" w:rsidRDefault="005A18D1" w:rsidP="005A18D1">
      <w:r w:rsidRPr="00AB7239">
        <w:t>Eelnõu</w:t>
      </w:r>
      <w:r w:rsidR="0061651D">
        <w:t>l</w:t>
      </w:r>
      <w:r w:rsidRPr="00AB7239">
        <w:t xml:space="preserve"> </w:t>
      </w:r>
      <w:r w:rsidR="0061651D">
        <w:t>on</w:t>
      </w:r>
      <w:r w:rsidR="0061651D" w:rsidRPr="00AB7239">
        <w:t xml:space="preserve"> </w:t>
      </w:r>
      <w:r w:rsidRPr="00AB7239">
        <w:t xml:space="preserve">elu- ja looduskeskkonnale </w:t>
      </w:r>
      <w:r w:rsidR="0061651D" w:rsidRPr="00AB7239">
        <w:t>positiiv</w:t>
      </w:r>
      <w:r w:rsidR="0061651D">
        <w:t>ne</w:t>
      </w:r>
      <w:r w:rsidR="0061651D" w:rsidRPr="00AB7239">
        <w:t xml:space="preserve"> </w:t>
      </w:r>
      <w:r w:rsidRPr="00AB7239">
        <w:t xml:space="preserve">mõju. </w:t>
      </w:r>
      <w:r w:rsidR="00E41FA9" w:rsidRPr="00AB7239">
        <w:t>Tarbimiskaja potentsiaali kasutuselevõtt vähendab</w:t>
      </w:r>
      <w:r w:rsidRPr="00AB7239">
        <w:t xml:space="preserve"> CO</w:t>
      </w:r>
      <w:r w:rsidRPr="00AB7239">
        <w:rPr>
          <w:vertAlign w:val="subscript"/>
        </w:rPr>
        <w:t>2</w:t>
      </w:r>
      <w:r w:rsidR="0061651D">
        <w:t xml:space="preserve"> </w:t>
      </w:r>
      <w:r w:rsidRPr="00AB7239">
        <w:t>heidet</w:t>
      </w:r>
      <w:r w:rsidR="00E41FA9" w:rsidRPr="00AB7239">
        <w:t xml:space="preserve"> ehk mõjub </w:t>
      </w:r>
      <w:del w:id="1338" w:author="Inge Mehide" w:date="2024-09-27T13:02:00Z">
        <w:r w:rsidR="00E41FA9" w:rsidRPr="00AB7239" w:rsidDel="000C1F72">
          <w:delText>positiivselt</w:delText>
        </w:r>
      </w:del>
      <w:del w:id="1339" w:author="Inge Mehide" w:date="2024-09-30T12:12:00Z">
        <w:r w:rsidR="00E41FA9" w:rsidRPr="00AB7239" w:rsidDel="00104B20">
          <w:delText xml:space="preserve"> </w:delText>
        </w:r>
      </w:del>
      <w:ins w:id="1340" w:author="Inge Mehide" w:date="2024-09-27T17:03:00Z">
        <w:r w:rsidR="00FC2345">
          <w:t xml:space="preserve">soodsalt </w:t>
        </w:r>
      </w:ins>
      <w:r w:rsidR="00E41FA9" w:rsidRPr="00AB7239">
        <w:t xml:space="preserve">välisõhu kvaliteedile. Samuti väheneb vajadus toota tiputundidel elektrit </w:t>
      </w:r>
      <w:r w:rsidR="0061651D">
        <w:t xml:space="preserve">sellistest </w:t>
      </w:r>
      <w:r w:rsidR="00E41FA9" w:rsidRPr="00AB7239">
        <w:t xml:space="preserve">fossiilsetest ressurssidest </w:t>
      </w:r>
      <w:r w:rsidR="0061651D" w:rsidRPr="00AB7239">
        <w:t>n</w:t>
      </w:r>
      <w:r w:rsidR="0061651D">
        <w:t>agu</w:t>
      </w:r>
      <w:r w:rsidR="0061651D" w:rsidRPr="00AB7239">
        <w:t xml:space="preserve"> </w:t>
      </w:r>
      <w:r w:rsidR="00E41FA9" w:rsidRPr="00AB7239">
        <w:t>maagaas ja põlevkivi</w:t>
      </w:r>
      <w:r w:rsidRPr="00AB7239">
        <w:t xml:space="preserve">. </w:t>
      </w:r>
    </w:p>
    <w:p w14:paraId="59D16953" w14:textId="77777777" w:rsidR="005A18D1" w:rsidRPr="00AB7239" w:rsidRDefault="005A18D1" w:rsidP="005A18D1">
      <w:r w:rsidRPr="00AB7239">
        <w:t xml:space="preserve"> </w:t>
      </w:r>
    </w:p>
    <w:p w14:paraId="51C28C4A" w14:textId="77777777" w:rsidR="005A18D1" w:rsidRPr="00AB7239" w:rsidRDefault="005A18D1" w:rsidP="005A18D1">
      <w:pPr>
        <w:rPr>
          <w:u w:val="single"/>
        </w:rPr>
      </w:pPr>
      <w:r w:rsidRPr="00AB7239">
        <w:rPr>
          <w:u w:val="single"/>
        </w:rPr>
        <w:t xml:space="preserve">Mõju regionaalarengule </w:t>
      </w:r>
    </w:p>
    <w:p w14:paraId="2F8CC561" w14:textId="77777777" w:rsidR="005A18D1" w:rsidRPr="00AB7239" w:rsidRDefault="005A18D1" w:rsidP="005A18D1"/>
    <w:p w14:paraId="467CF38E" w14:textId="109DAB0D" w:rsidR="005A18D1" w:rsidRPr="00AB7239" w:rsidRDefault="005A18D1" w:rsidP="005A18D1">
      <w:r w:rsidRPr="00AB7239">
        <w:t xml:space="preserve">Eelnõu toetab kõigi Eesti piirkondade jätkusuutlikku arengut, kuivõrd </w:t>
      </w:r>
      <w:r w:rsidR="00E41FA9" w:rsidRPr="00AB7239">
        <w:t>tarbimiskaja kasutuselevõtt</w:t>
      </w:r>
      <w:r w:rsidRPr="00AB7239">
        <w:t xml:space="preserve"> ei ole seotud konkreetse piirkonnaga. Eelnõu </w:t>
      </w:r>
      <w:r w:rsidR="0061651D" w:rsidRPr="00AB7239">
        <w:t>eesmär</w:t>
      </w:r>
      <w:r w:rsidR="0061651D">
        <w:t>k</w:t>
      </w:r>
      <w:r w:rsidR="0061651D" w:rsidRPr="00AB7239">
        <w:t xml:space="preserve"> </w:t>
      </w:r>
      <w:r w:rsidRPr="00AB7239">
        <w:t>on kaasata võimalikult palju turuosalisi, s</w:t>
      </w:r>
      <w:ins w:id="1341" w:author="Inge Mehide" w:date="2024-09-27T13:04:00Z">
        <w:r w:rsidR="000C1F72">
          <w:t>eal</w:t>
        </w:r>
      </w:ins>
      <w:r w:rsidRPr="00AB7239">
        <w:t>h</w:t>
      </w:r>
      <w:ins w:id="1342" w:author="Inge Mehide" w:date="2024-09-27T13:04:00Z">
        <w:r w:rsidR="000C1F72">
          <w:t>ulgas</w:t>
        </w:r>
      </w:ins>
      <w:r w:rsidRPr="00AB7239">
        <w:t xml:space="preserve"> elektrienergia lõpptarbijaid igas piirkonnas.  </w:t>
      </w:r>
    </w:p>
    <w:p w14:paraId="5AB36E92" w14:textId="5515E340" w:rsidR="005A18D1" w:rsidRPr="00AB7239" w:rsidRDefault="005A18D1" w:rsidP="005A18D1"/>
    <w:p w14:paraId="30A5BB72" w14:textId="6AD053E1" w:rsidR="005A18D1" w:rsidRPr="00AB7239" w:rsidRDefault="005A18D1" w:rsidP="005A18D1">
      <w:r w:rsidRPr="00AB7239">
        <w:t xml:space="preserve">Eelnõu mõjul tekivad </w:t>
      </w:r>
      <w:r w:rsidR="0061651D" w:rsidRPr="00AB7239">
        <w:t>i</w:t>
      </w:r>
      <w:r w:rsidR="0061651D">
        <w:t>nimes</w:t>
      </w:r>
      <w:r w:rsidR="0061651D" w:rsidRPr="00AB7239">
        <w:t xml:space="preserve">tele </w:t>
      </w:r>
      <w:r w:rsidRPr="00AB7239">
        <w:t>võimalused arendada äritegevust, s</w:t>
      </w:r>
      <w:ins w:id="1343" w:author="Inge Mehide" w:date="2024-09-27T13:06:00Z">
        <w:r w:rsidR="000C1F72">
          <w:t>eal</w:t>
        </w:r>
      </w:ins>
      <w:r w:rsidRPr="00AB7239">
        <w:t>h</w:t>
      </w:r>
      <w:ins w:id="1344" w:author="Inge Mehide" w:date="2024-09-27T13:06:00Z">
        <w:r w:rsidR="000C1F72">
          <w:t>ulgas</w:t>
        </w:r>
      </w:ins>
      <w:r w:rsidRPr="00AB7239">
        <w:t xml:space="preserve"> on eelis </w:t>
      </w:r>
      <w:r w:rsidR="0061651D">
        <w:t>nendel</w:t>
      </w:r>
      <w:r w:rsidRPr="00AB7239">
        <w:t xml:space="preserve">, </w:t>
      </w:r>
      <w:r w:rsidR="0061651D" w:rsidRPr="00AB7239">
        <w:t>ke</w:t>
      </w:r>
      <w:r w:rsidR="0061651D">
        <w:t>llel</w:t>
      </w:r>
      <w:r w:rsidR="0061651D" w:rsidRPr="00AB7239">
        <w:t xml:space="preserve"> </w:t>
      </w:r>
      <w:r w:rsidRPr="00AB7239">
        <w:t>o</w:t>
      </w:r>
      <w:r w:rsidR="0061651D">
        <w:t>n</w:t>
      </w:r>
      <w:r w:rsidRPr="00AB7239">
        <w:t xml:space="preserve"> </w:t>
      </w:r>
      <w:r w:rsidR="0061651D" w:rsidRPr="00AB7239">
        <w:t>teadmis</w:t>
      </w:r>
      <w:r w:rsidR="0061651D">
        <w:t>ed</w:t>
      </w:r>
      <w:r w:rsidR="0061651D" w:rsidRPr="00AB7239">
        <w:t xml:space="preserve"> </w:t>
      </w:r>
      <w:r w:rsidRPr="00AB7239">
        <w:t>energeetikast.</w:t>
      </w:r>
      <w:r w:rsidR="006D6D21" w:rsidRPr="00AB7239">
        <w:t xml:space="preserve"> </w:t>
      </w:r>
      <w:ins w:id="1345" w:author="Inge Mehide" w:date="2024-09-27T13:12:00Z">
        <w:r w:rsidR="00D659FE">
          <w:t>Äritegevust</w:t>
        </w:r>
      </w:ins>
      <w:ins w:id="1346" w:author="Inge Mehide" w:date="2024-09-27T13:11:00Z">
        <w:r w:rsidR="00D659FE">
          <w:t xml:space="preserve"> </w:t>
        </w:r>
      </w:ins>
      <w:ins w:id="1347" w:author="Inge Mehide" w:date="2024-09-27T13:13:00Z">
        <w:r w:rsidR="00D659FE">
          <w:t>arendades</w:t>
        </w:r>
      </w:ins>
      <w:ins w:id="1348" w:author="Inge Mehide" w:date="2024-09-27T13:11:00Z">
        <w:r w:rsidR="00D659FE">
          <w:t xml:space="preserve"> on</w:t>
        </w:r>
      </w:ins>
      <w:ins w:id="1349" w:author="Inge Mehide" w:date="2024-09-27T13:08:00Z">
        <w:r w:rsidR="000C1F72">
          <w:t xml:space="preserve"> võimal</w:t>
        </w:r>
      </w:ins>
      <w:ins w:id="1350" w:author="Inge Mehide" w:date="2024-09-27T13:11:00Z">
        <w:r w:rsidR="00D659FE">
          <w:t>ik</w:t>
        </w:r>
      </w:ins>
      <w:ins w:id="1351" w:author="Inge Mehide" w:date="2024-09-27T13:10:00Z">
        <w:r w:rsidR="00D659FE">
          <w:t xml:space="preserve"> </w:t>
        </w:r>
      </w:ins>
      <w:commentRangeStart w:id="1352"/>
      <w:del w:id="1353" w:author="Inge Mehide" w:date="2024-09-27T13:08:00Z">
        <w:r w:rsidR="0061651D" w:rsidDel="000C1F72">
          <w:delText>Selle</w:delText>
        </w:r>
        <w:r w:rsidR="0061651D" w:rsidRPr="00AB7239" w:rsidDel="000C1F72">
          <w:delText xml:space="preserve">st </w:delText>
        </w:r>
        <w:r w:rsidR="006D6D21" w:rsidRPr="00AB7239" w:rsidDel="000C1F72">
          <w:delText>tulenevalt kaasneb e</w:delText>
        </w:r>
        <w:r w:rsidRPr="00AB7239" w:rsidDel="000C1F72">
          <w:delText xml:space="preserve">elnõuga võimalus </w:delText>
        </w:r>
      </w:del>
      <w:r w:rsidRPr="00AB7239">
        <w:t xml:space="preserve">pakkuda tööd </w:t>
      </w:r>
      <w:r w:rsidR="0061651D" w:rsidRPr="00AB7239">
        <w:t>i</w:t>
      </w:r>
      <w:r w:rsidR="0061651D">
        <w:t>nimes</w:t>
      </w:r>
      <w:r w:rsidR="0061651D" w:rsidRPr="00AB7239">
        <w:t>tele</w:t>
      </w:r>
      <w:r w:rsidRPr="00AB7239">
        <w:t>,</w:t>
      </w:r>
      <w:commentRangeEnd w:id="1352"/>
      <w:r w:rsidR="00510E06">
        <w:rPr>
          <w:rStyle w:val="Kommentaariviide"/>
          <w:rFonts w:asciiTheme="minorHAnsi" w:hAnsiTheme="minorHAnsi"/>
        </w:rPr>
        <w:commentReference w:id="1352"/>
      </w:r>
      <w:r w:rsidRPr="00AB7239">
        <w:t xml:space="preserve"> kes ei saa jätkata ettevõtmistes, mis on seotud keskkonnakahjulike tehnoloogiate </w:t>
      </w:r>
      <w:r w:rsidR="0061651D">
        <w:t>abil</w:t>
      </w:r>
      <w:r w:rsidR="0061651D" w:rsidRPr="00AB7239">
        <w:t xml:space="preserve"> </w:t>
      </w:r>
      <w:r w:rsidRPr="00AB7239">
        <w:t xml:space="preserve">elektrienergia tootmisega. </w:t>
      </w:r>
    </w:p>
    <w:p w14:paraId="6114C72C" w14:textId="77777777" w:rsidR="005A18D1" w:rsidRPr="00AB7239" w:rsidRDefault="005A18D1" w:rsidP="005A18D1">
      <w:r w:rsidRPr="00AB7239">
        <w:t xml:space="preserve"> </w:t>
      </w:r>
    </w:p>
    <w:p w14:paraId="7529DD1D" w14:textId="77777777" w:rsidR="005A18D1" w:rsidRPr="00AB7239" w:rsidRDefault="005A18D1" w:rsidP="005A18D1">
      <w:pPr>
        <w:rPr>
          <w:u w:val="single"/>
        </w:rPr>
      </w:pPr>
      <w:r w:rsidRPr="00AB7239">
        <w:rPr>
          <w:u w:val="single"/>
        </w:rPr>
        <w:t xml:space="preserve">Mõju riigiasutuste ja kohaliku omavalitsuse korraldusele </w:t>
      </w:r>
    </w:p>
    <w:p w14:paraId="6214A495" w14:textId="77777777" w:rsidR="005A18D1" w:rsidRPr="00AB7239" w:rsidRDefault="005A18D1" w:rsidP="005A18D1"/>
    <w:p w14:paraId="75515DE2" w14:textId="6CD15516" w:rsidR="005A18D1" w:rsidRPr="00AB7239" w:rsidRDefault="002D3C87" w:rsidP="005A18D1">
      <w:r>
        <w:t>Lisa</w:t>
      </w:r>
      <w:r w:rsidR="00E41FA9" w:rsidRPr="00AB7239">
        <w:t>kohustus, mi</w:t>
      </w:r>
      <w:ins w:id="1354" w:author="Inge Mehide" w:date="2024-09-27T13:14:00Z">
        <w:r w:rsidR="00D659FE">
          <w:t>lle</w:t>
        </w:r>
      </w:ins>
      <w:del w:id="1355" w:author="Inge Mehide" w:date="2024-09-27T13:14:00Z">
        <w:r w:rsidR="00E41FA9" w:rsidRPr="00AB7239" w:rsidDel="00D659FE">
          <w:delText>s</w:delText>
        </w:r>
      </w:del>
      <w:r w:rsidR="00E41FA9" w:rsidRPr="00AB7239">
        <w:t xml:space="preserve"> eelnõu </w:t>
      </w:r>
      <w:r w:rsidR="005A18D1" w:rsidRPr="00AB7239">
        <w:t xml:space="preserve">Konkurentsiametile kaasa </w:t>
      </w:r>
      <w:r w:rsidR="00E41FA9" w:rsidRPr="00AB7239">
        <w:t>toob</w:t>
      </w:r>
      <w:r>
        <w:t>,</w:t>
      </w:r>
      <w:r w:rsidR="00E41FA9" w:rsidRPr="00AB7239">
        <w:t xml:space="preserve"> on kohustus jälgida tarbimiskaja ja agregeerim</w:t>
      </w:r>
      <w:r>
        <w:t>is</w:t>
      </w:r>
      <w:r w:rsidR="00E41FA9" w:rsidRPr="00AB7239">
        <w:t xml:space="preserve">turu arengut ning </w:t>
      </w:r>
      <w:r w:rsidR="003573E8">
        <w:t>kooskõlastada</w:t>
      </w:r>
      <w:r w:rsidR="00E41FA9" w:rsidRPr="00AB7239">
        <w:t xml:space="preserve"> tarbimiskajas osalemise </w:t>
      </w:r>
      <w:r w:rsidRPr="00AB7239">
        <w:t>tingimus</w:t>
      </w:r>
      <w:r w:rsidR="003573E8">
        <w:t xml:space="preserve">ed </w:t>
      </w:r>
      <w:del w:id="1356" w:author="Inge Mehide" w:date="2024-09-27T13:15:00Z">
        <w:r w:rsidR="003573E8" w:rsidDel="00D659FE">
          <w:delText xml:space="preserve">ning </w:delText>
        </w:r>
      </w:del>
      <w:ins w:id="1357" w:author="Inge Mehide" w:date="2024-09-27T13:15:00Z">
        <w:r w:rsidR="00D659FE">
          <w:t xml:space="preserve">ja </w:t>
        </w:r>
      </w:ins>
      <w:r w:rsidR="003573E8">
        <w:t>võrguettevõtjate koostatavad metoodikad</w:t>
      </w:r>
      <w:r w:rsidR="00E41FA9" w:rsidRPr="00AB7239">
        <w:t>.</w:t>
      </w:r>
      <w:r w:rsidR="003573E8">
        <w:t xml:space="preserve"> Kuna eelnõuga eemaldatakse elektrituruseadusest kehtiv Konkurentsiameti kohustus töötada välja tarbimiskajas osalemise tingimused, </w:t>
      </w:r>
      <w:del w:id="1358" w:author="Inge Mehide" w:date="2024-09-27T13:16:00Z">
        <w:r w:rsidR="003573E8" w:rsidDel="00D659FE">
          <w:delText xml:space="preserve">siis </w:delText>
        </w:r>
      </w:del>
      <w:ins w:id="1359" w:author="Inge Mehide" w:date="2024-09-27T13:16:00Z">
        <w:r w:rsidR="00D659FE">
          <w:t xml:space="preserve">jääb </w:t>
        </w:r>
      </w:ins>
      <w:r w:rsidR="003573E8">
        <w:t xml:space="preserve">Konkurentsiameti töökoormus kokkuvõttes </w:t>
      </w:r>
      <w:del w:id="1360" w:author="Inge Mehide" w:date="2024-09-27T13:16:00Z">
        <w:r w:rsidR="003573E8" w:rsidDel="00D659FE">
          <w:delText xml:space="preserve">jääb </w:delText>
        </w:r>
      </w:del>
      <w:r w:rsidR="003573E8">
        <w:t>samaks.</w:t>
      </w:r>
    </w:p>
    <w:p w14:paraId="4D8BAD39" w14:textId="77777777" w:rsidR="005A18D1" w:rsidRPr="00AB7239" w:rsidRDefault="005A18D1" w:rsidP="005A18D1">
      <w:r w:rsidRPr="00AB7239">
        <w:t xml:space="preserve"> </w:t>
      </w:r>
    </w:p>
    <w:p w14:paraId="38C4C454" w14:textId="4E663A81" w:rsidR="00E41FA9" w:rsidRPr="00AB7239" w:rsidRDefault="005A18D1" w:rsidP="005A18D1">
      <w:pPr>
        <w:rPr>
          <w:u w:val="single"/>
        </w:rPr>
      </w:pPr>
      <w:r w:rsidRPr="00AB7239">
        <w:rPr>
          <w:u w:val="single"/>
        </w:rPr>
        <w:t>Muu otsene või kaudne mõju</w:t>
      </w:r>
    </w:p>
    <w:p w14:paraId="0ABEFFAF" w14:textId="77777777" w:rsidR="00E41FA9" w:rsidRPr="00AB7239" w:rsidRDefault="00E41FA9" w:rsidP="005A18D1">
      <w:pPr>
        <w:rPr>
          <w:u w:val="single"/>
        </w:rPr>
      </w:pPr>
    </w:p>
    <w:p w14:paraId="75ADB0F5" w14:textId="724EF514" w:rsidR="00E41FA9" w:rsidRPr="00AB7239" w:rsidRDefault="00E41FA9" w:rsidP="005A18D1">
      <w:r w:rsidRPr="00AB7239">
        <w:t>Muudatustel on kaudne mõju infotehnoloogia arengule, kuna tarbimiskaja potentsiaali kasutuselevõtt eeldab digisüsteemide rakendamist</w:t>
      </w:r>
      <w:r w:rsidR="002D3C87">
        <w:t>,</w:t>
      </w:r>
      <w:r w:rsidRPr="00AB7239">
        <w:t xml:space="preserve"> s</w:t>
      </w:r>
      <w:ins w:id="1361" w:author="Inge Mehide" w:date="2024-09-27T13:18:00Z">
        <w:r w:rsidR="00D659FE">
          <w:t>eal</w:t>
        </w:r>
      </w:ins>
      <w:r w:rsidRPr="00AB7239">
        <w:t>h</w:t>
      </w:r>
      <w:ins w:id="1362" w:author="Inge Mehide" w:date="2024-09-27T13:18:00Z">
        <w:r w:rsidR="00D659FE">
          <w:t>ulgas</w:t>
        </w:r>
      </w:ins>
      <w:r w:rsidRPr="00AB7239">
        <w:t xml:space="preserve"> Eleringi hallatava andmevahetusplatvormi täiendamist.</w:t>
      </w:r>
      <w:r w:rsidR="008F5386">
        <w:t xml:space="preserve"> Kuna andmevahetusplatvorm</w:t>
      </w:r>
      <w:ins w:id="1363" w:author="Inge Mehide" w:date="2024-09-27T13:19:00Z">
        <w:r w:rsidR="004E657E">
          <w:t>i</w:t>
        </w:r>
      </w:ins>
      <w:r w:rsidR="008F5386">
        <w:t xml:space="preserve"> </w:t>
      </w:r>
      <w:del w:id="1364" w:author="Inge Mehide" w:date="2024-09-27T13:19:00Z">
        <w:r w:rsidR="008F5386" w:rsidDel="004E657E">
          <w:delText xml:space="preserve">vajab </w:delText>
        </w:r>
      </w:del>
      <w:ins w:id="1365" w:author="Inge Mehide" w:date="2024-09-27T13:19:00Z">
        <w:r w:rsidR="004E657E">
          <w:t xml:space="preserve">tuleb </w:t>
        </w:r>
      </w:ins>
      <w:r w:rsidR="008F5386">
        <w:t>arenda</w:t>
      </w:r>
      <w:ins w:id="1366" w:author="Inge Mehide" w:date="2024-09-27T13:19:00Z">
        <w:r w:rsidR="004E657E">
          <w:t>da</w:t>
        </w:r>
      </w:ins>
      <w:del w:id="1367" w:author="Inge Mehide" w:date="2024-09-27T13:19:00Z">
        <w:r w:rsidR="008F5386" w:rsidDel="004E657E">
          <w:delText>mist</w:delText>
        </w:r>
      </w:del>
      <w:r w:rsidR="008F5386">
        <w:t xml:space="preserve"> </w:t>
      </w:r>
      <w:del w:id="1368" w:author="Inge Mehide" w:date="2024-09-27T13:19:00Z">
        <w:r w:rsidR="008F5386" w:rsidDel="00D659FE">
          <w:delText xml:space="preserve">tulenevalt </w:delText>
        </w:r>
      </w:del>
      <w:del w:id="1369" w:author="Inge Mehide" w:date="2024-09-27T13:21:00Z">
        <w:r w:rsidR="008F5386" w:rsidDel="004E657E">
          <w:delText>uute</w:delText>
        </w:r>
      </w:del>
      <w:del w:id="1370" w:author="Inge Mehide" w:date="2024-09-27T13:19:00Z">
        <w:r w:rsidR="008F5386" w:rsidDel="00D659FE">
          <w:delText>st</w:delText>
        </w:r>
      </w:del>
      <w:r w:rsidR="008F5386">
        <w:t xml:space="preserve"> </w:t>
      </w:r>
      <w:ins w:id="1371" w:author="Inge Mehide" w:date="2024-09-27T13:20:00Z">
        <w:r w:rsidR="004E657E">
          <w:t>elektrituru reformi</w:t>
        </w:r>
      </w:ins>
      <w:ins w:id="1372" w:author="Inge Mehide" w:date="2024-09-27T13:21:00Z">
        <w:r w:rsidR="004E657E">
          <w:t>st</w:t>
        </w:r>
      </w:ins>
      <w:ins w:id="1373" w:author="Inge Mehide" w:date="2024-09-27T13:20:00Z">
        <w:r w:rsidR="004E657E">
          <w:rPr>
            <w:rStyle w:val="Allmrkuseviide"/>
          </w:rPr>
          <w:footnoteReference w:id="27"/>
        </w:r>
        <w:r w:rsidR="004E657E">
          <w:t xml:space="preserve"> </w:t>
        </w:r>
      </w:ins>
      <w:ins w:id="1376" w:author="Inge Mehide" w:date="2024-09-27T13:21:00Z">
        <w:r w:rsidR="004E657E">
          <w:t xml:space="preserve">tingitud uute </w:t>
        </w:r>
      </w:ins>
      <w:r w:rsidR="008F5386">
        <w:t>nõuete</w:t>
      </w:r>
      <w:del w:id="1377" w:author="Inge Mehide" w:date="2024-09-27T13:19:00Z">
        <w:r w:rsidR="008F5386" w:rsidDel="00D659FE">
          <w:delText>s</w:delText>
        </w:r>
        <w:r w:rsidR="003D6737" w:rsidDel="00D659FE">
          <w:delText>t</w:delText>
        </w:r>
      </w:del>
      <w:ins w:id="1378" w:author="Inge Mehide" w:date="2024-09-27T13:19:00Z">
        <w:r w:rsidR="00D659FE">
          <w:t xml:space="preserve"> tõttu</w:t>
        </w:r>
      </w:ins>
      <w:r w:rsidR="003D6737">
        <w:t xml:space="preserve">, </w:t>
      </w:r>
      <w:del w:id="1379" w:author="Inge Mehide" w:date="2024-09-27T13:20:00Z">
        <w:r w:rsidR="003D6737" w:rsidDel="004E657E">
          <w:delText>mis tulenevad elektrituru reformist</w:delText>
        </w:r>
        <w:r w:rsidR="003D6737" w:rsidDel="004E657E">
          <w:rPr>
            <w:rStyle w:val="Allmrkuseviide"/>
          </w:rPr>
          <w:footnoteReference w:id="28"/>
        </w:r>
      </w:del>
      <w:del w:id="1382" w:author="Inge Mehide" w:date="2024-09-27T13:22:00Z">
        <w:r w:rsidR="00DD542E" w:rsidDel="004E657E">
          <w:delText xml:space="preserve"> </w:delText>
        </w:r>
        <w:r w:rsidR="003D6737" w:rsidDel="004E657E">
          <w:delText xml:space="preserve"> siis </w:delText>
        </w:r>
      </w:del>
      <w:r w:rsidR="003D6737">
        <w:t xml:space="preserve">saab täiendavad arendused teostada </w:t>
      </w:r>
      <w:ins w:id="1383" w:author="Inge Mehide" w:date="2024-09-27T13:23:00Z">
        <w:r w:rsidR="004E657E">
          <w:t xml:space="preserve">koos </w:t>
        </w:r>
      </w:ins>
      <w:r w:rsidR="003D6737">
        <w:t>uute algatustega</w:t>
      </w:r>
      <w:del w:id="1384" w:author="Inge Mehide" w:date="2024-09-27T13:23:00Z">
        <w:r w:rsidR="003D6737" w:rsidDel="004E657E">
          <w:delText xml:space="preserve"> koos</w:delText>
        </w:r>
      </w:del>
      <w:r w:rsidR="003D6737">
        <w:t xml:space="preserve">, </w:t>
      </w:r>
      <w:del w:id="1385" w:author="Inge Mehide" w:date="2024-09-27T13:22:00Z">
        <w:r w:rsidR="003D6737" w:rsidDel="004E657E">
          <w:delText xml:space="preserve">seeläbi </w:delText>
        </w:r>
      </w:del>
      <w:r w:rsidR="003D6737">
        <w:t>vähendades</w:t>
      </w:r>
      <w:ins w:id="1386" w:author="Inge Mehide" w:date="2024-09-27T13:22:00Z">
        <w:r w:rsidR="004E657E">
          <w:t xml:space="preserve"> sellega</w:t>
        </w:r>
      </w:ins>
      <w:r w:rsidR="003D6737">
        <w:t xml:space="preserve"> arenduste kulu.</w:t>
      </w:r>
      <w:r w:rsidR="008C44BE">
        <w:t xml:space="preserve"> Andmevahetusplatvormi uuendamise kulud kaetakse põhivõrguettevõtja võrgutasust vastavalt </w:t>
      </w:r>
      <w:proofErr w:type="spellStart"/>
      <w:r w:rsidR="008C44BE">
        <w:t>ELTS</w:t>
      </w:r>
      <w:ins w:id="1387" w:author="Inge Mehide" w:date="2024-09-27T13:24:00Z">
        <w:r w:rsidR="004E657E">
          <w:t>-i</w:t>
        </w:r>
      </w:ins>
      <w:proofErr w:type="spellEnd"/>
      <w:r w:rsidR="008C44BE">
        <w:t xml:space="preserve"> § 71 lõikele 8.</w:t>
      </w:r>
    </w:p>
    <w:p w14:paraId="7E81F9F6" w14:textId="77777777" w:rsidR="00E41FA9" w:rsidRPr="00AB7239" w:rsidRDefault="00E41FA9" w:rsidP="005A18D1"/>
    <w:p w14:paraId="65990783" w14:textId="05067484" w:rsidR="006D6D21" w:rsidRPr="00AB7239" w:rsidRDefault="00E41FA9" w:rsidP="005A18D1">
      <w:r w:rsidRPr="00AB7239">
        <w:t>Muudatus suurendab ka Eesti en</w:t>
      </w:r>
      <w:r w:rsidR="002D3C87">
        <w:t>e</w:t>
      </w:r>
      <w:r w:rsidRPr="00AB7239">
        <w:t xml:space="preserve">rgiajulgeolekut, vähendades vajadust toota puudujääv elekter </w:t>
      </w:r>
      <w:r w:rsidR="002D3C87" w:rsidRPr="00AB7239">
        <w:t>impor</w:t>
      </w:r>
      <w:r w:rsidR="002D3C87">
        <w:t>d</w:t>
      </w:r>
      <w:r w:rsidR="002D3C87" w:rsidRPr="00AB7239">
        <w:t xml:space="preserve">itavatest </w:t>
      </w:r>
      <w:r w:rsidRPr="00AB7239">
        <w:t>kütustest või katta puudujääk imporditava elektriga.</w:t>
      </w:r>
    </w:p>
    <w:p w14:paraId="088A044B" w14:textId="141075FA" w:rsidR="005A18D1" w:rsidRPr="00AB7239" w:rsidRDefault="005A18D1" w:rsidP="005A18D1"/>
    <w:p w14:paraId="13AF7732" w14:textId="1FEFF305" w:rsidR="005A18D1" w:rsidRDefault="005A18D1" w:rsidP="005A18D1">
      <w:r w:rsidRPr="00AB7239">
        <w:t>Muu otsene või kaudne mõju puudub.</w:t>
      </w:r>
      <w:r w:rsidR="0093007D">
        <w:t xml:space="preserve"> Ebasoovitavate mõjude kaasnemise risk on </w:t>
      </w:r>
      <w:del w:id="1388" w:author="Inge Mehide" w:date="2024-09-27T13:25:00Z">
        <w:r w:rsidR="0093007D" w:rsidDel="004E657E">
          <w:delText xml:space="preserve">madal </w:delText>
        </w:r>
      </w:del>
      <w:ins w:id="1389" w:author="Inge Mehide" w:date="2024-09-27T13:25:00Z">
        <w:r w:rsidR="004E657E">
          <w:t xml:space="preserve">väike </w:t>
        </w:r>
      </w:ins>
      <w:r w:rsidR="0093007D">
        <w:t>kõikide</w:t>
      </w:r>
      <w:ins w:id="1390" w:author="Inge Mehide" w:date="2024-09-27T13:25:00Z">
        <w:r w:rsidR="004E657E">
          <w:t>s</w:t>
        </w:r>
      </w:ins>
      <w:r w:rsidR="0093007D">
        <w:t xml:space="preserve"> sihtrühmade</w:t>
      </w:r>
      <w:ins w:id="1391" w:author="Inge Mehide" w:date="2024-09-27T13:25:00Z">
        <w:r w:rsidR="004E657E">
          <w:t>s</w:t>
        </w:r>
      </w:ins>
      <w:del w:id="1392" w:author="Inge Mehide" w:date="2024-09-27T13:25:00Z">
        <w:r w:rsidR="0093007D" w:rsidDel="004E657E">
          <w:delText xml:space="preserve"> l</w:delText>
        </w:r>
        <w:r w:rsidR="002051B8" w:rsidDel="004E657E">
          <w:delText>õikes</w:delText>
        </w:r>
      </w:del>
      <w:r w:rsidR="002051B8">
        <w:t>.</w:t>
      </w:r>
      <w:r w:rsidRPr="00AB7239">
        <w:t xml:space="preserve"> </w:t>
      </w:r>
    </w:p>
    <w:p w14:paraId="2BEDB164" w14:textId="77777777" w:rsidR="009B6C55" w:rsidRPr="00AB7239" w:rsidRDefault="009B6C55" w:rsidP="005A18D1"/>
    <w:p w14:paraId="4D7C73AF" w14:textId="2B18CB90" w:rsidR="005A18D1" w:rsidRDefault="006A3A4C" w:rsidP="005A18D1">
      <w:pPr>
        <w:rPr>
          <w:b/>
          <w:bCs/>
        </w:rPr>
      </w:pPr>
      <w:r w:rsidRPr="00AB7239">
        <w:rPr>
          <w:b/>
          <w:bCs/>
        </w:rPr>
        <w:t xml:space="preserve">6.3. </w:t>
      </w:r>
      <w:r w:rsidR="00A249AF" w:rsidRPr="00AB7239">
        <w:rPr>
          <w:b/>
          <w:bCs/>
        </w:rPr>
        <w:t xml:space="preserve">Elektrisalvestuse </w:t>
      </w:r>
      <w:proofErr w:type="spellStart"/>
      <w:r w:rsidR="002D3C87" w:rsidRPr="00AB7239">
        <w:rPr>
          <w:b/>
          <w:bCs/>
        </w:rPr>
        <w:t>topelt</w:t>
      </w:r>
      <w:r w:rsidR="002D3C87">
        <w:rPr>
          <w:b/>
          <w:bCs/>
        </w:rPr>
        <w:t>maksu</w:t>
      </w:r>
      <w:r w:rsidR="002D3C87" w:rsidRPr="00AB7239">
        <w:rPr>
          <w:b/>
          <w:bCs/>
        </w:rPr>
        <w:t>stamise</w:t>
      </w:r>
      <w:proofErr w:type="spellEnd"/>
      <w:r w:rsidR="002D3C87" w:rsidRPr="00AB7239">
        <w:rPr>
          <w:b/>
          <w:bCs/>
        </w:rPr>
        <w:t xml:space="preserve"> </w:t>
      </w:r>
      <w:r w:rsidR="00A249AF" w:rsidRPr="00AB7239">
        <w:rPr>
          <w:b/>
          <w:bCs/>
        </w:rPr>
        <w:t>kaotamine</w:t>
      </w:r>
    </w:p>
    <w:p w14:paraId="5699C449" w14:textId="77777777" w:rsidR="0017283A" w:rsidRDefault="0017283A" w:rsidP="005A18D1">
      <w:pPr>
        <w:rPr>
          <w:b/>
          <w:bCs/>
        </w:rPr>
      </w:pPr>
    </w:p>
    <w:p w14:paraId="2F309AE8" w14:textId="4ECDC58C" w:rsidR="0017283A" w:rsidRPr="00A61994" w:rsidRDefault="0017283A" w:rsidP="005A18D1">
      <w:r w:rsidRPr="00A61994">
        <w:t>Sihtgrupp</w:t>
      </w:r>
      <w:r w:rsidR="00B535EC">
        <w:t xml:space="preserve"> ja põhilised mõjud</w:t>
      </w:r>
      <w:r w:rsidRPr="00A61994">
        <w:t>:</w:t>
      </w:r>
    </w:p>
    <w:p w14:paraId="51694764" w14:textId="7A7E749E" w:rsidR="00A61994" w:rsidRDefault="001F4BA7" w:rsidP="001F4BA7">
      <w:r>
        <w:t xml:space="preserve">1. </w:t>
      </w:r>
      <w:r w:rsidR="006D7DF0">
        <w:t>Salvestuse arendajad</w:t>
      </w:r>
      <w:del w:id="1393" w:author="Inge Mehide" w:date="2024-09-30T12:21:00Z">
        <w:r w:rsidR="006D7DF0" w:rsidDel="0029144E">
          <w:delText>.</w:delText>
        </w:r>
      </w:del>
      <w:r w:rsidR="006D7DF0">
        <w:t xml:space="preserve"> </w:t>
      </w:r>
      <w:ins w:id="1394" w:author="Inge Mehide" w:date="2024-09-30T12:21:00Z">
        <w:r w:rsidR="0029144E">
          <w:t>(</w:t>
        </w:r>
      </w:ins>
      <w:ins w:id="1395" w:author="Inge Mehide" w:date="2024-10-01T16:22:00Z">
        <w:r w:rsidR="00667D3A">
          <w:t>a</w:t>
        </w:r>
      </w:ins>
      <w:del w:id="1396" w:author="Inge Mehide" w:date="2024-10-01T16:22:00Z">
        <w:r w:rsidDel="00667D3A">
          <w:delText>A</w:delText>
        </w:r>
      </w:del>
      <w:r>
        <w:t xml:space="preserve">kude paigaldamise huvi on tõenäoliselt taastuvelektri tootjatel (Elektrilevi võrgus ligikaudu 20 </w:t>
      </w:r>
      <w:del w:id="1397" w:author="Inge Mehide" w:date="2024-09-27T13:26:00Z">
        <w:r w:rsidDel="004E657E">
          <w:delText xml:space="preserve">tuhat </w:delText>
        </w:r>
      </w:del>
      <w:ins w:id="1398" w:author="Inge Mehide" w:date="2024-09-27T13:26:00Z">
        <w:r w:rsidR="004E657E">
          <w:t xml:space="preserve">000 </w:t>
        </w:r>
      </w:ins>
      <w:r>
        <w:t>tootjat</w:t>
      </w:r>
      <w:r w:rsidR="00A61994">
        <w:rPr>
          <w:rStyle w:val="Allmrkuseviide"/>
        </w:rPr>
        <w:footnoteReference w:id="29"/>
      </w:r>
      <w:r w:rsidR="00A61994">
        <w:t>)</w:t>
      </w:r>
      <w:r w:rsidR="008C44BE">
        <w:t>. Elektrilevi 2023</w:t>
      </w:r>
      <w:ins w:id="1399" w:author="Inge Mehide" w:date="2024-09-27T13:26:00Z">
        <w:r w:rsidR="004E657E">
          <w:t>.</w:t>
        </w:r>
      </w:ins>
      <w:r w:rsidR="008C44BE">
        <w:t xml:space="preserve"> aasta andmetel oli elektrivõrku ühendatud </w:t>
      </w:r>
      <w:ins w:id="1400" w:author="Inge Mehide" w:date="2024-09-27T13:27:00Z">
        <w:r w:rsidR="004E657E">
          <w:t>kaks</w:t>
        </w:r>
      </w:ins>
      <w:del w:id="1401" w:author="Inge Mehide" w:date="2024-09-27T13:27:00Z">
        <w:r w:rsidR="008C44BE" w:rsidDel="004E657E">
          <w:delText>2</w:delText>
        </w:r>
      </w:del>
      <w:r w:rsidR="009B6C55">
        <w:t> </w:t>
      </w:r>
      <w:r w:rsidR="008C44BE">
        <w:t>energiasalvestusüksust</w:t>
      </w:r>
      <w:r w:rsidR="006D7DF0">
        <w:t xml:space="preserve">. </w:t>
      </w:r>
      <w:r w:rsidR="00A61994">
        <w:t>Eleringi andmetel</w:t>
      </w:r>
      <w:r w:rsidR="00A61994">
        <w:rPr>
          <w:rStyle w:val="Allmrkuseviide"/>
        </w:rPr>
        <w:footnoteReference w:id="30"/>
      </w:r>
      <w:r w:rsidR="00A61994">
        <w:t xml:space="preserve"> on põhivõr</w:t>
      </w:r>
      <w:ins w:id="1402" w:author="Inge Mehide" w:date="2024-09-27T13:27:00Z">
        <w:r w:rsidR="004E657E">
          <w:t>guga</w:t>
        </w:r>
      </w:ins>
      <w:del w:id="1403" w:author="Inge Mehide" w:date="2024-09-27T13:27:00Z">
        <w:r w:rsidR="00A61994" w:rsidDel="004E657E">
          <w:delText>ku</w:delText>
        </w:r>
      </w:del>
      <w:r w:rsidR="00A61994">
        <w:t xml:space="preserve"> liitumas 752,86 MW elektrisalvestusega seotud </w:t>
      </w:r>
      <w:del w:id="1404" w:author="Inge Mehide" w:date="2024-09-27T13:29:00Z">
        <w:r w:rsidR="00A61994" w:rsidDel="004E657E">
          <w:delText>liitumisi</w:delText>
        </w:r>
        <w:r w:rsidR="006606FA" w:rsidDel="004E657E">
          <w:delText xml:space="preserve"> </w:delText>
        </w:r>
      </w:del>
      <w:ins w:id="1405" w:author="Inge Mehide" w:date="2024-09-27T13:29:00Z">
        <w:r w:rsidR="004E657E">
          <w:t xml:space="preserve">ettevõtjat </w:t>
        </w:r>
      </w:ins>
      <w:r w:rsidR="006606FA">
        <w:t>(</w:t>
      </w:r>
      <w:ins w:id="1406" w:author="Inge Mehide" w:date="2024-09-27T13:27:00Z">
        <w:r w:rsidR="004E657E">
          <w:t>seitse</w:t>
        </w:r>
      </w:ins>
      <w:del w:id="1407" w:author="Inge Mehide" w:date="2024-09-27T13:27:00Z">
        <w:r w:rsidR="006606FA" w:rsidDel="004E657E">
          <w:delText>7</w:delText>
        </w:r>
      </w:del>
      <w:r w:rsidR="006606FA">
        <w:t xml:space="preserve"> liitumist)</w:t>
      </w:r>
      <w:ins w:id="1408" w:author="Inge Mehide" w:date="2024-09-30T12:21:00Z">
        <w:r w:rsidR="0029144E">
          <w:t>):</w:t>
        </w:r>
      </w:ins>
      <w:del w:id="1409" w:author="Inge Mehide" w:date="2024-09-30T12:15:00Z">
        <w:r w:rsidR="006D7DF0" w:rsidDel="00104B20">
          <w:delText>:</w:delText>
        </w:r>
      </w:del>
    </w:p>
    <w:p w14:paraId="72AA78AB" w14:textId="137E1425" w:rsidR="006D7DF0" w:rsidRDefault="006D7DF0" w:rsidP="00B55036">
      <w:pPr>
        <w:pStyle w:val="Loendilik"/>
        <w:numPr>
          <w:ilvl w:val="0"/>
          <w:numId w:val="29"/>
        </w:numPr>
      </w:pPr>
      <w:del w:id="1410" w:author="Inge Mehide" w:date="2024-09-30T12:24:00Z">
        <w:r w:rsidDel="0029144E">
          <w:delText>M</w:delText>
        </w:r>
      </w:del>
      <w:ins w:id="1411" w:author="Inge Mehide" w:date="2024-09-30T12:24:00Z">
        <w:r w:rsidR="0029144E">
          <w:t>m</w:t>
        </w:r>
      </w:ins>
      <w:r>
        <w:t>õju investeeringutele on positiivne</w:t>
      </w:r>
      <w:r w:rsidR="00C03C2A">
        <w:t xml:space="preserve">, kuna suurenevad </w:t>
      </w:r>
      <w:del w:id="1412" w:author="Inge Mehide" w:date="2024-09-27T13:34:00Z">
        <w:r w:rsidR="00C03C2A" w:rsidDel="0080701D">
          <w:delText xml:space="preserve">võimalused </w:delText>
        </w:r>
      </w:del>
      <w:r w:rsidR="00C03C2A">
        <w:t>energiasalvestusüksuste</w:t>
      </w:r>
      <w:del w:id="1413" w:author="Inge Mehide" w:date="2024-09-27T13:34:00Z">
        <w:r w:rsidR="00C03C2A" w:rsidDel="0080701D">
          <w:delText>l</w:delText>
        </w:r>
      </w:del>
      <w:r w:rsidR="00C03C2A">
        <w:t xml:space="preserve"> </w:t>
      </w:r>
      <w:ins w:id="1414" w:author="Inge Mehide" w:date="2024-09-27T13:34:00Z">
        <w:r w:rsidR="0080701D">
          <w:t xml:space="preserve">võimalused </w:t>
        </w:r>
      </w:ins>
      <w:r w:rsidR="001B47A5">
        <w:t xml:space="preserve">elektriturult tulu teenida ja </w:t>
      </w:r>
      <w:del w:id="1415" w:author="Inge Mehide" w:date="2024-09-30T12:16:00Z">
        <w:r w:rsidR="001B47A5" w:rsidDel="00104B20">
          <w:delText xml:space="preserve">vähendada </w:delText>
        </w:r>
      </w:del>
      <w:r w:rsidR="001B47A5">
        <w:t xml:space="preserve">oma </w:t>
      </w:r>
      <w:del w:id="1416" w:author="Inge Mehide" w:date="2024-09-30T12:15:00Z">
        <w:r w:rsidR="001B47A5" w:rsidDel="00104B20">
          <w:delText>opereerimiskulusid</w:delText>
        </w:r>
      </w:del>
      <w:ins w:id="1417" w:author="Inge Mehide" w:date="2024-09-30T12:15:00Z">
        <w:r w:rsidR="00104B20">
          <w:t>käitamiskulusid</w:t>
        </w:r>
      </w:ins>
      <w:ins w:id="1418" w:author="Inge Mehide" w:date="2024-09-30T12:16:00Z">
        <w:r w:rsidR="00104B20" w:rsidRPr="00104B20">
          <w:t xml:space="preserve"> </w:t>
        </w:r>
        <w:r w:rsidR="00104B20">
          <w:t>vähendada</w:t>
        </w:r>
      </w:ins>
      <w:r w:rsidR="001B47A5">
        <w:t>.</w:t>
      </w:r>
    </w:p>
    <w:p w14:paraId="46561F75" w14:textId="1C6E627E" w:rsidR="0017283A" w:rsidRDefault="001B47A5" w:rsidP="005A18D1">
      <w:r>
        <w:t>2</w:t>
      </w:r>
      <w:r w:rsidR="001F4BA7">
        <w:t xml:space="preserve">. Võrguettevõtjad (2022. aasta seisuga oli Eestis </w:t>
      </w:r>
      <w:ins w:id="1419" w:author="Inge Mehide" w:date="2024-09-27T13:34:00Z">
        <w:r w:rsidR="0080701D">
          <w:t>üks</w:t>
        </w:r>
      </w:ins>
      <w:del w:id="1420" w:author="Inge Mehide" w:date="2024-09-27T13:34:00Z">
        <w:r w:rsidR="001F4BA7" w:rsidDel="0080701D">
          <w:delText>1</w:delText>
        </w:r>
      </w:del>
      <w:r w:rsidR="001F4BA7">
        <w:t xml:space="preserve"> põhivõrguettevõtja (Elering) ja 34</w:t>
      </w:r>
      <w:r w:rsidR="009B6C55">
        <w:t> </w:t>
      </w:r>
      <w:r w:rsidR="001F4BA7">
        <w:t>jaotusvõrguettevõtjat</w:t>
      </w:r>
      <w:r w:rsidR="001F4BA7">
        <w:rPr>
          <w:rStyle w:val="Allmrkuseviide"/>
        </w:rPr>
        <w:footnoteReference w:id="31"/>
      </w:r>
      <w:r w:rsidR="001F4BA7">
        <w:t>)</w:t>
      </w:r>
      <w:ins w:id="1424" w:author="Inge Mehide" w:date="2024-09-30T12:21:00Z">
        <w:r w:rsidR="0029144E">
          <w:t>:</w:t>
        </w:r>
      </w:ins>
      <w:del w:id="1425" w:author="Inge Mehide" w:date="2024-09-30T12:21:00Z">
        <w:r w:rsidDel="0029144E">
          <w:delText>:</w:delText>
        </w:r>
      </w:del>
    </w:p>
    <w:p w14:paraId="0E3A6F40" w14:textId="5B5B6FD3" w:rsidR="00E41FA9" w:rsidRPr="00AB7239" w:rsidRDefault="0029144E" w:rsidP="00B55036">
      <w:pPr>
        <w:pStyle w:val="Loendilik"/>
        <w:numPr>
          <w:ilvl w:val="0"/>
          <w:numId w:val="29"/>
        </w:numPr>
      </w:pPr>
      <w:ins w:id="1426" w:author="Inge Mehide" w:date="2024-09-30T12:23:00Z">
        <w:r>
          <w:t>k</w:t>
        </w:r>
      </w:ins>
      <w:del w:id="1427" w:author="Inge Mehide" w:date="2024-09-30T12:23:00Z">
        <w:r w:rsidR="0028504A" w:rsidDel="0029144E">
          <w:delText>K</w:delText>
        </w:r>
      </w:del>
      <w:r w:rsidR="0028504A">
        <w:t xml:space="preserve">una edastustasu ja taastuvenergia toetuste rahastamise tasu </w:t>
      </w:r>
      <w:r w:rsidR="009F4CF7">
        <w:t>arvesta</w:t>
      </w:r>
      <w:ins w:id="1428" w:author="Inge Mehide" w:date="2024-09-27T13:35:00Z">
        <w:r w:rsidR="0080701D">
          <w:t>vad</w:t>
        </w:r>
      </w:ins>
      <w:del w:id="1429" w:author="Inge Mehide" w:date="2024-09-27T13:35:00Z">
        <w:r w:rsidR="009F4CF7" w:rsidDel="0080701D">
          <w:delText>mine</w:delText>
        </w:r>
      </w:del>
      <w:r w:rsidR="009F4CF7">
        <w:t xml:space="preserve"> ning </w:t>
      </w:r>
      <w:commentRangeStart w:id="1430"/>
      <w:r w:rsidR="009F4CF7">
        <w:t>täiendava mõõtepunkti paigalda</w:t>
      </w:r>
      <w:ins w:id="1431" w:author="Inge Mehide" w:date="2024-09-27T13:35:00Z">
        <w:r w:rsidR="0080701D">
          <w:t>vad</w:t>
        </w:r>
      </w:ins>
      <w:del w:id="1432" w:author="Inge Mehide" w:date="2024-09-27T13:35:00Z">
        <w:r w:rsidR="009F4CF7" w:rsidDel="0080701D">
          <w:delText>mine toimub</w:delText>
        </w:r>
      </w:del>
      <w:r w:rsidR="009F4CF7">
        <w:t xml:space="preserve"> võrguet</w:t>
      </w:r>
      <w:r w:rsidR="00C11682">
        <w:t>te</w:t>
      </w:r>
      <w:r w:rsidR="009F4CF7">
        <w:t>võtja</w:t>
      </w:r>
      <w:ins w:id="1433" w:author="Inge Mehide" w:date="2024-09-27T13:36:00Z">
        <w:r w:rsidR="0080701D">
          <w:t>d</w:t>
        </w:r>
      </w:ins>
      <w:del w:id="1434" w:author="Inge Mehide" w:date="2024-09-27T13:36:00Z">
        <w:r w:rsidR="009F4CF7" w:rsidDel="0080701D">
          <w:delText>te poolt</w:delText>
        </w:r>
      </w:del>
      <w:r w:rsidR="009F4CF7">
        <w:t>, siis suureneb nende halduskoormus</w:t>
      </w:r>
      <w:r w:rsidR="00A25FFE">
        <w:t>.</w:t>
      </w:r>
      <w:r w:rsidR="00F27273">
        <w:t xml:space="preserve"> </w:t>
      </w:r>
      <w:commentRangeEnd w:id="1430"/>
      <w:r w:rsidR="006D126F">
        <w:rPr>
          <w:rStyle w:val="Kommentaariviide"/>
          <w:rFonts w:asciiTheme="minorHAnsi" w:eastAsiaTheme="minorHAnsi" w:hAnsiTheme="minorHAnsi"/>
        </w:rPr>
        <w:commentReference w:id="1430"/>
      </w:r>
      <w:r w:rsidR="00F27273">
        <w:t xml:space="preserve">Sellegipoolest tuleneb vajadus </w:t>
      </w:r>
      <w:ins w:id="1435" w:author="Inge Mehide" w:date="2024-09-27T13:37:00Z">
        <w:r w:rsidR="0080701D">
          <w:t xml:space="preserve">paigaldada </w:t>
        </w:r>
      </w:ins>
      <w:r w:rsidR="00F27273">
        <w:t>täiendava</w:t>
      </w:r>
      <w:ins w:id="1436" w:author="Inge Mehide" w:date="2024-09-27T13:37:00Z">
        <w:r w:rsidR="0080701D">
          <w:t>id</w:t>
        </w:r>
      </w:ins>
      <w:del w:id="1437" w:author="Inge Mehide" w:date="2024-09-27T13:37:00Z">
        <w:r w:rsidR="00F27273" w:rsidDel="0080701D">
          <w:delText>te</w:delText>
        </w:r>
      </w:del>
      <w:r w:rsidR="00F27273">
        <w:t xml:space="preserve"> mõõtepunkt</w:t>
      </w:r>
      <w:del w:id="1438" w:author="Inge Mehide" w:date="2024-09-27T13:37:00Z">
        <w:r w:rsidR="00F27273" w:rsidDel="0080701D">
          <w:delText>id</w:delText>
        </w:r>
      </w:del>
      <w:r w:rsidR="00F27273">
        <w:t xml:space="preserve">e </w:t>
      </w:r>
      <w:del w:id="1439" w:author="Inge Mehide" w:date="2024-09-27T13:38:00Z">
        <w:r w:rsidR="00F27273" w:rsidDel="0080701D">
          <w:delText xml:space="preserve">paigaldamise järele </w:delText>
        </w:r>
      </w:del>
      <w:r w:rsidR="00F27273" w:rsidRPr="00F27273">
        <w:t>elektrituru korralduse parandamise</w:t>
      </w:r>
      <w:r w:rsidR="00F27273">
        <w:t xml:space="preserve"> direktiivi </w:t>
      </w:r>
      <w:r w:rsidR="00F27273" w:rsidRPr="00F27273">
        <w:t>(EL) 2024/1711</w:t>
      </w:r>
      <w:r w:rsidR="00F27273">
        <w:t xml:space="preserve"> artik</w:t>
      </w:r>
      <w:del w:id="1440" w:author="Inge Mehide" w:date="2024-09-30T12:25:00Z">
        <w:r w:rsidR="00F27273" w:rsidDel="0029144E">
          <w:delText>ke</w:delText>
        </w:r>
      </w:del>
      <w:r w:rsidR="00F27273">
        <w:t>l</w:t>
      </w:r>
      <w:ins w:id="1441" w:author="Inge Mehide" w:date="2024-09-30T12:25:00Z">
        <w:r>
          <w:t>i</w:t>
        </w:r>
      </w:ins>
      <w:r w:rsidR="00F27273">
        <w:t xml:space="preserve"> 4 ülevõtmisest, mille kohaselt peab olema tarbijal võimalus paigaldada oma kinnistule mitu</w:t>
      </w:r>
      <w:del w:id="1442" w:author="Inge Mehide" w:date="2024-09-27T13:38:00Z">
        <w:r w:rsidR="00F27273" w:rsidDel="0080701D">
          <w:delText>t</w:delText>
        </w:r>
      </w:del>
      <w:r w:rsidR="00F27273">
        <w:t xml:space="preserve"> mõõtepunkti. Eelmainitud artikkel peab olema rakendatud hiljemalt juulis 2026, kuid nõue </w:t>
      </w:r>
      <w:proofErr w:type="spellStart"/>
      <w:r w:rsidR="00F27273">
        <w:t>energisalvestusüksuse</w:t>
      </w:r>
      <w:proofErr w:type="spellEnd"/>
      <w:r w:rsidR="00F27273">
        <w:t xml:space="preserve"> jaoks eraldi mõõtepunkt rajada hakkab kehtima 1. jaanuaril 2026.</w:t>
      </w:r>
    </w:p>
    <w:p w14:paraId="425CF715" w14:textId="4184EB95" w:rsidR="00F34F50" w:rsidRPr="00AB7239" w:rsidRDefault="000B469F" w:rsidP="00E41FA9">
      <w:r w:rsidRPr="00AB7239">
        <w:t xml:space="preserve">Energiasalvestusüksustena </w:t>
      </w:r>
      <w:r w:rsidR="00F34F50" w:rsidRPr="00AB7239">
        <w:t xml:space="preserve">on </w:t>
      </w:r>
      <w:r w:rsidR="002D3C87" w:rsidRPr="00AB7239">
        <w:t>käsit</w:t>
      </w:r>
      <w:r w:rsidR="002D3C87">
        <w:t>a</w:t>
      </w:r>
      <w:r w:rsidR="002D3C87" w:rsidRPr="00AB7239">
        <w:t xml:space="preserve">tavad </w:t>
      </w:r>
      <w:r w:rsidR="00F34F50" w:rsidRPr="00AB7239">
        <w:t>erinevad lahendused alates pumphüdroelektrijaamadest kuni hoonetesse paigaldatud akupankadeni, s</w:t>
      </w:r>
      <w:ins w:id="1443" w:author="Inge Mehide" w:date="2024-09-27T13:40:00Z">
        <w:r w:rsidR="0016388F">
          <w:t>eal</w:t>
        </w:r>
      </w:ins>
      <w:r w:rsidR="00F34F50" w:rsidRPr="00AB7239">
        <w:t>h</w:t>
      </w:r>
      <w:ins w:id="1444" w:author="Inge Mehide" w:date="2024-09-27T13:40:00Z">
        <w:r w:rsidR="0016388F">
          <w:t>ulgas</w:t>
        </w:r>
      </w:ins>
      <w:r w:rsidR="00F34F50" w:rsidRPr="00AB7239">
        <w:t xml:space="preserve">  elektriautode akud. Energiasalvestusteenus</w:t>
      </w:r>
      <w:ins w:id="1445" w:author="Inge Mehide" w:date="2024-09-27T13:51:00Z">
        <w:r w:rsidR="00CE0064">
          <w:t>t</w:t>
        </w:r>
      </w:ins>
      <w:del w:id="1446" w:author="Inge Mehide" w:date="2024-09-27T13:51:00Z">
        <w:r w:rsidR="00F34F50" w:rsidRPr="00AB7239" w:rsidDel="00CE0064">
          <w:delText>e</w:delText>
        </w:r>
      </w:del>
      <w:ins w:id="1447" w:author="Inge Mehide" w:date="2024-09-27T13:51:00Z">
        <w:r w:rsidR="00CE0064">
          <w:t xml:space="preserve"> pakkudes</w:t>
        </w:r>
      </w:ins>
      <w:del w:id="1448" w:author="Inge Mehide" w:date="2024-09-27T13:51:00Z">
        <w:r w:rsidR="00F34F50" w:rsidRPr="00AB7239" w:rsidDel="00CE0064">
          <w:delText xml:space="preserve"> puhul</w:delText>
        </w:r>
      </w:del>
      <w:r w:rsidR="00F34F50" w:rsidRPr="00AB7239">
        <w:t xml:space="preserve"> on</w:t>
      </w:r>
      <w:del w:id="1449" w:author="Inge Mehide" w:date="2024-09-27T13:55:00Z">
        <w:r w:rsidR="00F34F50" w:rsidRPr="00AB7239" w:rsidDel="00CE0064">
          <w:delText xml:space="preserve"> </w:delText>
        </w:r>
      </w:del>
      <w:commentRangeStart w:id="1450"/>
      <w:del w:id="1451" w:author="Inge Mehide" w:date="2024-09-27T13:51:00Z">
        <w:r w:rsidR="00F34F50" w:rsidRPr="00AB7239" w:rsidDel="00CE0064">
          <w:delText>paindlikkusteenusena</w:delText>
        </w:r>
      </w:del>
      <w:r w:rsidR="00F34F50" w:rsidRPr="00AB7239">
        <w:t xml:space="preserve"> </w:t>
      </w:r>
      <w:commentRangeEnd w:id="1450"/>
      <w:r w:rsidR="0016388F">
        <w:rPr>
          <w:rStyle w:val="Kommentaariviide"/>
          <w:rFonts w:asciiTheme="minorHAnsi" w:hAnsiTheme="minorHAnsi"/>
        </w:rPr>
        <w:commentReference w:id="1450"/>
      </w:r>
      <w:r w:rsidR="00F34F50" w:rsidRPr="00AB7239">
        <w:t xml:space="preserve">võimalik suunata energiat elektrivõrku siis, kui selleks </w:t>
      </w:r>
      <w:del w:id="1452" w:author="Inge Mehide" w:date="2024-09-27T13:52:00Z">
        <w:r w:rsidR="00F34F50" w:rsidRPr="00AB7239" w:rsidDel="00CE0064">
          <w:delText xml:space="preserve">on vajadus </w:delText>
        </w:r>
      </w:del>
      <w:r w:rsidR="00F34F50" w:rsidRPr="00AB7239">
        <w:t>tipukoormuste ajal</w:t>
      </w:r>
      <w:ins w:id="1453" w:author="Inge Mehide" w:date="2024-09-27T13:52:00Z">
        <w:r w:rsidR="00CE0064">
          <w:t xml:space="preserve"> vajadus tekib</w:t>
        </w:r>
      </w:ins>
      <w:r w:rsidR="00F34F50" w:rsidRPr="00AB7239">
        <w:t xml:space="preserve">. </w:t>
      </w:r>
      <w:ins w:id="1454" w:author="Inge Mehide" w:date="2024-09-27T13:54:00Z">
        <w:r w:rsidR="00CE0064">
          <w:t>Seega on e</w:t>
        </w:r>
      </w:ins>
      <w:commentRangeStart w:id="1455"/>
      <w:del w:id="1456" w:author="Inge Mehide" w:date="2024-09-27T13:54:00Z">
        <w:r w:rsidR="00F34F50" w:rsidRPr="00AB7239" w:rsidDel="00CE0064">
          <w:delText>E</w:delText>
        </w:r>
      </w:del>
      <w:r w:rsidR="00F34F50" w:rsidRPr="00AB7239">
        <w:t xml:space="preserve">nergiasalvestusteenust osutavatel isikutel </w:t>
      </w:r>
      <w:del w:id="1457" w:author="Inge Mehide" w:date="2024-09-27T13:54:00Z">
        <w:r w:rsidR="00F34F50" w:rsidRPr="00AB7239" w:rsidDel="00CE0064">
          <w:delText xml:space="preserve">on </w:delText>
        </w:r>
      </w:del>
      <w:r w:rsidR="00F34F50" w:rsidRPr="00AB7239">
        <w:t xml:space="preserve">võimalik </w:t>
      </w:r>
      <w:ins w:id="1458" w:author="Inge Mehide" w:date="2024-09-27T13:54:00Z">
        <w:r w:rsidR="00CE0064" w:rsidRPr="00AB7239">
          <w:t xml:space="preserve">kõrgema elektrihinna ajal elektrienergiat võrku suunates </w:t>
        </w:r>
        <w:r w:rsidR="00CE0064">
          <w:t xml:space="preserve">tulu </w:t>
        </w:r>
      </w:ins>
      <w:r w:rsidR="00F34F50" w:rsidRPr="00AB7239">
        <w:t>teenida</w:t>
      </w:r>
      <w:del w:id="1459" w:author="Inge Mehide" w:date="2024-09-27T13:54:00Z">
        <w:r w:rsidR="00F34F50" w:rsidRPr="00AB7239" w:rsidDel="00CE0064">
          <w:delText xml:space="preserve"> tulu, suunates kõrgema elektrienergia hinna ajal elektrienergiat võrku</w:delText>
        </w:r>
      </w:del>
      <w:r w:rsidR="00F34F50" w:rsidRPr="00AB7239">
        <w:t>.</w:t>
      </w:r>
      <w:commentRangeEnd w:id="1455"/>
      <w:r w:rsidR="00555EF6">
        <w:rPr>
          <w:rStyle w:val="Kommentaariviide"/>
          <w:rFonts w:asciiTheme="minorHAnsi" w:hAnsiTheme="minorHAnsi"/>
        </w:rPr>
        <w:commentReference w:id="1455"/>
      </w:r>
    </w:p>
    <w:p w14:paraId="15DDF791" w14:textId="515FB7F0" w:rsidR="00BC16DD" w:rsidRPr="00AB7239" w:rsidRDefault="00E97E10" w:rsidP="00E41FA9">
      <w:r w:rsidRPr="00AB7239">
        <w:t>Elektrienergi</w:t>
      </w:r>
      <w:r w:rsidR="002D3C87">
        <w:t>a</w:t>
      </w:r>
      <w:r w:rsidRPr="00AB7239">
        <w:t xml:space="preserve"> salvestamise</w:t>
      </w:r>
      <w:ins w:id="1460" w:author="Inge Mehide" w:date="2024-09-27T13:56:00Z">
        <w:r w:rsidR="00CE0064">
          <w:t>l</w:t>
        </w:r>
      </w:ins>
      <w:r w:rsidRPr="00AB7239">
        <w:t xml:space="preserve"> </w:t>
      </w:r>
      <w:del w:id="1461" w:author="Inge Mehide" w:date="2024-09-27T13:56:00Z">
        <w:r w:rsidRPr="00AB7239" w:rsidDel="00CE0064">
          <w:delText xml:space="preserve">eest </w:delText>
        </w:r>
      </w:del>
      <w:r w:rsidRPr="00AB7239">
        <w:t xml:space="preserve">maksavad turuosalised </w:t>
      </w:r>
      <w:r w:rsidR="002D3C87">
        <w:t>praegu</w:t>
      </w:r>
      <w:r w:rsidR="002D3C87" w:rsidRPr="00AB7239">
        <w:t xml:space="preserve"> </w:t>
      </w:r>
      <w:r w:rsidRPr="00AB7239">
        <w:t>edastamistasu</w:t>
      </w:r>
      <w:r w:rsidR="002D3C87">
        <w:t xml:space="preserve"> ja</w:t>
      </w:r>
      <w:r w:rsidR="002D3C87" w:rsidRPr="00AB7239">
        <w:t xml:space="preserve"> </w:t>
      </w:r>
      <w:r w:rsidRPr="00AB7239">
        <w:rPr>
          <w:bCs/>
        </w:rPr>
        <w:t>taastuvenergia toetuste rahastamise tasu</w:t>
      </w:r>
      <w:r w:rsidRPr="00AB7239">
        <w:t xml:space="preserve"> kogu elektri eest, mida nad võrgust salvestiga tarbivad. Selleks et muuta </w:t>
      </w:r>
      <w:del w:id="1462" w:author="Inge Mehide" w:date="2024-09-27T13:58:00Z">
        <w:r w:rsidR="00AB7239" w:rsidRPr="00AB7239" w:rsidDel="00CE0064">
          <w:delText>salvestus</w:delText>
        </w:r>
        <w:r w:rsidRPr="00AB7239" w:rsidDel="00CE0064">
          <w:delText xml:space="preserve">e </w:delText>
        </w:r>
      </w:del>
      <w:r w:rsidRPr="00AB7239">
        <w:t xml:space="preserve">investeeringud </w:t>
      </w:r>
      <w:ins w:id="1463" w:author="Inge Mehide" w:date="2024-09-27T13:58:00Z">
        <w:r w:rsidR="00CE0064" w:rsidRPr="00AB7239">
          <w:t>salvestu</w:t>
        </w:r>
        <w:r w:rsidR="00CE0064">
          <w:t>s</w:t>
        </w:r>
        <w:r w:rsidR="00CE0064" w:rsidRPr="00AB7239">
          <w:t xml:space="preserve">se </w:t>
        </w:r>
      </w:ins>
      <w:r w:rsidRPr="00AB7239">
        <w:t xml:space="preserve">tasuvaks, peab </w:t>
      </w:r>
      <w:del w:id="1464" w:author="Inge Mehide" w:date="2024-09-27T13:59:00Z">
        <w:r w:rsidRPr="00AB7239" w:rsidDel="001A298B">
          <w:delText>salve</w:delText>
        </w:r>
        <w:r w:rsidR="002D3C87" w:rsidDel="001A298B">
          <w:delText>s</w:delText>
        </w:r>
        <w:r w:rsidRPr="00AB7239" w:rsidDel="001A298B">
          <w:delText xml:space="preserve">tus </w:delText>
        </w:r>
      </w:del>
      <w:ins w:id="1465" w:author="Inge Mehide" w:date="2024-09-27T13:59:00Z">
        <w:r w:rsidR="001A298B" w:rsidRPr="00AB7239">
          <w:t>salve</w:t>
        </w:r>
        <w:r w:rsidR="001A298B">
          <w:t>s</w:t>
        </w:r>
        <w:r w:rsidR="001A298B" w:rsidRPr="00AB7239">
          <w:t>t</w:t>
        </w:r>
        <w:r w:rsidR="001A298B">
          <w:t>i</w:t>
        </w:r>
        <w:r w:rsidR="001A298B" w:rsidRPr="00AB7239">
          <w:t xml:space="preserve"> </w:t>
        </w:r>
      </w:ins>
      <w:r w:rsidRPr="00AB7239">
        <w:t>päeva jooksul läbi</w:t>
      </w:r>
      <w:ins w:id="1466" w:author="Inge Mehide" w:date="2024-09-27T14:00:00Z">
        <w:r w:rsidR="001A298B">
          <w:t xml:space="preserve"> tege</w:t>
        </w:r>
      </w:ins>
      <w:r w:rsidRPr="00AB7239">
        <w:t>ma mitu täis- ja tühjakslaadimise tsüklit</w:t>
      </w:r>
      <w:ins w:id="1467" w:author="Inge Mehide" w:date="2024-09-27T14:02:00Z">
        <w:r w:rsidR="001A298B">
          <w:t>.</w:t>
        </w:r>
      </w:ins>
      <w:r w:rsidRPr="00AB7239">
        <w:t xml:space="preserve"> </w:t>
      </w:r>
      <w:del w:id="1468" w:author="Inge Mehide" w:date="2024-09-27T14:02:00Z">
        <w:r w:rsidRPr="00AB7239" w:rsidDel="001A298B">
          <w:delText>ehk r</w:delText>
        </w:r>
      </w:del>
      <w:ins w:id="1469" w:author="Inge Mehide" w:date="2024-09-27T14:02:00Z">
        <w:r w:rsidR="001A298B">
          <w:t>R</w:t>
        </w:r>
      </w:ins>
      <w:r w:rsidRPr="00AB7239">
        <w:t xml:space="preserve">eeglina laeb </w:t>
      </w:r>
      <w:r w:rsidR="00AB7239" w:rsidRPr="00AB7239">
        <w:t>salvest</w:t>
      </w:r>
      <w:ins w:id="1470" w:author="Inge Mehide" w:date="2024-09-27T14:01:00Z">
        <w:r w:rsidR="001A298B">
          <w:t>i</w:t>
        </w:r>
      </w:ins>
      <w:del w:id="1471" w:author="Inge Mehide" w:date="2024-09-27T14:01:00Z">
        <w:r w:rsidR="00AB7239" w:rsidRPr="00AB7239" w:rsidDel="001A298B">
          <w:delText>us</w:delText>
        </w:r>
      </w:del>
      <w:r w:rsidRPr="00AB7239">
        <w:t xml:space="preserve"> end ühe</w:t>
      </w:r>
      <w:ins w:id="1472" w:author="Inge Mehide" w:date="2024-09-27T14:01:00Z">
        <w:r w:rsidR="001A298B">
          <w:t>l</w:t>
        </w:r>
      </w:ins>
      <w:r w:rsidRPr="00AB7239">
        <w:t xml:space="preserve"> päeva</w:t>
      </w:r>
      <w:ins w:id="1473" w:author="Inge Mehide" w:date="2024-09-27T14:01:00Z">
        <w:r w:rsidR="001A298B">
          <w:t>l</w:t>
        </w:r>
      </w:ins>
      <w:r w:rsidRPr="00AB7239">
        <w:t xml:space="preserve"> </w:t>
      </w:r>
      <w:del w:id="1474" w:author="Inge Mehide" w:date="2024-09-27T14:01:00Z">
        <w:r w:rsidRPr="00AB7239" w:rsidDel="001A298B">
          <w:delText xml:space="preserve">sees </w:delText>
        </w:r>
      </w:del>
      <w:r w:rsidRPr="00AB7239">
        <w:t xml:space="preserve">täis ja annab selle elektri samal või </w:t>
      </w:r>
      <w:r w:rsidR="00F61382" w:rsidRPr="00AB7239">
        <w:t>jär</w:t>
      </w:r>
      <w:r w:rsidR="00F61382">
        <w:t>gmise</w:t>
      </w:r>
      <w:r w:rsidR="00F61382" w:rsidRPr="00AB7239">
        <w:t xml:space="preserve">l </w:t>
      </w:r>
      <w:r w:rsidRPr="00AB7239">
        <w:t xml:space="preserve">päeval võrku tagasi, misjärel </w:t>
      </w:r>
      <w:ins w:id="1475" w:author="Inge Mehide" w:date="2024-09-27T14:03:00Z">
        <w:r w:rsidR="001A298B" w:rsidRPr="00AB7239">
          <w:t xml:space="preserve">tarbib tarbija </w:t>
        </w:r>
      </w:ins>
      <w:r w:rsidRPr="00AB7239">
        <w:t>võrku tagas</w:t>
      </w:r>
      <w:ins w:id="1476" w:author="Inge Mehide" w:date="2024-09-27T14:02:00Z">
        <w:r w:rsidR="001A298B">
          <w:t>tatud</w:t>
        </w:r>
      </w:ins>
      <w:del w:id="1477" w:author="Inge Mehide" w:date="2024-09-27T14:02:00Z">
        <w:r w:rsidRPr="00AB7239" w:rsidDel="001A298B">
          <w:delText>i antud</w:delText>
        </w:r>
      </w:del>
      <w:r w:rsidRPr="00AB7239">
        <w:t xml:space="preserve"> elektri </w:t>
      </w:r>
      <w:del w:id="1478" w:author="Inge Mehide" w:date="2024-09-27T14:03:00Z">
        <w:r w:rsidRPr="00AB7239" w:rsidDel="001A298B">
          <w:delText xml:space="preserve">tarbib tarbija </w:delText>
        </w:r>
      </w:del>
      <w:r w:rsidRPr="00AB7239">
        <w:t xml:space="preserve">ära ja maksab selle eest edastamistasu, taastuvenergia toetuste rahastamise tasu ja elektriaktsiisi. </w:t>
      </w:r>
      <w:del w:id="1479" w:author="Inge Mehide" w:date="2024-09-27T14:03:00Z">
        <w:r w:rsidRPr="00AB7239" w:rsidDel="001A298B">
          <w:delText xml:space="preserve">Ehk </w:delText>
        </w:r>
      </w:del>
      <w:ins w:id="1480" w:author="Inge Mehide" w:date="2024-09-27T14:03:00Z">
        <w:r w:rsidR="001A298B">
          <w:t>Seega</w:t>
        </w:r>
        <w:r w:rsidR="001A298B" w:rsidRPr="00AB7239">
          <w:t xml:space="preserve"> maksab </w:t>
        </w:r>
      </w:ins>
      <w:r w:rsidRPr="00AB7239">
        <w:t xml:space="preserve">elektrienergia salvestamise eest </w:t>
      </w:r>
      <w:del w:id="1481" w:author="Inge Mehide" w:date="2024-09-27T14:03:00Z">
        <w:r w:rsidRPr="00AB7239" w:rsidDel="001A298B">
          <w:delText xml:space="preserve">maksab </w:delText>
        </w:r>
      </w:del>
      <w:del w:id="1482" w:author="Inge Mehide" w:date="2024-09-27T14:04:00Z">
        <w:r w:rsidRPr="00AB7239" w:rsidDel="001A298B">
          <w:delText xml:space="preserve">turuosaline </w:delText>
        </w:r>
      </w:del>
      <w:r w:rsidRPr="00AB7239">
        <w:t>eelmainitud tasud</w:t>
      </w:r>
      <w:ins w:id="1483" w:author="Inge Mehide" w:date="2024-09-27T14:05:00Z">
        <w:r w:rsidR="001A298B" w:rsidRPr="001A298B">
          <w:t xml:space="preserve"> </w:t>
        </w:r>
        <w:r w:rsidR="001A298B" w:rsidRPr="00AB7239">
          <w:t>turuosaline</w:t>
        </w:r>
      </w:ins>
      <w:r w:rsidRPr="00AB7239">
        <w:t>, misjärel maksab</w:t>
      </w:r>
      <w:ins w:id="1484" w:author="Inge Mehide" w:date="2024-09-27T14:05:00Z">
        <w:r w:rsidR="001A298B">
          <w:t xml:space="preserve"> </w:t>
        </w:r>
        <w:r w:rsidR="001A298B" w:rsidRPr="00AB7239">
          <w:t xml:space="preserve">sama elektri </w:t>
        </w:r>
      </w:ins>
      <w:ins w:id="1485" w:author="Inge Mehide" w:date="2024-09-27T14:06:00Z">
        <w:r w:rsidR="001A298B">
          <w:t xml:space="preserve">tarbimise </w:t>
        </w:r>
      </w:ins>
      <w:ins w:id="1486" w:author="Inge Mehide" w:date="2024-09-27T14:05:00Z">
        <w:r w:rsidR="001A298B" w:rsidRPr="00AB7239">
          <w:t>eest</w:t>
        </w:r>
      </w:ins>
      <w:r w:rsidRPr="00AB7239">
        <w:t xml:space="preserve"> eelmainitud tasud </w:t>
      </w:r>
      <w:del w:id="1487" w:author="Inge Mehide" w:date="2024-09-27T14:05:00Z">
        <w:r w:rsidRPr="00AB7239" w:rsidDel="001A298B">
          <w:delText xml:space="preserve">sama elektri eest </w:delText>
        </w:r>
      </w:del>
      <w:r w:rsidRPr="00AB7239">
        <w:t>ka tarbija. Eelnõu</w:t>
      </w:r>
      <w:del w:id="1488" w:author="Inge Mehide" w:date="2024-09-27T14:06:00Z">
        <w:r w:rsidRPr="00AB7239" w:rsidDel="001A298B">
          <w:delText>ga on</w:delText>
        </w:r>
      </w:del>
      <w:r w:rsidRPr="00AB7239">
        <w:t xml:space="preserve"> eesmärk</w:t>
      </w:r>
      <w:ins w:id="1489" w:author="Inge Mehide" w:date="2024-09-27T14:06:00Z">
        <w:r w:rsidR="001A298B">
          <w:t xml:space="preserve"> on</w:t>
        </w:r>
      </w:ins>
      <w:r w:rsidRPr="00AB7239">
        <w:t xml:space="preserve"> </w:t>
      </w:r>
      <w:del w:id="1490" w:author="Inge Mehide" w:date="2024-09-27T14:08:00Z">
        <w:r w:rsidR="00AF0EDF" w:rsidDel="001A298B">
          <w:delText xml:space="preserve">energiasalvestusüksuse </w:delText>
        </w:r>
      </w:del>
      <w:del w:id="1491" w:author="Inge Mehide" w:date="2024-09-27T14:07:00Z">
        <w:r w:rsidR="00AF0EDF" w:rsidDel="001A298B">
          <w:delText xml:space="preserve">poolt </w:delText>
        </w:r>
      </w:del>
      <w:del w:id="1492" w:author="Inge Mehide" w:date="2024-09-27T14:08:00Z">
        <w:r w:rsidRPr="00AB7239" w:rsidDel="001A298B">
          <w:delText xml:space="preserve">salvestud </w:delText>
        </w:r>
      </w:del>
      <w:ins w:id="1493" w:author="Inge Mehide" w:date="2024-09-27T14:09:00Z">
        <w:r w:rsidR="001A298B" w:rsidRPr="00AB7239">
          <w:t xml:space="preserve">mitte võtta </w:t>
        </w:r>
      </w:ins>
      <w:r w:rsidRPr="00AB7239">
        <w:t>elektrienergia võ</w:t>
      </w:r>
      <w:r w:rsidR="00BC16DD" w:rsidRPr="00AB7239">
        <w:t>rgust salvestamise</w:t>
      </w:r>
      <w:ins w:id="1494" w:author="Inge Mehide" w:date="2024-09-27T14:10:00Z">
        <w:r w:rsidR="00CC1C2D">
          <w:t>l</w:t>
        </w:r>
      </w:ins>
      <w:del w:id="1495" w:author="Inge Mehide" w:date="2024-09-27T14:10:00Z">
        <w:r w:rsidR="00BC16DD" w:rsidRPr="00AB7239" w:rsidDel="00CC1C2D">
          <w:delText xml:space="preserve"> eest </w:delText>
        </w:r>
      </w:del>
      <w:del w:id="1496" w:author="Inge Mehide" w:date="2024-09-27T14:09:00Z">
        <w:r w:rsidR="00BC16DD" w:rsidRPr="00AB7239" w:rsidDel="001A298B">
          <w:delText>mitte võtta</w:delText>
        </w:r>
      </w:del>
      <w:r w:rsidR="00BC16DD" w:rsidRPr="00AB7239">
        <w:t xml:space="preserve"> eelmainitud tasusid </w:t>
      </w:r>
      <w:del w:id="1497" w:author="Inge Mehide" w:date="2024-09-27T14:10:00Z">
        <w:r w:rsidR="00BC16DD" w:rsidRPr="00AB7239" w:rsidDel="00CC1C2D">
          <w:delText>mahus</w:delText>
        </w:r>
      </w:del>
      <w:ins w:id="1498" w:author="Inge Mehide" w:date="2024-09-27T14:10:00Z">
        <w:r w:rsidR="00CC1C2D">
          <w:t>koguse eest</w:t>
        </w:r>
      </w:ins>
      <w:r w:rsidR="00BC16DD" w:rsidRPr="00AB7239">
        <w:t>, mis salvestusperioodi</w:t>
      </w:r>
      <w:ins w:id="1499" w:author="Inge Mehide" w:date="2024-09-27T14:11:00Z">
        <w:r w:rsidR="00CC1C2D">
          <w:t xml:space="preserve"> jooksul</w:t>
        </w:r>
      </w:ins>
      <w:r w:rsidR="00BC16DD" w:rsidRPr="00AB7239">
        <w:t xml:space="preserve"> (</w:t>
      </w:r>
      <w:ins w:id="1500" w:author="Inge Mehide" w:date="2024-09-27T14:11:00Z">
        <w:r w:rsidR="00CC1C2D">
          <w:t>üks</w:t>
        </w:r>
      </w:ins>
      <w:del w:id="1501" w:author="Inge Mehide" w:date="2024-09-27T14:11:00Z">
        <w:r w:rsidR="00BC16DD" w:rsidRPr="00AB7239" w:rsidDel="00CC1C2D">
          <w:delText>1</w:delText>
        </w:r>
      </w:del>
      <w:r w:rsidR="00BC16DD" w:rsidRPr="00AB7239">
        <w:t xml:space="preserve"> kuu) </w:t>
      </w:r>
      <w:del w:id="1502" w:author="Inge Mehide" w:date="2024-09-27T14:11:00Z">
        <w:r w:rsidR="00BC16DD" w:rsidRPr="00AB7239" w:rsidDel="00CC1C2D">
          <w:delText xml:space="preserve">jooksul </w:delText>
        </w:r>
      </w:del>
      <w:r w:rsidR="00BC16DD" w:rsidRPr="00AB7239">
        <w:t>võrku tagastatakse.</w:t>
      </w:r>
      <w:r w:rsidR="00AF0EDF">
        <w:t xml:space="preserve"> Energiasalvestusüksu</w:t>
      </w:r>
      <w:r w:rsidR="00A13EEA">
        <w:t>s võib</w:t>
      </w:r>
      <w:ins w:id="1503" w:author="Inge Mehide" w:date="2024-09-27T14:11:00Z">
        <w:r w:rsidR="00CC1C2D">
          <w:t xml:space="preserve"> muudatusega hoida</w:t>
        </w:r>
      </w:ins>
      <w:r w:rsidR="00A13EEA">
        <w:t xml:space="preserve"> </w:t>
      </w:r>
      <w:del w:id="1504" w:author="Inge Mehide" w:date="2024-09-27T14:11:00Z">
        <w:r w:rsidR="00A13EEA" w:rsidDel="00CC1C2D">
          <w:delText xml:space="preserve">opereerimiskuludelt </w:delText>
        </w:r>
      </w:del>
      <w:ins w:id="1505" w:author="Inge Mehide" w:date="2024-09-27T14:11:00Z">
        <w:r w:rsidR="00CC1C2D">
          <w:t xml:space="preserve">käitamiskuludelt </w:t>
        </w:r>
      </w:ins>
      <w:del w:id="1506" w:author="Inge Mehide" w:date="2024-09-27T14:11:00Z">
        <w:r w:rsidR="00A13EEA" w:rsidDel="00CC1C2D">
          <w:delText xml:space="preserve">hoida muudatusega </w:delText>
        </w:r>
      </w:del>
      <w:r w:rsidR="00A13EEA">
        <w:t>kokku kuni 50%.</w:t>
      </w:r>
    </w:p>
    <w:p w14:paraId="11DED74D" w14:textId="545BBFC8" w:rsidR="00BC16DD" w:rsidRPr="00AB7239" w:rsidRDefault="00BC16DD" w:rsidP="00E41FA9">
      <w:r w:rsidRPr="00AB7239">
        <w:t xml:space="preserve">Muudatus võimaldab </w:t>
      </w:r>
      <w:del w:id="1507" w:author="Inge Mehide" w:date="2024-09-30T14:14:00Z">
        <w:r w:rsidRPr="00AB7239" w:rsidDel="00A77CE4">
          <w:delText xml:space="preserve">muuta </w:delText>
        </w:r>
      </w:del>
      <w:commentRangeStart w:id="1508"/>
      <w:del w:id="1509" w:author="Inge Mehide" w:date="2024-09-27T14:22:00Z">
        <w:r w:rsidRPr="00AB7239" w:rsidDel="00B7566D">
          <w:delText xml:space="preserve">turupõhiselt </w:delText>
        </w:r>
      </w:del>
      <w:commentRangeEnd w:id="1508"/>
      <w:r w:rsidR="002168F4">
        <w:rPr>
          <w:rStyle w:val="Kommentaariviide"/>
          <w:rFonts w:asciiTheme="minorHAnsi" w:hAnsiTheme="minorHAnsi"/>
        </w:rPr>
        <w:commentReference w:id="1508"/>
      </w:r>
      <w:ins w:id="1510" w:author="Inge Mehide" w:date="2024-09-27T15:25:00Z">
        <w:r w:rsidR="00610269">
          <w:t xml:space="preserve">elektriturul osalevate </w:t>
        </w:r>
      </w:ins>
      <w:r w:rsidRPr="00AB7239">
        <w:t>energia</w:t>
      </w:r>
      <w:r w:rsidR="00AB7239" w:rsidRPr="00AB7239">
        <w:t>salvestus</w:t>
      </w:r>
      <w:r w:rsidRPr="00AB7239">
        <w:t>üksuste rajamise konkurentsivõimeliseks</w:t>
      </w:r>
      <w:ins w:id="1511" w:author="Inge Mehide" w:date="2024-09-30T14:14:00Z">
        <w:r w:rsidR="00A77CE4" w:rsidRPr="00A77CE4">
          <w:t xml:space="preserve"> </w:t>
        </w:r>
        <w:r w:rsidR="00A77CE4" w:rsidRPr="00AB7239">
          <w:t>muuta</w:t>
        </w:r>
      </w:ins>
      <w:r w:rsidRPr="00AB7239">
        <w:t xml:space="preserve">, </w:t>
      </w:r>
      <w:del w:id="1512" w:author="Inge Mehide" w:date="2024-09-27T14:57:00Z">
        <w:r w:rsidRPr="00AB7239" w:rsidDel="002168F4">
          <w:delText xml:space="preserve">mistõttu </w:delText>
        </w:r>
      </w:del>
      <w:ins w:id="1513" w:author="Inge Mehide" w:date="2024-09-27T14:57:00Z">
        <w:r w:rsidR="002168F4">
          <w:t>mille</w:t>
        </w:r>
        <w:r w:rsidR="002168F4" w:rsidRPr="00AB7239">
          <w:t xml:space="preserve"> </w:t>
        </w:r>
      </w:ins>
      <w:del w:id="1514" w:author="Inge Mehide" w:date="2024-09-27T14:57:00Z">
        <w:r w:rsidRPr="00AB7239" w:rsidDel="002168F4">
          <w:delText>muud</w:delText>
        </w:r>
        <w:r w:rsidR="002D3C87" w:rsidDel="002168F4">
          <w:delText>a</w:delText>
        </w:r>
        <w:r w:rsidRPr="00AB7239" w:rsidDel="002168F4">
          <w:delText xml:space="preserve">tuse </w:delText>
        </w:r>
      </w:del>
      <w:r w:rsidRPr="00AB7239">
        <w:t xml:space="preserve">tulemusena suurenevad investeeringud energiasalvestusse. </w:t>
      </w:r>
      <w:r w:rsidR="00A13EEA">
        <w:t>Energiasalvestusüksuse rajamise kulu on ligikau</w:t>
      </w:r>
      <w:ins w:id="1515" w:author="Inge Mehide" w:date="2024-09-27T14:57:00Z">
        <w:r w:rsidR="002168F4">
          <w:t>d</w:t>
        </w:r>
      </w:ins>
      <w:r w:rsidR="00A13EEA">
        <w:t>u 1 mln</w:t>
      </w:r>
      <w:ins w:id="1516" w:author="Inge Mehide" w:date="2024-09-27T15:26:00Z">
        <w:r w:rsidR="00610269">
          <w:t xml:space="preserve"> </w:t>
        </w:r>
      </w:ins>
      <w:del w:id="1517" w:author="Inge Mehide" w:date="2024-09-27T15:26:00Z">
        <w:r w:rsidR="00A13EEA" w:rsidDel="00610269">
          <w:delText>.</w:delText>
        </w:r>
      </w:del>
      <w:r w:rsidR="00A13EEA">
        <w:t>€/MW, akude eluiga 10</w:t>
      </w:r>
      <w:del w:id="1518" w:author="Inge Mehide" w:date="2024-09-27T15:26:00Z">
        <w:r w:rsidR="00A13EEA" w:rsidDel="00610269">
          <w:delText xml:space="preserve"> </w:delText>
        </w:r>
      </w:del>
      <w:r w:rsidR="00A13EEA">
        <w:t>–</w:t>
      </w:r>
      <w:del w:id="1519" w:author="Inge Mehide" w:date="2024-09-27T15:26:00Z">
        <w:r w:rsidR="00A13EEA" w:rsidDel="00610269">
          <w:delText xml:space="preserve"> </w:delText>
        </w:r>
      </w:del>
      <w:r w:rsidR="00A13EEA">
        <w:t xml:space="preserve">15 aastat ja tasuvusperiood üksnes võrguga ühendatud akudel ületab nende eluiga ehk </w:t>
      </w:r>
      <w:commentRangeStart w:id="1520"/>
      <w:r w:rsidR="00A13EEA">
        <w:t xml:space="preserve">projektid ei ole tasuvad. </w:t>
      </w:r>
      <w:commentRangeEnd w:id="1520"/>
      <w:r w:rsidR="00240F39">
        <w:rPr>
          <w:rStyle w:val="Kommentaariviide"/>
          <w:rFonts w:asciiTheme="minorHAnsi" w:hAnsiTheme="minorHAnsi"/>
        </w:rPr>
        <w:commentReference w:id="1520"/>
      </w:r>
      <w:del w:id="1521" w:author="Inge Mehide" w:date="2024-09-27T15:27:00Z">
        <w:r w:rsidRPr="00AB7239" w:rsidDel="00610269">
          <w:delText>Samuti</w:delText>
        </w:r>
      </w:del>
      <w:r w:rsidRPr="00AB7239">
        <w:t xml:space="preserve"> </w:t>
      </w:r>
      <w:del w:id="1522" w:author="Inge Mehide" w:date="2024-09-27T15:27:00Z">
        <w:r w:rsidRPr="00AB7239" w:rsidDel="00610269">
          <w:delText xml:space="preserve">võimaldab </w:delText>
        </w:r>
      </w:del>
      <w:proofErr w:type="spellStart"/>
      <w:ins w:id="1523" w:author="Inge Mehide" w:date="2024-09-27T15:27:00Z">
        <w:r w:rsidR="00610269">
          <w:t>T</w:t>
        </w:r>
      </w:ins>
      <w:del w:id="1524" w:author="Inge Mehide" w:date="2024-09-27T15:27:00Z">
        <w:r w:rsidR="002D3C87" w:rsidRPr="00AB7239" w:rsidDel="00610269">
          <w:delText>t</w:delText>
        </w:r>
      </w:del>
      <w:r w:rsidR="002D3C87" w:rsidRPr="00AB7239">
        <w:t>opelt</w:t>
      </w:r>
      <w:r w:rsidR="002D3C87">
        <w:t>mak</w:t>
      </w:r>
      <w:r w:rsidR="002D3C87" w:rsidRPr="00AB7239">
        <w:t>sustamise</w:t>
      </w:r>
      <w:proofErr w:type="spellEnd"/>
      <w:r w:rsidR="002D3C87" w:rsidRPr="00AB7239">
        <w:t xml:space="preserve"> </w:t>
      </w:r>
      <w:r w:rsidRPr="00AB7239">
        <w:t xml:space="preserve">kaotamine </w:t>
      </w:r>
      <w:ins w:id="1525" w:author="Inge Mehide" w:date="2024-09-27T15:27:00Z">
        <w:r w:rsidR="00610269" w:rsidRPr="00AB7239">
          <w:t xml:space="preserve">võimaldab </w:t>
        </w:r>
      </w:ins>
      <w:ins w:id="1526" w:author="Inge Mehide" w:date="2024-09-27T15:28:00Z">
        <w:r w:rsidR="00610269">
          <w:t xml:space="preserve">aga </w:t>
        </w:r>
      </w:ins>
      <w:r w:rsidR="00AB7239" w:rsidRPr="00AB7239">
        <w:t>salvestus</w:t>
      </w:r>
      <w:r w:rsidRPr="00AB7239">
        <w:t>üksusel rohkematel tundidel elektriturul osaleda ja tuua kaasa suuremat positiivset mõju.</w:t>
      </w:r>
    </w:p>
    <w:p w14:paraId="27635D27" w14:textId="571F1C4C" w:rsidR="00BC16DD" w:rsidRPr="00412A2B" w:rsidRDefault="00BC16DD" w:rsidP="00E41FA9">
      <w:pPr>
        <w:rPr>
          <w:bCs/>
        </w:rPr>
      </w:pPr>
      <w:r w:rsidRPr="00AB7239">
        <w:t>Energia</w:t>
      </w:r>
      <w:r w:rsidR="00AB7239" w:rsidRPr="00AB7239">
        <w:t>salvestus</w:t>
      </w:r>
      <w:r w:rsidRPr="00AB7239">
        <w:t xml:space="preserve">üksused </w:t>
      </w:r>
      <w:del w:id="1527" w:author="Inge Mehide" w:date="2024-09-27T15:47:00Z">
        <w:r w:rsidRPr="00AB7239" w:rsidDel="004F65E3">
          <w:delText xml:space="preserve">toodavad </w:delText>
        </w:r>
      </w:del>
      <w:ins w:id="1528" w:author="Inge Mehide" w:date="2024-09-27T15:47:00Z">
        <w:r w:rsidR="004F65E3">
          <w:t>tagastavad</w:t>
        </w:r>
        <w:r w:rsidR="004F65E3" w:rsidRPr="00AB7239">
          <w:t xml:space="preserve"> </w:t>
        </w:r>
      </w:ins>
      <w:ins w:id="1529" w:author="Inge Mehide" w:date="2024-09-30T14:15:00Z">
        <w:r w:rsidR="00A77CE4" w:rsidRPr="00AB7239">
          <w:t xml:space="preserve">elektrit võrku </w:t>
        </w:r>
      </w:ins>
      <w:r w:rsidRPr="00AB7239">
        <w:t>kallitel tundidel</w:t>
      </w:r>
      <w:del w:id="1530" w:author="Inge Mehide" w:date="2024-09-30T14:15:00Z">
        <w:r w:rsidRPr="00AB7239" w:rsidDel="00A77CE4">
          <w:delText xml:space="preserve"> elektrit võrku</w:delText>
        </w:r>
      </w:del>
      <w:r w:rsidR="002D3C87">
        <w:t>,</w:t>
      </w:r>
      <w:r w:rsidRPr="00AB7239">
        <w:t xml:space="preserve"> </w:t>
      </w:r>
      <w:del w:id="1531" w:author="Inge Mehide" w:date="2024-09-27T15:49:00Z">
        <w:r w:rsidRPr="00AB7239" w:rsidDel="004F65E3">
          <w:delText xml:space="preserve">seekaudu elektrihinda kallitel tundidel </w:delText>
        </w:r>
        <w:r w:rsidR="002D3C87" w:rsidDel="004F65E3">
          <w:delText>odav</w:delText>
        </w:r>
        <w:r w:rsidR="002D3C87" w:rsidRPr="00AB7239" w:rsidDel="004F65E3">
          <w:delText>dades</w:delText>
        </w:r>
      </w:del>
      <w:ins w:id="1532" w:author="Inge Mehide" w:date="2024-09-27T15:49:00Z">
        <w:r w:rsidR="004F65E3">
          <w:t xml:space="preserve">mistõttu </w:t>
        </w:r>
      </w:ins>
      <w:ins w:id="1533" w:author="Inge Mehide" w:date="2024-09-27T15:50:00Z">
        <w:r w:rsidR="004F65E3">
          <w:t>elektri</w:t>
        </w:r>
      </w:ins>
      <w:ins w:id="1534" w:author="Inge Mehide" w:date="2024-09-27T15:49:00Z">
        <w:r w:rsidR="004F65E3">
          <w:t>hind neil tundidel langeb</w:t>
        </w:r>
      </w:ins>
      <w:r w:rsidR="002D3C87" w:rsidRPr="00AB7239">
        <w:t xml:space="preserve"> </w:t>
      </w:r>
      <w:r w:rsidRPr="00AB7239">
        <w:t>või väl</w:t>
      </w:r>
      <w:ins w:id="1535" w:author="Inge Mehide" w:date="2024-09-27T15:49:00Z">
        <w:r w:rsidR="004F65E3">
          <w:t>ditakse</w:t>
        </w:r>
      </w:ins>
      <w:del w:id="1536" w:author="Inge Mehide" w:date="2024-09-27T15:49:00Z">
        <w:r w:rsidRPr="00AB7239" w:rsidDel="004F65E3">
          <w:delText>tides</w:delText>
        </w:r>
      </w:del>
      <w:r w:rsidRPr="00AB7239">
        <w:t xml:space="preserve"> </w:t>
      </w:r>
      <w:del w:id="1537" w:author="Inge Mehide" w:date="2024-09-27T15:52:00Z">
        <w:r w:rsidRPr="00AB7239" w:rsidDel="004F65E3">
          <w:delText xml:space="preserve">vajadust käivitada </w:delText>
        </w:r>
      </w:del>
      <w:r w:rsidRPr="00AB7239">
        <w:t xml:space="preserve">tiputundide </w:t>
      </w:r>
      <w:ins w:id="1538" w:author="Inge Mehide" w:date="2024-09-27T15:51:00Z">
        <w:r w:rsidR="004F65E3">
          <w:t xml:space="preserve">energiavajaduse </w:t>
        </w:r>
      </w:ins>
      <w:r w:rsidRPr="00AB7239">
        <w:t>katmiseks fossiilse</w:t>
      </w:r>
      <w:ins w:id="1539" w:author="Inge Mehide" w:date="2024-09-27T15:52:00Z">
        <w:r w:rsidR="004F65E3">
          <w:t>te</w:t>
        </w:r>
      </w:ins>
      <w:del w:id="1540" w:author="Inge Mehide" w:date="2024-09-27T15:52:00Z">
        <w:r w:rsidRPr="00AB7239" w:rsidDel="004F65E3">
          <w:delText>id</w:delText>
        </w:r>
      </w:del>
      <w:r w:rsidRPr="00AB7239">
        <w:t xml:space="preserve"> tootmisseadme</w:t>
      </w:r>
      <w:ins w:id="1541" w:author="Inge Mehide" w:date="2024-09-27T15:52:00Z">
        <w:r w:rsidR="004F65E3">
          <w:t>te</w:t>
        </w:r>
      </w:ins>
      <w:del w:id="1542" w:author="Inge Mehide" w:date="2024-09-27T15:52:00Z">
        <w:r w:rsidRPr="00AB7239" w:rsidDel="004F65E3">
          <w:delText>id</w:delText>
        </w:r>
      </w:del>
      <w:ins w:id="1543" w:author="Inge Mehide" w:date="2024-09-27T15:52:00Z">
        <w:r w:rsidR="004F65E3">
          <w:t xml:space="preserve"> käivitamist</w:t>
        </w:r>
      </w:ins>
      <w:r w:rsidRPr="00AB7239">
        <w:t>. Odavama</w:t>
      </w:r>
      <w:ins w:id="1544" w:author="Inge Mehide" w:date="2024-09-27T15:50:00Z">
        <w:r w:rsidR="004F65E3">
          <w:t>tel</w:t>
        </w:r>
      </w:ins>
      <w:r w:rsidRPr="00AB7239">
        <w:t xml:space="preserve"> </w:t>
      </w:r>
      <w:del w:id="1545" w:author="Inge Mehide" w:date="2024-09-27T15:50:00Z">
        <w:r w:rsidRPr="00AB7239" w:rsidDel="004F65E3">
          <w:delText xml:space="preserve">hinnaga </w:delText>
        </w:r>
      </w:del>
      <w:r w:rsidRPr="00AB7239">
        <w:t xml:space="preserve">tundidel ehk </w:t>
      </w:r>
      <w:r w:rsidR="002D3C87">
        <w:t xml:space="preserve">siis, </w:t>
      </w:r>
      <w:r w:rsidRPr="00AB7239">
        <w:t xml:space="preserve">kui elektrisüsteemis on elektri ülejääk, </w:t>
      </w:r>
      <w:r w:rsidR="00AB7239" w:rsidRPr="00AB7239">
        <w:t>salvestus</w:t>
      </w:r>
      <w:r w:rsidRPr="00AB7239">
        <w:t xml:space="preserve">üksused tarbivad ja tõstavad </w:t>
      </w:r>
      <w:r w:rsidR="002D3C87" w:rsidRPr="00AB7239">
        <w:t xml:space="preserve">seeläbi </w:t>
      </w:r>
      <w:ins w:id="1546" w:author="Inge Mehide" w:date="2024-09-27T15:56:00Z">
        <w:r w:rsidR="00C6057C">
          <w:t xml:space="preserve">nende tundide </w:t>
        </w:r>
      </w:ins>
      <w:r w:rsidRPr="00AB7239">
        <w:t>elektrihind</w:t>
      </w:r>
      <w:ins w:id="1547" w:author="Inge Mehide" w:date="2024-09-27T15:57:00Z">
        <w:r w:rsidR="00C6057C">
          <w:t>a</w:t>
        </w:r>
      </w:ins>
      <w:del w:id="1548" w:author="Inge Mehide" w:date="2024-09-27T15:57:00Z">
        <w:r w:rsidRPr="00AB7239" w:rsidDel="00C6057C">
          <w:delText>u</w:delText>
        </w:r>
      </w:del>
      <w:del w:id="1549" w:author="Inge Mehide" w:date="2024-09-27T15:56:00Z">
        <w:r w:rsidRPr="00AB7239" w:rsidDel="00C6057C">
          <w:delText xml:space="preserve"> tundidel, mil need on madalad</w:delText>
        </w:r>
      </w:del>
      <w:r w:rsidRPr="00AB7239">
        <w:t xml:space="preserve">. </w:t>
      </w:r>
      <w:r w:rsidR="002D3C87">
        <w:t>Odavam</w:t>
      </w:r>
      <w:r w:rsidR="002D3C87" w:rsidRPr="00AB7239">
        <w:t xml:space="preserve">ate </w:t>
      </w:r>
      <w:r w:rsidRPr="00AB7239">
        <w:t xml:space="preserve">tundide elektrihinna tõus vähendab vajadust maksta riigipoolset </w:t>
      </w:r>
      <w:r w:rsidRPr="00AB7239">
        <w:rPr>
          <w:bCs/>
        </w:rPr>
        <w:t>taastuvenergia toetuste rahastamise tasu ja suurendab taas</w:t>
      </w:r>
      <w:r w:rsidR="002D3C87" w:rsidRPr="00AB7239">
        <w:rPr>
          <w:bCs/>
        </w:rPr>
        <w:t>t</w:t>
      </w:r>
      <w:r w:rsidRPr="00AB7239">
        <w:rPr>
          <w:bCs/>
        </w:rPr>
        <w:t xml:space="preserve">uvelektri tootjate kasumit, kuid vähendab kasumit, mida saavad </w:t>
      </w:r>
      <w:commentRangeStart w:id="1550"/>
      <w:r w:rsidRPr="00AB7239">
        <w:rPr>
          <w:bCs/>
        </w:rPr>
        <w:t xml:space="preserve">kallimad </w:t>
      </w:r>
      <w:commentRangeEnd w:id="1550"/>
      <w:r w:rsidR="002619EF">
        <w:rPr>
          <w:rStyle w:val="Kommentaariviide"/>
          <w:rFonts w:asciiTheme="minorHAnsi" w:hAnsiTheme="minorHAnsi"/>
        </w:rPr>
        <w:commentReference w:id="1550"/>
      </w:r>
      <w:r w:rsidRPr="00AB7239">
        <w:rPr>
          <w:bCs/>
        </w:rPr>
        <w:t>fossi</w:t>
      </w:r>
      <w:r w:rsidR="00412A2B">
        <w:rPr>
          <w:bCs/>
        </w:rPr>
        <w:t>i</w:t>
      </w:r>
      <w:r w:rsidRPr="00AB7239">
        <w:rPr>
          <w:bCs/>
        </w:rPr>
        <w:t>lkütustest elektrit tootvad jaamad.</w:t>
      </w:r>
      <w:r w:rsidR="009F54BB" w:rsidRPr="00AB7239">
        <w:rPr>
          <w:bCs/>
        </w:rPr>
        <w:t xml:space="preserve"> </w:t>
      </w:r>
      <w:r w:rsidR="00D04847" w:rsidRPr="00AB7239">
        <w:rPr>
          <w:bCs/>
        </w:rPr>
        <w:t>Tal</w:t>
      </w:r>
      <w:r w:rsidR="002D3C87">
        <w:rPr>
          <w:bCs/>
        </w:rPr>
        <w:t>linna Tehnikaülikooli</w:t>
      </w:r>
      <w:r w:rsidR="00D04847" w:rsidRPr="00AB7239">
        <w:rPr>
          <w:bCs/>
        </w:rPr>
        <w:t xml:space="preserve"> </w:t>
      </w:r>
      <w:r w:rsidR="00412A2B">
        <w:rPr>
          <w:bCs/>
        </w:rPr>
        <w:t>teht</w:t>
      </w:r>
      <w:r w:rsidR="00412A2B" w:rsidRPr="00AB7239">
        <w:rPr>
          <w:bCs/>
        </w:rPr>
        <w:t xml:space="preserve">ud </w:t>
      </w:r>
      <w:r w:rsidR="00D04847" w:rsidRPr="00AB7239">
        <w:rPr>
          <w:bCs/>
        </w:rPr>
        <w:t>analüüs</w:t>
      </w:r>
      <w:r w:rsidR="007D4ADF" w:rsidRPr="00AB7239">
        <w:rPr>
          <w:bCs/>
        </w:rPr>
        <w:t>i</w:t>
      </w:r>
      <w:r w:rsidR="00D04847" w:rsidRPr="00AB7239">
        <w:rPr>
          <w:bCs/>
        </w:rPr>
        <w:t xml:space="preserve">st selgub, et Eestis </w:t>
      </w:r>
      <w:del w:id="1551" w:author="Inge Mehide" w:date="2024-09-27T16:12:00Z">
        <w:r w:rsidR="00D04847" w:rsidRPr="00AB7239" w:rsidDel="002619EF">
          <w:rPr>
            <w:bCs/>
          </w:rPr>
          <w:delText xml:space="preserve">tooks </w:delText>
        </w:r>
      </w:del>
      <w:ins w:id="1552" w:author="Inge Mehide" w:date="2024-09-27T16:12:00Z">
        <w:r w:rsidR="002619EF">
          <w:rPr>
            <w:bCs/>
          </w:rPr>
          <w:t>langetaks</w:t>
        </w:r>
        <w:r w:rsidR="002619EF" w:rsidRPr="00AB7239">
          <w:rPr>
            <w:bCs/>
          </w:rPr>
          <w:t xml:space="preserve"> </w:t>
        </w:r>
      </w:ins>
      <w:r w:rsidR="00D04847" w:rsidRPr="00AB7239">
        <w:rPr>
          <w:bCs/>
        </w:rPr>
        <w:t>500</w:t>
      </w:r>
      <w:r w:rsidR="00412A2B">
        <w:rPr>
          <w:bCs/>
        </w:rPr>
        <w:t>–</w:t>
      </w:r>
      <w:r w:rsidR="00D04847" w:rsidRPr="00AB7239">
        <w:rPr>
          <w:bCs/>
        </w:rPr>
        <w:t>1000 MW salvestus</w:t>
      </w:r>
      <w:ins w:id="1553" w:author="Inge Mehide" w:date="2024-09-27T16:06:00Z">
        <w:r w:rsidR="002619EF">
          <w:rPr>
            <w:bCs/>
          </w:rPr>
          <w:t>v</w:t>
        </w:r>
      </w:ins>
      <w:ins w:id="1554" w:author="Inge Mehide" w:date="2024-09-27T16:07:00Z">
        <w:r w:rsidR="002619EF">
          <w:rPr>
            <w:bCs/>
          </w:rPr>
          <w:t>õimsus</w:t>
        </w:r>
      </w:ins>
      <w:r w:rsidR="00D04847" w:rsidRPr="00AB7239">
        <w:rPr>
          <w:bCs/>
        </w:rPr>
        <w:t>e lisandumine</w:t>
      </w:r>
      <w:ins w:id="1555" w:author="Inge Mehide" w:date="2024-09-27T16:08:00Z">
        <w:r w:rsidR="002619EF">
          <w:rPr>
            <w:bCs/>
          </w:rPr>
          <w:t xml:space="preserve"> </w:t>
        </w:r>
        <w:r w:rsidR="002619EF" w:rsidRPr="00AB7239">
          <w:rPr>
            <w:bCs/>
          </w:rPr>
          <w:t>elektri tipuhin</w:t>
        </w:r>
      </w:ins>
      <w:ins w:id="1556" w:author="Inge Mehide" w:date="2024-09-27T16:13:00Z">
        <w:r w:rsidR="002619EF">
          <w:rPr>
            <w:bCs/>
          </w:rPr>
          <w:t>d</w:t>
        </w:r>
      </w:ins>
      <w:ins w:id="1557" w:author="Inge Mehide" w:date="2024-09-27T16:12:00Z">
        <w:r w:rsidR="002619EF">
          <w:rPr>
            <w:bCs/>
          </w:rPr>
          <w:t>u</w:t>
        </w:r>
      </w:ins>
      <w:ins w:id="1558" w:author="Inge Mehide" w:date="2024-09-27T16:07:00Z">
        <w:r w:rsidR="002619EF">
          <w:rPr>
            <w:bCs/>
          </w:rPr>
          <w:t xml:space="preserve"> </w:t>
        </w:r>
        <w:r w:rsidR="002619EF" w:rsidRPr="00AB7239">
          <w:rPr>
            <w:bCs/>
          </w:rPr>
          <w:t>tarbijale</w:t>
        </w:r>
      </w:ins>
      <w:r w:rsidR="00D04847" w:rsidRPr="00AB7239">
        <w:rPr>
          <w:bCs/>
        </w:rPr>
        <w:t xml:space="preserve"> </w:t>
      </w:r>
      <w:del w:id="1559" w:author="Inge Mehide" w:date="2024-09-27T16:07:00Z">
        <w:r w:rsidR="00D04847" w:rsidRPr="00AB7239" w:rsidDel="002619EF">
          <w:rPr>
            <w:bCs/>
          </w:rPr>
          <w:delText xml:space="preserve">enam </w:delText>
        </w:r>
      </w:del>
      <w:ins w:id="1560" w:author="Inge Mehide" w:date="2024-09-27T16:07:00Z">
        <w:r w:rsidR="002619EF">
          <w:rPr>
            <w:bCs/>
          </w:rPr>
          <w:t>üle</w:t>
        </w:r>
      </w:ins>
      <w:del w:id="1561" w:author="Inge Mehide" w:date="2024-09-27T16:07:00Z">
        <w:r w:rsidR="00D04847" w:rsidRPr="00AB7239" w:rsidDel="002619EF">
          <w:rPr>
            <w:bCs/>
          </w:rPr>
          <w:delText>kui</w:delText>
        </w:r>
      </w:del>
      <w:r w:rsidR="00D04847" w:rsidRPr="00AB7239">
        <w:rPr>
          <w:bCs/>
        </w:rPr>
        <w:t xml:space="preserve"> 35 m</w:t>
      </w:r>
      <w:ins w:id="1562" w:author="Inge Mehide" w:date="2024-09-30T14:20:00Z">
        <w:r w:rsidR="00D30D29">
          <w:rPr>
            <w:bCs/>
          </w:rPr>
          <w:t>i</w:t>
        </w:r>
      </w:ins>
      <w:r w:rsidR="00D04847" w:rsidRPr="00AB7239">
        <w:rPr>
          <w:bCs/>
        </w:rPr>
        <w:t>l</w:t>
      </w:r>
      <w:ins w:id="1563" w:author="Inge Mehide" w:date="2024-09-30T14:20:00Z">
        <w:r w:rsidR="00D30D29">
          <w:rPr>
            <w:bCs/>
          </w:rPr>
          <w:t>jo</w:t>
        </w:r>
      </w:ins>
      <w:r w:rsidR="00D04847" w:rsidRPr="00AB7239">
        <w:rPr>
          <w:bCs/>
        </w:rPr>
        <w:t>n</w:t>
      </w:r>
      <w:ins w:id="1564" w:author="Inge Mehide" w:date="2024-09-30T14:20:00Z">
        <w:r w:rsidR="00D30D29">
          <w:rPr>
            <w:bCs/>
          </w:rPr>
          <w:t>i euro</w:t>
        </w:r>
      </w:ins>
      <w:del w:id="1565" w:author="Inge Mehide" w:date="2024-09-30T14:20:00Z">
        <w:r w:rsidR="00412A2B" w:rsidDel="00D30D29">
          <w:rPr>
            <w:bCs/>
          </w:rPr>
          <w:delText xml:space="preserve"> </w:delText>
        </w:r>
        <w:r w:rsidR="00D04847" w:rsidRPr="00AB7239" w:rsidDel="00D30D29">
          <w:rPr>
            <w:bCs/>
          </w:rPr>
          <w:delText>€</w:delText>
        </w:r>
      </w:del>
      <w:r w:rsidR="00D04847" w:rsidRPr="00AB7239">
        <w:rPr>
          <w:bCs/>
        </w:rPr>
        <w:t xml:space="preserve"> </w:t>
      </w:r>
      <w:ins w:id="1566" w:author="Inge Mehide" w:date="2024-09-27T16:13:00Z">
        <w:r w:rsidR="002619EF">
          <w:rPr>
            <w:bCs/>
          </w:rPr>
          <w:t>võrra</w:t>
        </w:r>
      </w:ins>
      <w:del w:id="1567" w:author="Inge Mehide" w:date="2024-09-27T16:13:00Z">
        <w:r w:rsidR="00D04847" w:rsidRPr="00AB7239" w:rsidDel="002619EF">
          <w:rPr>
            <w:bCs/>
          </w:rPr>
          <w:delText xml:space="preserve">kasu </w:delText>
        </w:r>
      </w:del>
      <w:del w:id="1568" w:author="Inge Mehide" w:date="2024-09-27T16:07:00Z">
        <w:r w:rsidR="00D04847" w:rsidRPr="00AB7239" w:rsidDel="002619EF">
          <w:rPr>
            <w:bCs/>
          </w:rPr>
          <w:delText xml:space="preserve">tarbijale </w:delText>
        </w:r>
      </w:del>
      <w:del w:id="1569" w:author="Inge Mehide" w:date="2024-09-27T16:08:00Z">
        <w:r w:rsidR="00D04847" w:rsidRPr="00AB7239" w:rsidDel="002619EF">
          <w:rPr>
            <w:bCs/>
          </w:rPr>
          <w:delText xml:space="preserve">elektri tipuhindade </w:delText>
        </w:r>
        <w:r w:rsidR="00412A2B" w:rsidDel="002619EF">
          <w:rPr>
            <w:bCs/>
          </w:rPr>
          <w:delText>odav</w:delText>
        </w:r>
        <w:r w:rsidR="00412A2B" w:rsidRPr="00AB7239" w:rsidDel="002619EF">
          <w:rPr>
            <w:bCs/>
          </w:rPr>
          <w:delText>nemise</w:delText>
        </w:r>
        <w:r w:rsidR="00412A2B" w:rsidDel="002619EF">
          <w:rPr>
            <w:bCs/>
          </w:rPr>
          <w:delText xml:space="preserve"> kaudu</w:delText>
        </w:r>
      </w:del>
      <w:r w:rsidR="00D04847" w:rsidRPr="00AB7239">
        <w:rPr>
          <w:bCs/>
        </w:rPr>
        <w:t>. 500–1000 MW võimsusele vastab aku mah</w:t>
      </w:r>
      <w:r w:rsidR="00412A2B">
        <w:rPr>
          <w:bCs/>
        </w:rPr>
        <w:t>u</w:t>
      </w:r>
      <w:r w:rsidR="00D04847" w:rsidRPr="00AB7239">
        <w:rPr>
          <w:bCs/>
        </w:rPr>
        <w:t>t</w:t>
      </w:r>
      <w:r w:rsidR="00412A2B">
        <w:rPr>
          <w:bCs/>
        </w:rPr>
        <w:t>a</w:t>
      </w:r>
      <w:r w:rsidR="00D04847" w:rsidRPr="00AB7239">
        <w:rPr>
          <w:bCs/>
        </w:rPr>
        <w:t xml:space="preserve">vus 2000–6000 MWh. Mida suurem on aku mahutavus, seda kauem on võimalik sellega elektrit salvestada ja </w:t>
      </w:r>
      <w:del w:id="1570" w:author="Inge Mehide" w:date="2024-09-27T16:15:00Z">
        <w:r w:rsidR="00D04847" w:rsidRPr="00AB7239" w:rsidDel="008919FC">
          <w:rPr>
            <w:bCs/>
          </w:rPr>
          <w:delText>toota</w:delText>
        </w:r>
      </w:del>
      <w:ins w:id="1571" w:author="Inge Mehide" w:date="2024-09-27T16:16:00Z">
        <w:r w:rsidR="008919FC">
          <w:rPr>
            <w:bCs/>
          </w:rPr>
          <w:t xml:space="preserve">süsteemi </w:t>
        </w:r>
      </w:ins>
      <w:ins w:id="1572" w:author="Inge Mehide" w:date="2024-09-27T16:15:00Z">
        <w:r w:rsidR="008919FC">
          <w:rPr>
            <w:bCs/>
          </w:rPr>
          <w:t>tagastada</w:t>
        </w:r>
      </w:ins>
      <w:r w:rsidR="00D04847" w:rsidRPr="00AB7239">
        <w:rPr>
          <w:bCs/>
        </w:rPr>
        <w:t>.</w:t>
      </w:r>
    </w:p>
    <w:p w14:paraId="72CA9A47" w14:textId="77777777" w:rsidR="00E41FA9" w:rsidRPr="00AB7239" w:rsidRDefault="00E41FA9" w:rsidP="00E41FA9"/>
    <w:p w14:paraId="618D8030" w14:textId="77777777" w:rsidR="00E41FA9" w:rsidRPr="00AB7239" w:rsidRDefault="00E41FA9" w:rsidP="00E41FA9">
      <w:pPr>
        <w:rPr>
          <w:u w:val="single"/>
        </w:rPr>
      </w:pPr>
      <w:r w:rsidRPr="00AB7239">
        <w:rPr>
          <w:u w:val="single"/>
        </w:rPr>
        <w:t>Sotsiaalne, sealhulgas demograafiline mõju</w:t>
      </w:r>
    </w:p>
    <w:p w14:paraId="0C7BAEF2" w14:textId="77777777" w:rsidR="00E41FA9" w:rsidRPr="00AB7239" w:rsidRDefault="00E41FA9" w:rsidP="00E41FA9"/>
    <w:p w14:paraId="7FF336E7" w14:textId="7C0E5F86" w:rsidR="00E41FA9" w:rsidRPr="00AB7239" w:rsidRDefault="00E41FA9" w:rsidP="00E41FA9">
      <w:r w:rsidRPr="00AB7239">
        <w:t>Eelnõul on potentsiaalne positiivne mõju tervisele kasvuhoonegaaside heite vähenemise</w:t>
      </w:r>
      <w:r w:rsidR="00D4692B">
        <w:t xml:space="preserve"> tõttu</w:t>
      </w:r>
      <w:r w:rsidRPr="00AB7239">
        <w:t>, mis tuleneb fossiilenergia tootmise vähenemisest.</w:t>
      </w:r>
    </w:p>
    <w:p w14:paraId="630A6C6C" w14:textId="77777777" w:rsidR="00EE0DFA" w:rsidRPr="00AB7239" w:rsidRDefault="00EE0DFA" w:rsidP="00E41FA9"/>
    <w:p w14:paraId="51F8A0BB" w14:textId="4953A197" w:rsidR="00EE0DFA" w:rsidRPr="00AB7239" w:rsidRDefault="00AB7239" w:rsidP="00E41FA9">
      <w:r w:rsidRPr="00AB7239">
        <w:t>Salvestus</w:t>
      </w:r>
      <w:ins w:id="1573" w:author="Inge Mehide" w:date="2024-09-27T16:18:00Z">
        <w:r w:rsidR="008919FC">
          <w:t>võim</w:t>
        </w:r>
      </w:ins>
      <w:r w:rsidR="00EE0DFA" w:rsidRPr="00AB7239">
        <w:t xml:space="preserve">e arendamine toob kaasa keskmise elektrihinna </w:t>
      </w:r>
      <w:del w:id="1574" w:author="Inge Mehide" w:date="2024-09-27T16:22:00Z">
        <w:r w:rsidR="00D4692B" w:rsidDel="008919FC">
          <w:delText>odav</w:delText>
        </w:r>
        <w:r w:rsidR="00D4692B" w:rsidRPr="00AB7239" w:rsidDel="008919FC">
          <w:delText xml:space="preserve">nemise </w:delText>
        </w:r>
      </w:del>
      <w:ins w:id="1575" w:author="Inge Mehide" w:date="2024-09-27T16:22:00Z">
        <w:r w:rsidR="008919FC">
          <w:t>langemise</w:t>
        </w:r>
        <w:r w:rsidR="008919FC" w:rsidRPr="00AB7239">
          <w:t xml:space="preserve"> </w:t>
        </w:r>
      </w:ins>
      <w:r w:rsidR="00EE0DFA" w:rsidRPr="00AB7239">
        <w:t>ja elektri</w:t>
      </w:r>
      <w:del w:id="1576" w:author="Inge Mehide" w:date="2024-09-27T16:22:00Z">
        <w:r w:rsidR="00EE0DFA" w:rsidRPr="00AB7239" w:rsidDel="008919FC">
          <w:delText>hinna</w:delText>
        </w:r>
      </w:del>
      <w:r w:rsidR="00EE0DFA" w:rsidRPr="00AB7239">
        <w:t xml:space="preserve"> </w:t>
      </w:r>
      <w:r w:rsidR="00D4692B">
        <w:t>odav</w:t>
      </w:r>
      <w:r w:rsidR="00D4692B" w:rsidRPr="00AB7239">
        <w:t xml:space="preserve">nemise </w:t>
      </w:r>
      <w:r w:rsidR="00EE0DFA" w:rsidRPr="00AB7239">
        <w:t>ju</w:t>
      </w:r>
      <w:r w:rsidR="00D4692B">
        <w:t>s</w:t>
      </w:r>
      <w:r w:rsidR="00EE0DFA" w:rsidRPr="00AB7239">
        <w:t xml:space="preserve">t tiputundidel, samuti vähenevad kulutused </w:t>
      </w:r>
      <w:r w:rsidR="00EE0DFA" w:rsidRPr="00AB7239">
        <w:rPr>
          <w:bCs/>
        </w:rPr>
        <w:t xml:space="preserve">taastuvenergia toetuste rahastamisele. Lisaks </w:t>
      </w:r>
      <w:r w:rsidR="00D4692B" w:rsidRPr="00AB7239">
        <w:rPr>
          <w:bCs/>
        </w:rPr>
        <w:t>o</w:t>
      </w:r>
      <w:r w:rsidR="00D4692B">
        <w:rPr>
          <w:bCs/>
        </w:rPr>
        <w:t>n</w:t>
      </w:r>
      <w:r w:rsidR="00D4692B" w:rsidRPr="00AB7239">
        <w:rPr>
          <w:bCs/>
        </w:rPr>
        <w:t xml:space="preserve"> </w:t>
      </w:r>
      <w:r w:rsidRPr="00AB7239">
        <w:rPr>
          <w:bCs/>
        </w:rPr>
        <w:t>salvestus</w:t>
      </w:r>
      <w:ins w:id="1577" w:author="Inge Mehide" w:date="2024-09-27T16:23:00Z">
        <w:r w:rsidR="008919FC">
          <w:rPr>
            <w:bCs/>
          </w:rPr>
          <w:t>üksust</w:t>
        </w:r>
      </w:ins>
      <w:r w:rsidR="00D4692B">
        <w:rPr>
          <w:bCs/>
        </w:rPr>
        <w:t>e</w:t>
      </w:r>
      <w:r w:rsidR="00EE0DFA" w:rsidRPr="00AB7239">
        <w:rPr>
          <w:bCs/>
        </w:rPr>
        <w:t xml:space="preserve"> rajami</w:t>
      </w:r>
      <w:r w:rsidR="00D4692B">
        <w:rPr>
          <w:bCs/>
        </w:rPr>
        <w:t>sel</w:t>
      </w:r>
      <w:r w:rsidR="00EE0DFA" w:rsidRPr="00AB7239">
        <w:rPr>
          <w:bCs/>
        </w:rPr>
        <w:t xml:space="preserve"> potentsiaalse</w:t>
      </w:r>
      <w:r w:rsidR="00D4692B">
        <w:rPr>
          <w:bCs/>
        </w:rPr>
        <w:t>l</w:t>
      </w:r>
      <w:r w:rsidR="00EE0DFA" w:rsidRPr="00AB7239">
        <w:rPr>
          <w:bCs/>
        </w:rPr>
        <w:t xml:space="preserve">t </w:t>
      </w:r>
      <w:r w:rsidR="00D4692B" w:rsidRPr="00AB7239">
        <w:rPr>
          <w:bCs/>
        </w:rPr>
        <w:t>positiiv</w:t>
      </w:r>
      <w:r w:rsidR="00D4692B">
        <w:rPr>
          <w:bCs/>
        </w:rPr>
        <w:t xml:space="preserve">ne </w:t>
      </w:r>
      <w:r w:rsidR="00EE0DFA" w:rsidRPr="00AB7239">
        <w:rPr>
          <w:bCs/>
        </w:rPr>
        <w:t>mõju võrgukoormus</w:t>
      </w:r>
      <w:del w:id="1578" w:author="Inge Mehide" w:date="2024-09-27T16:24:00Z">
        <w:r w:rsidR="00EE0DFA" w:rsidRPr="00AB7239" w:rsidDel="00E84F7A">
          <w:rPr>
            <w:bCs/>
          </w:rPr>
          <w:delText>t</w:delText>
        </w:r>
      </w:del>
      <w:r w:rsidR="00EE0DFA" w:rsidRPr="00AB7239">
        <w:rPr>
          <w:bCs/>
        </w:rPr>
        <w:t>e juhtimisele ehk väheneb vajadus võrku üle</w:t>
      </w:r>
      <w:ins w:id="1579" w:author="Inge Mehide" w:date="2024-09-27T16:26:00Z">
        <w:r w:rsidR="00E84F7A">
          <w:rPr>
            <w:bCs/>
          </w:rPr>
          <w:t xml:space="preserve"> </w:t>
        </w:r>
      </w:ins>
      <w:r w:rsidR="00EE0DFA" w:rsidRPr="00AB7239">
        <w:rPr>
          <w:bCs/>
        </w:rPr>
        <w:t>dimensio</w:t>
      </w:r>
      <w:ins w:id="1580" w:author="Inge Mehide" w:date="2024-09-27T16:26:00Z">
        <w:r w:rsidR="00E84F7A">
          <w:rPr>
            <w:bCs/>
          </w:rPr>
          <w:t>o</w:t>
        </w:r>
      </w:ins>
      <w:r w:rsidR="00EE0DFA" w:rsidRPr="00AB7239">
        <w:rPr>
          <w:bCs/>
        </w:rPr>
        <w:t>n</w:t>
      </w:r>
      <w:del w:id="1581" w:author="Inge Mehide" w:date="2024-09-27T16:26:00Z">
        <w:r w:rsidR="00EE0DFA" w:rsidRPr="00AB7239" w:rsidDel="00E84F7A">
          <w:rPr>
            <w:bCs/>
          </w:rPr>
          <w:delText>eer</w:delText>
        </w:r>
      </w:del>
      <w:r w:rsidR="00EE0DFA" w:rsidRPr="00AB7239">
        <w:rPr>
          <w:bCs/>
        </w:rPr>
        <w:t xml:space="preserve">ida. Kõik </w:t>
      </w:r>
      <w:r w:rsidR="00D4692B">
        <w:rPr>
          <w:bCs/>
        </w:rPr>
        <w:t>nimetatud</w:t>
      </w:r>
      <w:r w:rsidR="00D4692B" w:rsidRPr="00AB7239">
        <w:rPr>
          <w:bCs/>
        </w:rPr>
        <w:t xml:space="preserve"> </w:t>
      </w:r>
      <w:r w:rsidR="00ED527A" w:rsidRPr="00AB7239">
        <w:rPr>
          <w:bCs/>
        </w:rPr>
        <w:t xml:space="preserve">aspektid </w:t>
      </w:r>
      <w:r w:rsidR="00D4692B">
        <w:rPr>
          <w:bCs/>
        </w:rPr>
        <w:t>kajast</w:t>
      </w:r>
      <w:r w:rsidR="00ED527A" w:rsidRPr="00AB7239">
        <w:rPr>
          <w:bCs/>
        </w:rPr>
        <w:t>uvad tarbija elektriarvetel ehk energia</w:t>
      </w:r>
      <w:r w:rsidRPr="00AB7239">
        <w:rPr>
          <w:bCs/>
        </w:rPr>
        <w:t>salvestus</w:t>
      </w:r>
      <w:r w:rsidR="00ED527A" w:rsidRPr="00AB7239">
        <w:rPr>
          <w:bCs/>
        </w:rPr>
        <w:t xml:space="preserve">üksuste rajamine võimaldab </w:t>
      </w:r>
      <w:del w:id="1582" w:author="Inge Mehide" w:date="2024-09-27T16:27:00Z">
        <w:r w:rsidR="00D4692B" w:rsidDel="00E84F7A">
          <w:rPr>
            <w:bCs/>
          </w:rPr>
          <w:delText>odav</w:delText>
        </w:r>
        <w:r w:rsidR="00D4692B" w:rsidRPr="00AB7239" w:rsidDel="00E84F7A">
          <w:rPr>
            <w:bCs/>
          </w:rPr>
          <w:delText xml:space="preserve">dada </w:delText>
        </w:r>
      </w:del>
      <w:ins w:id="1583" w:author="Inge Mehide" w:date="2024-09-27T16:28:00Z">
        <w:r w:rsidR="00E84F7A">
          <w:rPr>
            <w:bCs/>
          </w:rPr>
          <w:t>alandada</w:t>
        </w:r>
      </w:ins>
      <w:ins w:id="1584" w:author="Inge Mehide" w:date="2024-09-27T16:27:00Z">
        <w:r w:rsidR="00E84F7A" w:rsidRPr="00AB7239">
          <w:rPr>
            <w:bCs/>
          </w:rPr>
          <w:t xml:space="preserve"> </w:t>
        </w:r>
      </w:ins>
      <w:r w:rsidR="00D4692B" w:rsidRPr="00AB7239">
        <w:rPr>
          <w:bCs/>
        </w:rPr>
        <w:t xml:space="preserve">tarbijate </w:t>
      </w:r>
      <w:commentRangeStart w:id="1585"/>
      <w:r w:rsidR="00ED527A" w:rsidRPr="00AB7239">
        <w:rPr>
          <w:bCs/>
        </w:rPr>
        <w:t>elektrihind</w:t>
      </w:r>
      <w:ins w:id="1586" w:author="Inge Mehide" w:date="2024-09-27T16:30:00Z">
        <w:r w:rsidR="00E84F7A">
          <w:rPr>
            <w:bCs/>
          </w:rPr>
          <w:t>a</w:t>
        </w:r>
      </w:ins>
      <w:del w:id="1587" w:author="Inge Mehide" w:date="2024-09-27T16:30:00Z">
        <w:r w:rsidR="00ED527A" w:rsidRPr="00AB7239" w:rsidDel="00E84F7A">
          <w:rPr>
            <w:bCs/>
          </w:rPr>
          <w:delText>u</w:delText>
        </w:r>
      </w:del>
      <w:commentRangeEnd w:id="1585"/>
      <w:r w:rsidR="003B74F2">
        <w:rPr>
          <w:rStyle w:val="Kommentaariviide"/>
          <w:rFonts w:asciiTheme="minorHAnsi" w:hAnsiTheme="minorHAnsi"/>
        </w:rPr>
        <w:commentReference w:id="1585"/>
      </w:r>
      <w:r w:rsidR="00ED527A" w:rsidRPr="00AB7239">
        <w:rPr>
          <w:bCs/>
        </w:rPr>
        <w:t>.</w:t>
      </w:r>
    </w:p>
    <w:p w14:paraId="0DADE82E" w14:textId="6BC833BE" w:rsidR="00E41FA9" w:rsidRPr="00AB7239" w:rsidRDefault="00E41FA9" w:rsidP="00E41FA9"/>
    <w:p w14:paraId="63B0DB17" w14:textId="0F03756D" w:rsidR="00E41FA9" w:rsidRPr="00AB7239" w:rsidRDefault="00E41FA9" w:rsidP="00E41FA9">
      <w:r w:rsidRPr="00AB7239">
        <w:t xml:space="preserve">Eelnõu mõjutab ka tööturgu, pakkudes uusi töövõimalusi seoses uute </w:t>
      </w:r>
      <w:r w:rsidR="00ED527A" w:rsidRPr="00AB7239">
        <w:t>energia</w:t>
      </w:r>
      <w:r w:rsidR="00AB7239" w:rsidRPr="00AB7239">
        <w:t>salvestus</w:t>
      </w:r>
      <w:r w:rsidR="00ED527A" w:rsidRPr="00AB7239">
        <w:t xml:space="preserve">üksuste </w:t>
      </w:r>
      <w:r w:rsidRPr="00AB7239">
        <w:t>arenda</w:t>
      </w:r>
      <w:r w:rsidR="00ED527A" w:rsidRPr="00AB7239">
        <w:t>mise ja rajamise</w:t>
      </w:r>
      <w:r w:rsidR="00D4692B">
        <w:t>ga</w:t>
      </w:r>
      <w:r w:rsidRPr="00AB7239">
        <w:t>, s</w:t>
      </w:r>
      <w:ins w:id="1588" w:author="Inge Mehide" w:date="2024-09-27T16:35:00Z">
        <w:r w:rsidR="007C2CDC">
          <w:t>eal</w:t>
        </w:r>
      </w:ins>
      <w:r w:rsidRPr="00AB7239">
        <w:t>h</w:t>
      </w:r>
      <w:ins w:id="1589" w:author="Inge Mehide" w:date="2024-09-27T16:35:00Z">
        <w:r w:rsidR="007C2CDC">
          <w:t>ulgas</w:t>
        </w:r>
      </w:ins>
      <w:r w:rsidRPr="00AB7239">
        <w:t xml:space="preserve"> nii info- ja kommunikatsioonitehnoloogia kui ka energeetika </w:t>
      </w:r>
      <w:r w:rsidR="00D4692B">
        <w:t>alal</w:t>
      </w:r>
      <w:r w:rsidR="00D4692B" w:rsidRPr="00AB7239">
        <w:t xml:space="preserve"> </w:t>
      </w:r>
      <w:r w:rsidRPr="00AB7239">
        <w:t xml:space="preserve">tegutsevatele inimestele. </w:t>
      </w:r>
    </w:p>
    <w:p w14:paraId="12D1EBE8" w14:textId="77777777" w:rsidR="00E41FA9" w:rsidRPr="00AB7239" w:rsidRDefault="00E41FA9" w:rsidP="00E41FA9">
      <w:r w:rsidRPr="00AB7239">
        <w:t xml:space="preserve"> </w:t>
      </w:r>
    </w:p>
    <w:p w14:paraId="1A53E200" w14:textId="77777777" w:rsidR="00E41FA9" w:rsidRPr="00AB7239" w:rsidRDefault="00E41FA9" w:rsidP="00E41FA9">
      <w:pPr>
        <w:rPr>
          <w:u w:val="single"/>
        </w:rPr>
      </w:pPr>
      <w:r w:rsidRPr="00AB7239">
        <w:rPr>
          <w:u w:val="single"/>
        </w:rPr>
        <w:t>Mõju haridusele</w:t>
      </w:r>
    </w:p>
    <w:p w14:paraId="1F11CEC0" w14:textId="77777777" w:rsidR="00E41FA9" w:rsidRPr="00AB7239" w:rsidRDefault="00E41FA9" w:rsidP="00E41FA9">
      <w:pPr>
        <w:rPr>
          <w:u w:val="single"/>
        </w:rPr>
      </w:pPr>
    </w:p>
    <w:p w14:paraId="093570CC" w14:textId="2353C8E5" w:rsidR="00E41FA9" w:rsidRPr="00AB7239" w:rsidRDefault="00E41FA9" w:rsidP="00E41FA9">
      <w:r w:rsidRPr="00AB7239">
        <w:t xml:space="preserve">Eelnõul on positiivne mõju valdkondlikule teadus- ja arendustegevusele. Juba </w:t>
      </w:r>
      <w:r w:rsidR="00D4692B">
        <w:t>praegu</w:t>
      </w:r>
      <w:r w:rsidR="00D4692B" w:rsidRPr="00AB7239">
        <w:t xml:space="preserve"> arendavad </w:t>
      </w:r>
      <w:r w:rsidRPr="00AB7239">
        <w:t>ülikoolid mitmeid rak</w:t>
      </w:r>
      <w:r w:rsidR="00ED527A" w:rsidRPr="00AB7239">
        <w:t xml:space="preserve">endusi ja </w:t>
      </w:r>
      <w:r w:rsidR="00D4692B">
        <w:t>katse</w:t>
      </w:r>
      <w:r w:rsidR="00D4692B" w:rsidRPr="00AB7239">
        <w:t xml:space="preserve">projekte </w:t>
      </w:r>
      <w:r w:rsidR="00AB7239" w:rsidRPr="00AB7239">
        <w:t>salvestus</w:t>
      </w:r>
      <w:r w:rsidR="00ED527A" w:rsidRPr="00AB7239">
        <w:t xml:space="preserve">e </w:t>
      </w:r>
      <w:r w:rsidR="00D4692B">
        <w:t>jao</w:t>
      </w:r>
      <w:r w:rsidR="00D4692B" w:rsidRPr="00AB7239">
        <w:t>ks</w:t>
      </w:r>
      <w:r w:rsidR="00D4692B">
        <w:t xml:space="preserve"> ja</w:t>
      </w:r>
      <w:r w:rsidRPr="00AB7239">
        <w:t xml:space="preserve"> </w:t>
      </w:r>
      <w:proofErr w:type="spellStart"/>
      <w:r w:rsidR="00D4692B" w:rsidRPr="00AB7239">
        <w:t>topelt</w:t>
      </w:r>
      <w:r w:rsidR="00D4692B">
        <w:t>mak</w:t>
      </w:r>
      <w:r w:rsidR="00D4692B" w:rsidRPr="00AB7239">
        <w:t>sustamise</w:t>
      </w:r>
      <w:proofErr w:type="spellEnd"/>
      <w:r w:rsidR="00D4692B" w:rsidRPr="00AB7239">
        <w:t xml:space="preserve"> </w:t>
      </w:r>
      <w:r w:rsidR="00D4692B">
        <w:t>kaot</w:t>
      </w:r>
      <w:r w:rsidR="00D4692B" w:rsidRPr="00AB7239">
        <w:t xml:space="preserve">amine </w:t>
      </w:r>
      <w:r w:rsidR="00D4692B">
        <w:t xml:space="preserve">avaldab sellele </w:t>
      </w:r>
      <w:r w:rsidR="00ED527A" w:rsidRPr="00AB7239">
        <w:t xml:space="preserve">veelgi </w:t>
      </w:r>
      <w:r w:rsidRPr="00AB7239">
        <w:t>positiivset mõju.</w:t>
      </w:r>
    </w:p>
    <w:p w14:paraId="6234FBCD" w14:textId="77777777" w:rsidR="00E41FA9" w:rsidRPr="00AB7239" w:rsidRDefault="00E41FA9" w:rsidP="00E41FA9">
      <w:pPr>
        <w:rPr>
          <w:u w:val="single"/>
        </w:rPr>
      </w:pPr>
    </w:p>
    <w:p w14:paraId="25ACE26F" w14:textId="77777777" w:rsidR="00E41FA9" w:rsidRPr="00AB7239" w:rsidRDefault="00E41FA9" w:rsidP="00E41FA9">
      <w:pPr>
        <w:rPr>
          <w:u w:val="single"/>
        </w:rPr>
      </w:pPr>
      <w:r w:rsidRPr="00AB7239">
        <w:rPr>
          <w:u w:val="single"/>
        </w:rPr>
        <w:t xml:space="preserve">Mõju riigi julgeolekule ja välissuhetele </w:t>
      </w:r>
    </w:p>
    <w:p w14:paraId="74777292" w14:textId="77777777" w:rsidR="00E41FA9" w:rsidRPr="00AB7239" w:rsidRDefault="00E41FA9" w:rsidP="00E41FA9"/>
    <w:p w14:paraId="2573385D" w14:textId="27AD10B0" w:rsidR="00E41FA9" w:rsidRPr="00AB7239" w:rsidRDefault="00E41FA9" w:rsidP="00E41FA9">
      <w:r w:rsidRPr="00AB7239">
        <w:t xml:space="preserve">Eelnõu </w:t>
      </w:r>
      <w:r w:rsidR="00D4692B" w:rsidRPr="00AB7239">
        <w:t>eesmär</w:t>
      </w:r>
      <w:r w:rsidR="00D4692B">
        <w:t>k</w:t>
      </w:r>
      <w:r w:rsidR="00D4692B" w:rsidRPr="00AB7239">
        <w:t xml:space="preserve"> </w:t>
      </w:r>
      <w:r w:rsidRPr="00AB7239">
        <w:t xml:space="preserve">on suurendada energiajulgeolekut seoses muutuva elektrisüsteemiga. Mida suurem on paindlikkus elektrisüsteemis, seda kindlam on energiajulgeolek ning seda väiksem on vajadus elektrienergiat importida. Elektrisüsteemi suurem mitmekesisus </w:t>
      </w:r>
      <w:del w:id="1590" w:author="Inge Mehide" w:date="2024-09-27T16:36:00Z">
        <w:r w:rsidRPr="00AB7239" w:rsidDel="007C2CDC">
          <w:delText xml:space="preserve">suurendab </w:delText>
        </w:r>
      </w:del>
      <w:ins w:id="1591" w:author="Inge Mehide" w:date="2024-09-27T16:36:00Z">
        <w:r w:rsidR="007C2CDC">
          <w:t>parandab</w:t>
        </w:r>
        <w:r w:rsidR="007C2CDC" w:rsidRPr="00AB7239">
          <w:t xml:space="preserve"> </w:t>
        </w:r>
      </w:ins>
      <w:r w:rsidRPr="00AB7239">
        <w:t>võimet tagada lõpptarbijate varustamine elektrienergiaga tiputarbimise ajal.</w:t>
      </w:r>
    </w:p>
    <w:p w14:paraId="5045FBDC" w14:textId="77777777" w:rsidR="00E41FA9" w:rsidRPr="00AB7239" w:rsidRDefault="00E41FA9" w:rsidP="00E41FA9">
      <w:r w:rsidRPr="00AB7239">
        <w:t xml:space="preserve"> </w:t>
      </w:r>
    </w:p>
    <w:p w14:paraId="27DC09FB" w14:textId="77777777" w:rsidR="00E41FA9" w:rsidRPr="00AB7239" w:rsidRDefault="00E41FA9" w:rsidP="00E41FA9">
      <w:pPr>
        <w:rPr>
          <w:u w:val="single"/>
        </w:rPr>
      </w:pPr>
      <w:r w:rsidRPr="00AB7239">
        <w:rPr>
          <w:u w:val="single"/>
        </w:rPr>
        <w:t>Mõju majandusele ja ettevõtlusele</w:t>
      </w:r>
    </w:p>
    <w:p w14:paraId="3F779A9B" w14:textId="77777777" w:rsidR="00E41FA9" w:rsidRPr="00AB7239" w:rsidRDefault="00E41FA9" w:rsidP="00E41FA9"/>
    <w:p w14:paraId="6A72FD87" w14:textId="2A76AF84" w:rsidR="00E41FA9" w:rsidRPr="00AB7239" w:rsidRDefault="00F34F50" w:rsidP="00E41FA9">
      <w:r w:rsidRPr="00AB7239">
        <w:t>Salvestus</w:t>
      </w:r>
      <w:r w:rsidR="00E41FA9" w:rsidRPr="00AB7239">
        <w:t xml:space="preserve">turu </w:t>
      </w:r>
      <w:r w:rsidR="00D4692B" w:rsidRPr="00AB7239">
        <w:t>elavnemi</w:t>
      </w:r>
      <w:r w:rsidR="00D4692B">
        <w:t>sel</w:t>
      </w:r>
      <w:r w:rsidR="00D4692B" w:rsidRPr="00AB7239">
        <w:t xml:space="preserve"> </w:t>
      </w:r>
      <w:r w:rsidR="00E41FA9" w:rsidRPr="00AB7239">
        <w:t>o</w:t>
      </w:r>
      <w:r w:rsidR="00D4692B">
        <w:t>n</w:t>
      </w:r>
      <w:r w:rsidR="00E41FA9" w:rsidRPr="00AB7239">
        <w:t xml:space="preserve"> </w:t>
      </w:r>
      <w:r w:rsidR="00D4692B" w:rsidRPr="00AB7239">
        <w:t>positiiv</w:t>
      </w:r>
      <w:r w:rsidR="00D4692B">
        <w:t>ne</w:t>
      </w:r>
      <w:r w:rsidR="00D4692B" w:rsidRPr="00AB7239">
        <w:t xml:space="preserve"> </w:t>
      </w:r>
      <w:r w:rsidR="00E41FA9" w:rsidRPr="00AB7239">
        <w:t xml:space="preserve">mõju majandusele </w:t>
      </w:r>
      <w:del w:id="1592" w:author="Inge Mehide" w:date="2024-09-27T16:38:00Z">
        <w:r w:rsidR="00E41FA9" w:rsidRPr="00AB7239" w:rsidDel="007C2CDC">
          <w:delText xml:space="preserve">läbi </w:delText>
        </w:r>
      </w:del>
      <w:r w:rsidR="00E41FA9" w:rsidRPr="00AB7239">
        <w:t xml:space="preserve">elektrihinna </w:t>
      </w:r>
      <w:del w:id="1593" w:author="Inge Mehide" w:date="2024-09-30T14:22:00Z">
        <w:r w:rsidR="00E41FA9" w:rsidRPr="00AB7239" w:rsidDel="00D30D29">
          <w:delText>vähenemise</w:delText>
        </w:r>
      </w:del>
      <w:ins w:id="1594" w:author="Inge Mehide" w:date="2024-09-30T14:22:00Z">
        <w:r w:rsidR="00D30D29">
          <w:t>langemise</w:t>
        </w:r>
      </w:ins>
      <w:r w:rsidR="00E41FA9" w:rsidRPr="00AB7239">
        <w:t>, tööhõive suurenemise ja tarbijate toimetuleku paranemise</w:t>
      </w:r>
      <w:ins w:id="1595" w:author="Inge Mehide" w:date="2024-09-27T16:38:00Z">
        <w:r w:rsidR="007C2CDC">
          <w:t xml:space="preserve"> kaudu</w:t>
        </w:r>
      </w:ins>
      <w:r w:rsidR="00E41FA9" w:rsidRPr="00AB7239">
        <w:t>.</w:t>
      </w:r>
      <w:r w:rsidR="006606FA">
        <w:t xml:space="preserve"> </w:t>
      </w:r>
      <w:r w:rsidR="00E41FA9" w:rsidRPr="00AB7239">
        <w:t xml:space="preserve">Mida rohkem </w:t>
      </w:r>
      <w:r w:rsidR="00D4692B" w:rsidRPr="00AB7239">
        <w:t>finantsressurss</w:t>
      </w:r>
      <w:r w:rsidR="00D4692B">
        <w:t>i</w:t>
      </w:r>
      <w:r w:rsidR="00D4692B" w:rsidRPr="00AB7239">
        <w:t xml:space="preserve"> </w:t>
      </w:r>
      <w:r w:rsidR="00E41FA9" w:rsidRPr="00AB7239">
        <w:t xml:space="preserve">jääb </w:t>
      </w:r>
      <w:r w:rsidR="00D4692B" w:rsidRPr="00AB7239">
        <w:t>ettevõt</w:t>
      </w:r>
      <w:r w:rsidR="00D4692B">
        <w:t>ja</w:t>
      </w:r>
      <w:r w:rsidR="00D4692B" w:rsidRPr="00AB7239">
        <w:t xml:space="preserve">te </w:t>
      </w:r>
      <w:r w:rsidR="00E41FA9" w:rsidRPr="00AB7239">
        <w:t>ja tarbijate kasutusse, seda rohkem saavad nad teha investeeringuid ja kulutusi.</w:t>
      </w:r>
      <w:r w:rsidR="006606FA" w:rsidRPr="006606FA">
        <w:t xml:space="preserve"> </w:t>
      </w:r>
      <w:r w:rsidR="006606FA">
        <w:t>Tööhõive suurene</w:t>
      </w:r>
      <w:ins w:id="1596" w:author="Inge Mehide" w:date="2024-09-27T16:39:00Z">
        <w:r w:rsidR="007C2CDC">
          <w:t>b</w:t>
        </w:r>
      </w:ins>
      <w:del w:id="1597" w:author="Inge Mehide" w:date="2024-09-27T16:39:00Z">
        <w:r w:rsidR="006606FA" w:rsidDel="007C2CDC">
          <w:delText>mine toimub läbi</w:delText>
        </w:r>
      </w:del>
      <w:ins w:id="1598" w:author="Inge Mehide" w:date="2024-09-27T16:39:00Z">
        <w:r w:rsidR="007C2CDC">
          <w:t>, kui tekib</w:t>
        </w:r>
      </w:ins>
      <w:r w:rsidR="006606FA">
        <w:t xml:space="preserve"> nõudlus</w:t>
      </w:r>
      <w:del w:id="1599" w:author="Inge Mehide" w:date="2024-09-27T16:39:00Z">
        <w:r w:rsidR="006606FA" w:rsidDel="007C2CDC">
          <w:delText>e</w:delText>
        </w:r>
      </w:del>
      <w:r w:rsidR="006606FA">
        <w:t xml:space="preserve"> </w:t>
      </w:r>
      <w:del w:id="1600" w:author="Inge Mehide" w:date="2024-09-27T16:39:00Z">
        <w:r w:rsidR="006606FA" w:rsidDel="007C2CDC">
          <w:delText xml:space="preserve">tekkimise </w:delText>
        </w:r>
      </w:del>
      <w:r w:rsidR="006606FA">
        <w:t>energiasalve</w:t>
      </w:r>
      <w:ins w:id="1601" w:author="Inge Mehide" w:date="2024-09-27T16:40:00Z">
        <w:r w:rsidR="007C2CDC">
          <w:t>s</w:t>
        </w:r>
      </w:ins>
      <w:r w:rsidR="006606FA">
        <w:t>tusüksuste</w:t>
      </w:r>
      <w:del w:id="1602" w:author="Inge Mehide" w:date="2024-09-27T16:39:00Z">
        <w:r w:rsidR="006606FA" w:rsidDel="007C2CDC">
          <w:delText>le</w:delText>
        </w:r>
      </w:del>
      <w:r w:rsidR="006606FA">
        <w:t>, nende rajamise</w:t>
      </w:r>
      <w:del w:id="1603" w:author="Inge Mehide" w:date="2024-09-27T16:39:00Z">
        <w:r w:rsidR="006606FA" w:rsidDel="007C2CDC">
          <w:delText>le</w:delText>
        </w:r>
      </w:del>
      <w:r w:rsidR="006606FA">
        <w:t xml:space="preserve"> ja </w:t>
      </w:r>
      <w:ins w:id="1604" w:author="Inge Mehide" w:date="2024-09-27T16:41:00Z">
        <w:r w:rsidR="007C2CDC">
          <w:t xml:space="preserve">salvestusseadmeid juhtivate </w:t>
        </w:r>
      </w:ins>
      <w:r w:rsidR="006606FA">
        <w:t>nutisüsteemide</w:t>
      </w:r>
      <w:ins w:id="1605" w:author="Inge Mehide" w:date="2024-09-27T16:39:00Z">
        <w:r w:rsidR="007C2CDC">
          <w:t xml:space="preserve"> järe</w:t>
        </w:r>
      </w:ins>
      <w:r w:rsidR="006606FA">
        <w:t xml:space="preserve">le, </w:t>
      </w:r>
      <w:del w:id="1606" w:author="Inge Mehide" w:date="2024-09-27T16:41:00Z">
        <w:r w:rsidR="006606FA" w:rsidDel="007C2CDC">
          <w:delText>mis salvestusseadmeid juhivad</w:delText>
        </w:r>
      </w:del>
      <w:del w:id="1607" w:author="Inge Mehide" w:date="2024-09-27T16:42:00Z">
        <w:r w:rsidR="006606FA" w:rsidDel="007C2CDC">
          <w:delText>,</w:delText>
        </w:r>
      </w:del>
      <w:r w:rsidR="006606FA">
        <w:t xml:space="preserve"> mis </w:t>
      </w:r>
      <w:ins w:id="1608" w:author="Inge Mehide" w:date="2024-09-27T16:42:00Z">
        <w:r w:rsidR="007C2CDC">
          <w:t xml:space="preserve">omakorda </w:t>
        </w:r>
      </w:ins>
      <w:r w:rsidR="006606FA">
        <w:t>suurendab vajadust ekspertide järele</w:t>
      </w:r>
      <w:del w:id="1609" w:author="Inge Mehide" w:date="2024-09-27T16:43:00Z">
        <w:r w:rsidR="006606FA" w:rsidDel="007C2CDC">
          <w:delText>le</w:delText>
        </w:r>
      </w:del>
      <w:r w:rsidR="006606FA">
        <w:t>, kes neid seadmeid paigaldavad, hooldavad ja müüvad.</w:t>
      </w:r>
    </w:p>
    <w:p w14:paraId="58752059" w14:textId="77777777" w:rsidR="00E41FA9" w:rsidRPr="00AB7239" w:rsidRDefault="00E41FA9" w:rsidP="00E41FA9"/>
    <w:p w14:paraId="2066DD49" w14:textId="5ABB4781" w:rsidR="00E41FA9" w:rsidRPr="00AB7239" w:rsidRDefault="00F34F50" w:rsidP="00E41FA9">
      <w:r w:rsidRPr="00AB7239">
        <w:t>Energiasalvestusüksuste rajamisel</w:t>
      </w:r>
      <w:r w:rsidR="00E41FA9" w:rsidRPr="00AB7239">
        <w:t xml:space="preserve"> võib olla negatiivne mõju </w:t>
      </w:r>
      <w:r w:rsidRPr="00AB7239">
        <w:t>fossiil</w:t>
      </w:r>
      <w:ins w:id="1610" w:author="Inge Mehide" w:date="2024-09-27T16:43:00Z">
        <w:r w:rsidR="007C2CDC">
          <w:t>kütu</w:t>
        </w:r>
      </w:ins>
      <w:r w:rsidRPr="00AB7239">
        <w:t>se</w:t>
      </w:r>
      <w:ins w:id="1611" w:author="Inge Mehide" w:date="2024-09-27T16:44:00Z">
        <w:r w:rsidR="007C2CDC">
          <w:t>id</w:t>
        </w:r>
      </w:ins>
      <w:ins w:id="1612" w:author="Inge Mehide" w:date="2024-09-27T16:45:00Z">
        <w:r w:rsidR="00C76D9E">
          <w:t xml:space="preserve"> </w:t>
        </w:r>
      </w:ins>
      <w:del w:id="1613" w:author="Inge Mehide" w:date="2024-09-27T16:43:00Z">
        <w:r w:rsidRPr="00AB7239" w:rsidDel="007C2CDC">
          <w:delText>test</w:delText>
        </w:r>
      </w:del>
      <w:del w:id="1614" w:author="Inge Mehide" w:date="2024-09-27T16:44:00Z">
        <w:r w:rsidRPr="00AB7239" w:rsidDel="007C2CDC">
          <w:delText xml:space="preserve"> allikatest </w:delText>
        </w:r>
      </w:del>
      <w:ins w:id="1615" w:author="Inge Mehide" w:date="2024-09-27T16:44:00Z">
        <w:r w:rsidR="007C2CDC">
          <w:t xml:space="preserve">kasutava </w:t>
        </w:r>
      </w:ins>
      <w:r w:rsidRPr="00AB7239">
        <w:t>elektritoo</w:t>
      </w:r>
      <w:r w:rsidR="00D4692B">
        <w:t>t</w:t>
      </w:r>
      <w:r w:rsidRPr="00AB7239">
        <w:t xml:space="preserve">mise </w:t>
      </w:r>
      <w:r w:rsidR="00E41FA9" w:rsidRPr="00AB7239">
        <w:t>kasumlikkusele,</w:t>
      </w:r>
      <w:r w:rsidRPr="00AB7239">
        <w:t xml:space="preserve"> kuid positiivne mõju taas</w:t>
      </w:r>
      <w:r w:rsidR="003A4CA3">
        <w:t>t</w:t>
      </w:r>
      <w:r w:rsidRPr="00AB7239">
        <w:t>uvelektri</w:t>
      </w:r>
      <w:r w:rsidR="003A4CA3">
        <w:t xml:space="preserve"> </w:t>
      </w:r>
      <w:r w:rsidRPr="00AB7239">
        <w:t>tootjate kasumlikkusele.</w:t>
      </w:r>
    </w:p>
    <w:p w14:paraId="30407FF2" w14:textId="77777777" w:rsidR="00E41FA9" w:rsidRPr="00AB7239" w:rsidRDefault="00E41FA9" w:rsidP="00E41FA9"/>
    <w:p w14:paraId="2FAF94A7" w14:textId="0F3E42B5" w:rsidR="00F34F50" w:rsidRPr="00AB7239" w:rsidRDefault="00D13930" w:rsidP="00E41FA9">
      <w:proofErr w:type="spellStart"/>
      <w:r w:rsidRPr="00AB7239">
        <w:t>Topelt</w:t>
      </w:r>
      <w:r>
        <w:t>maksustamise</w:t>
      </w:r>
      <w:proofErr w:type="spellEnd"/>
      <w:r w:rsidRPr="00AB7239">
        <w:t xml:space="preserve"> </w:t>
      </w:r>
      <w:r w:rsidR="00F34F50" w:rsidRPr="00AB7239">
        <w:t>kaotamisega</w:t>
      </w:r>
      <w:r w:rsidR="00E41FA9" w:rsidRPr="00AB7239">
        <w:t xml:space="preserve"> kaasnevad uued ärivõimalused </w:t>
      </w:r>
      <w:r w:rsidR="00D4692B" w:rsidRPr="00AB7239">
        <w:t>i</w:t>
      </w:r>
      <w:r w:rsidR="00D4692B">
        <w:t>nimes</w:t>
      </w:r>
      <w:r w:rsidR="00D4692B" w:rsidRPr="00AB7239">
        <w:t>tele</w:t>
      </w:r>
      <w:r w:rsidR="00E41FA9" w:rsidRPr="00AB7239">
        <w:t xml:space="preserve">, kes soovivad tegeleda </w:t>
      </w:r>
      <w:r w:rsidR="00F34F50" w:rsidRPr="00AB7239">
        <w:t>energia</w:t>
      </w:r>
      <w:r w:rsidR="00AB7239" w:rsidRPr="00AB7239">
        <w:t>salvestus</w:t>
      </w:r>
      <w:r w:rsidR="00F34F50" w:rsidRPr="00AB7239">
        <w:t>üksuste rajamisega</w:t>
      </w:r>
      <w:r w:rsidR="00E41FA9" w:rsidRPr="00AB7239">
        <w:t>.</w:t>
      </w:r>
    </w:p>
    <w:p w14:paraId="2E540A8F" w14:textId="77777777" w:rsidR="00E41FA9" w:rsidRPr="00AB7239" w:rsidRDefault="00E41FA9" w:rsidP="00E41FA9"/>
    <w:p w14:paraId="24D5C43C" w14:textId="0FF6101F" w:rsidR="00E41FA9" w:rsidRPr="00AB7239" w:rsidRDefault="00E41FA9" w:rsidP="00E41FA9">
      <w:r w:rsidRPr="00AB7239">
        <w:t xml:space="preserve">Positiivselt mõjutab eelnõu ka elektrisõidukite kasutuselevõttu ning </w:t>
      </w:r>
      <w:ins w:id="1616" w:author="Inge Mehide" w:date="2024-09-27T16:46:00Z">
        <w:r w:rsidR="00C76D9E">
          <w:t xml:space="preserve">nende </w:t>
        </w:r>
      </w:ins>
      <w:r w:rsidRPr="00AB7239">
        <w:t>kaasatust energiasüsteemi</w:t>
      </w:r>
      <w:del w:id="1617" w:author="Inge Mehide" w:date="2024-09-27T16:46:00Z">
        <w:r w:rsidRPr="00AB7239" w:rsidDel="00C76D9E">
          <w:delText>s</w:delText>
        </w:r>
      </w:del>
      <w:r w:rsidRPr="00AB7239">
        <w:t xml:space="preserve"> salvestusseadmetena</w:t>
      </w:r>
      <w:r w:rsidR="00F34F50" w:rsidRPr="00AB7239">
        <w:t xml:space="preserve">, misläbi </w:t>
      </w:r>
      <w:r w:rsidR="003F4159" w:rsidRPr="00AB7239">
        <w:t>suurene</w:t>
      </w:r>
      <w:r w:rsidR="003F4159">
        <w:t>b</w:t>
      </w:r>
      <w:r w:rsidR="003F4159" w:rsidRPr="00AB7239">
        <w:t xml:space="preserve"> </w:t>
      </w:r>
      <w:r w:rsidR="00F34F50" w:rsidRPr="00AB7239">
        <w:t>positiiv</w:t>
      </w:r>
      <w:r w:rsidR="003F4159">
        <w:t>ne</w:t>
      </w:r>
      <w:r w:rsidR="00F34F50" w:rsidRPr="00AB7239">
        <w:t xml:space="preserve"> mõju elektrihinnale veelgi.</w:t>
      </w:r>
    </w:p>
    <w:p w14:paraId="4A1295F4" w14:textId="77777777" w:rsidR="00F34F50" w:rsidRPr="00AB7239" w:rsidRDefault="00F34F50" w:rsidP="00E41FA9"/>
    <w:p w14:paraId="609FBA3D" w14:textId="0209ED56" w:rsidR="00F34F50" w:rsidRPr="00AB7239" w:rsidRDefault="003F4159" w:rsidP="00E41FA9">
      <w:r>
        <w:t>E</w:t>
      </w:r>
      <w:r w:rsidRPr="00AB7239">
        <w:t xml:space="preserve">nergiasalvestusüksuste </w:t>
      </w:r>
      <w:proofErr w:type="spellStart"/>
      <w:r>
        <w:t>t</w:t>
      </w:r>
      <w:r w:rsidR="006C1BD5" w:rsidRPr="00AB7239">
        <w:t>opelt</w:t>
      </w:r>
      <w:r w:rsidR="00D13930">
        <w:t>maksustamise</w:t>
      </w:r>
      <w:proofErr w:type="spellEnd"/>
      <w:r w:rsidR="006C1BD5" w:rsidRPr="00AB7239">
        <w:t xml:space="preserve"> kaotamine vähendab potentsiaalse</w:t>
      </w:r>
      <w:r>
        <w:t>l</w:t>
      </w:r>
      <w:r w:rsidR="0048435D" w:rsidRPr="00AB7239">
        <w:t>t</w:t>
      </w:r>
      <w:r w:rsidR="006C1BD5" w:rsidRPr="00AB7239">
        <w:t xml:space="preserve"> edastamistasu</w:t>
      </w:r>
      <w:r w:rsidR="00B12571" w:rsidRPr="00AB7239">
        <w:t>st</w:t>
      </w:r>
      <w:r w:rsidR="00AD1344">
        <w:t xml:space="preserve"> ja </w:t>
      </w:r>
      <w:r w:rsidR="0048435D" w:rsidRPr="00AB7239">
        <w:t>taastuvenergia toetuste rahastamise tasu</w:t>
      </w:r>
      <w:r w:rsidR="00B12571" w:rsidRPr="00AB7239">
        <w:t>st</w:t>
      </w:r>
      <w:r w:rsidR="0048435D" w:rsidRPr="00AB7239">
        <w:t xml:space="preserve"> </w:t>
      </w:r>
      <w:r w:rsidR="00B12571" w:rsidRPr="00AB7239">
        <w:t xml:space="preserve">saadavaid </w:t>
      </w:r>
      <w:r w:rsidR="0048435D" w:rsidRPr="00AB7239">
        <w:t>tulu</w:t>
      </w:r>
      <w:r w:rsidR="00B12571" w:rsidRPr="00AB7239">
        <w:t>sid</w:t>
      </w:r>
      <w:r w:rsidR="0048435D" w:rsidRPr="00AB7239">
        <w:t xml:space="preserve">. </w:t>
      </w:r>
      <w:r w:rsidR="00B12571" w:rsidRPr="00AB7239">
        <w:t xml:space="preserve">Kuna </w:t>
      </w:r>
      <w:r>
        <w:t xml:space="preserve">siiani </w:t>
      </w:r>
      <w:r w:rsidR="00B12571" w:rsidRPr="00AB7239">
        <w:t xml:space="preserve">ei ole </w:t>
      </w:r>
      <w:r w:rsidRPr="00AB7239">
        <w:t>salvestusüksus</w:t>
      </w:r>
      <w:r>
        <w:t>i</w:t>
      </w:r>
      <w:r w:rsidRPr="00AB7239">
        <w:t xml:space="preserve"> </w:t>
      </w:r>
      <w:r w:rsidR="00B12571" w:rsidRPr="00AB7239">
        <w:t xml:space="preserve">suures mahus rajatud, on mõju võrreldes </w:t>
      </w:r>
      <w:r>
        <w:t>praegu</w:t>
      </w:r>
      <w:r w:rsidR="00B12571" w:rsidRPr="00AB7239">
        <w:t xml:space="preserve">se olukorraga </w:t>
      </w:r>
      <w:r w:rsidR="00524C04" w:rsidRPr="00AB7239">
        <w:t xml:space="preserve">tagasihoidlik. </w:t>
      </w:r>
      <w:r w:rsidR="00636698">
        <w:t xml:space="preserve">Kui </w:t>
      </w:r>
      <w:ins w:id="1618" w:author="Inge Mehide" w:date="2024-09-27T16:51:00Z">
        <w:r w:rsidR="00C76D9E">
          <w:t xml:space="preserve">salvestusvõimsust </w:t>
        </w:r>
      </w:ins>
      <w:r w:rsidR="00636698">
        <w:t>rajataks</w:t>
      </w:r>
      <w:del w:id="1619" w:author="Inge Mehide" w:date="2024-09-27T16:52:00Z">
        <w:r w:rsidR="00636698" w:rsidDel="00C76D9E">
          <w:delText>e</w:delText>
        </w:r>
      </w:del>
      <w:r w:rsidR="00636698">
        <w:t xml:space="preserve"> kokku 500 megava</w:t>
      </w:r>
      <w:del w:id="1620" w:author="Inge Mehide" w:date="2024-09-27T16:51:00Z">
        <w:r w:rsidR="00636698" w:rsidDel="00C76D9E">
          <w:delText>t</w:delText>
        </w:r>
      </w:del>
      <w:r w:rsidR="00636698">
        <w:t>ti</w:t>
      </w:r>
      <w:ins w:id="1621" w:author="Inge Mehide" w:date="2024-09-27T16:59:00Z">
        <w:r w:rsidR="00FC2345">
          <w:t xml:space="preserve"> </w:t>
        </w:r>
      </w:ins>
      <w:del w:id="1622" w:author="Inge Mehide" w:date="2024-09-27T16:51:00Z">
        <w:r w:rsidR="00636698" w:rsidDel="00C76D9E">
          <w:delText xml:space="preserve"> salvestust</w:delText>
        </w:r>
      </w:del>
      <w:ins w:id="1623" w:author="Inge Mehide" w:date="2024-09-27T16:52:00Z">
        <w:r w:rsidR="00C76D9E">
          <w:t>eest</w:t>
        </w:r>
      </w:ins>
      <w:del w:id="1624" w:author="Inge Mehide" w:date="2024-09-27T16:52:00Z">
        <w:r w:rsidR="00636698" w:rsidDel="00C76D9E">
          <w:delText>,</w:delText>
        </w:r>
      </w:del>
      <w:ins w:id="1625" w:author="Inge Mehide" w:date="2024-09-27T16:52:00Z">
        <w:r w:rsidR="00C76D9E">
          <w:t xml:space="preserve"> ja</w:t>
        </w:r>
      </w:ins>
      <w:r w:rsidR="00636698">
        <w:t xml:space="preserve"> </w:t>
      </w:r>
      <w:ins w:id="1626" w:author="Inge Mehide" w:date="2024-09-27T16:53:00Z">
        <w:r w:rsidR="00C76D9E">
          <w:t>need energiasalvestusüksused</w:t>
        </w:r>
      </w:ins>
      <w:del w:id="1627" w:author="Inge Mehide" w:date="2024-09-27T16:53:00Z">
        <w:r w:rsidR="00636698" w:rsidDel="00C76D9E">
          <w:delText>mis</w:delText>
        </w:r>
      </w:del>
      <w:r w:rsidR="00636698">
        <w:t xml:space="preserve"> </w:t>
      </w:r>
      <w:r w:rsidR="00211A57">
        <w:t>töötaks</w:t>
      </w:r>
      <w:del w:id="1628" w:author="Inge Mehide" w:date="2024-09-27T16:54:00Z">
        <w:r w:rsidR="00211A57" w:rsidDel="00C76D9E">
          <w:delText>id</w:delText>
        </w:r>
      </w:del>
      <w:r w:rsidR="00636698">
        <w:t xml:space="preserve"> 2400 </w:t>
      </w:r>
      <w:del w:id="1629" w:author="Inge Mehide" w:date="2024-09-27T16:54:00Z">
        <w:r w:rsidR="00636698" w:rsidDel="00C76D9E">
          <w:delText>töö</w:delText>
        </w:r>
      </w:del>
      <w:r w:rsidR="00636698">
        <w:t>tundi</w:t>
      </w:r>
      <w:r w:rsidR="00211A57">
        <w:t xml:space="preserve"> aastas</w:t>
      </w:r>
      <w:r w:rsidR="00636698">
        <w:t xml:space="preserve">, </w:t>
      </w:r>
      <w:ins w:id="1630" w:author="Inge Mehide" w:date="2024-09-27T16:54:00Z">
        <w:r w:rsidR="00C76D9E">
          <w:t>oleks</w:t>
        </w:r>
      </w:ins>
      <w:del w:id="1631" w:author="Inge Mehide" w:date="2024-09-27T16:54:00Z">
        <w:r w:rsidR="00636698" w:rsidDel="00C76D9E">
          <w:delText>siis energisalavestusüksuse</w:delText>
        </w:r>
      </w:del>
      <w:r w:rsidR="00636698">
        <w:t xml:space="preserve"> </w:t>
      </w:r>
      <w:ins w:id="1632" w:author="Inge Mehide" w:date="2024-09-27T16:55:00Z">
        <w:r w:rsidR="00C76D9E">
          <w:t xml:space="preserve">80% </w:t>
        </w:r>
      </w:ins>
      <w:r w:rsidR="00636698">
        <w:t xml:space="preserve">efektiivsuse </w:t>
      </w:r>
      <w:del w:id="1633" w:author="Inge Mehide" w:date="2024-09-27T16:54:00Z">
        <w:r w:rsidR="00636698" w:rsidDel="00C76D9E">
          <w:delText>80%</w:delText>
        </w:r>
      </w:del>
      <w:r w:rsidR="00211A57">
        <w:t xml:space="preserve"> ja </w:t>
      </w:r>
      <w:del w:id="1634" w:author="Inge Mehide" w:date="2024-09-27T16:55:00Z">
        <w:r w:rsidR="00211A57" w:rsidDel="00FC2345">
          <w:delText xml:space="preserve">võrgutasu </w:delText>
        </w:r>
      </w:del>
      <w:ins w:id="1635" w:author="Inge Mehide" w:date="2024-09-27T16:57:00Z">
        <w:r w:rsidR="00FC2345">
          <w:t xml:space="preserve">megavatt-tunnis </w:t>
        </w:r>
      </w:ins>
      <w:r w:rsidR="00211A57">
        <w:t>10</w:t>
      </w:r>
      <w:ins w:id="1636" w:author="Inge Mehide" w:date="2024-09-27T16:55:00Z">
        <w:r w:rsidR="00FC2345">
          <w:t>-</w:t>
        </w:r>
      </w:ins>
      <w:del w:id="1637" w:author="Inge Mehide" w:date="2024-09-27T16:55:00Z">
        <w:r w:rsidR="00211A57" w:rsidDel="00FC2345">
          <w:delText xml:space="preserve"> </w:delText>
        </w:r>
      </w:del>
      <w:r w:rsidR="00211A57">
        <w:t>euro</w:t>
      </w:r>
      <w:ins w:id="1638" w:author="Inge Mehide" w:date="2024-09-27T16:55:00Z">
        <w:r w:rsidR="00FC2345">
          <w:t>se</w:t>
        </w:r>
      </w:ins>
      <w:del w:id="1639" w:author="Inge Mehide" w:date="2024-09-27T16:55:00Z">
        <w:r w:rsidR="00211A57" w:rsidDel="00FC2345">
          <w:delText>t</w:delText>
        </w:r>
      </w:del>
      <w:r w:rsidR="00211A57">
        <w:t xml:space="preserve"> </w:t>
      </w:r>
      <w:ins w:id="1640" w:author="Inge Mehide" w:date="2024-09-27T16:56:00Z">
        <w:r w:rsidR="00FC2345">
          <w:t xml:space="preserve">võrgutasu </w:t>
        </w:r>
      </w:ins>
      <w:del w:id="1641" w:author="Inge Mehide" w:date="2024-09-27T16:56:00Z">
        <w:r w:rsidR="00211A57" w:rsidDel="00FC2345">
          <w:delText xml:space="preserve">megavatt-tunni puhul </w:delText>
        </w:r>
      </w:del>
      <w:ins w:id="1642" w:author="Inge Mehide" w:date="2024-09-27T16:56:00Z">
        <w:r w:rsidR="00FC2345">
          <w:t xml:space="preserve">korral </w:t>
        </w:r>
      </w:ins>
      <w:del w:id="1643" w:author="Inge Mehide" w:date="2024-09-27T16:57:00Z">
        <w:r w:rsidR="00211A57" w:rsidDel="00FC2345">
          <w:delText xml:space="preserve">oleks </w:delText>
        </w:r>
      </w:del>
      <w:r w:rsidR="00211A57">
        <w:t>energia</w:t>
      </w:r>
      <w:del w:id="1644" w:author="Inge Mehide" w:date="2024-09-27T16:58:00Z">
        <w:r w:rsidR="00211A57" w:rsidDel="00FC2345">
          <w:delText>s</w:delText>
        </w:r>
      </w:del>
      <w:r w:rsidR="00211A57">
        <w:t xml:space="preserve">salvestusüksuste kulude kokkuhoid </w:t>
      </w:r>
      <w:proofErr w:type="spellStart"/>
      <w:r w:rsidR="00211A57">
        <w:t>topeltmaksustamisega</w:t>
      </w:r>
      <w:proofErr w:type="spellEnd"/>
      <w:r w:rsidR="00211A57">
        <w:t xml:space="preserve"> võrreldes kuni 4,8 miljonit eurot aastas</w:t>
      </w:r>
      <w:r w:rsidR="00211A57">
        <w:rPr>
          <w:rStyle w:val="Allmrkuseviide"/>
        </w:rPr>
        <w:footnoteReference w:id="32"/>
      </w:r>
      <w:r w:rsidR="00211A57">
        <w:t>.</w:t>
      </w:r>
      <w:r w:rsidR="00636698">
        <w:t xml:space="preserve"> </w:t>
      </w:r>
      <w:r w:rsidR="00524C04" w:rsidRPr="00AB7239">
        <w:t xml:space="preserve">Kuna salvestusüksuste </w:t>
      </w:r>
      <w:r w:rsidRPr="00AB7239">
        <w:t>rajami</w:t>
      </w:r>
      <w:r>
        <w:t>sel</w:t>
      </w:r>
      <w:r w:rsidRPr="00AB7239">
        <w:t xml:space="preserve"> </w:t>
      </w:r>
      <w:r w:rsidR="00524C04" w:rsidRPr="00AB7239">
        <w:t>o</w:t>
      </w:r>
      <w:r>
        <w:t>n</w:t>
      </w:r>
      <w:r w:rsidR="00524C04" w:rsidRPr="00AB7239">
        <w:t xml:space="preserve"> positiiv</w:t>
      </w:r>
      <w:r>
        <w:t>ne</w:t>
      </w:r>
      <w:r w:rsidR="00524C04" w:rsidRPr="00AB7239">
        <w:t xml:space="preserve"> mõju nii elektrivõrgule</w:t>
      </w:r>
      <w:r>
        <w:t xml:space="preserve"> ja</w:t>
      </w:r>
      <w:r w:rsidR="00524C04" w:rsidRPr="00AB7239">
        <w:t xml:space="preserve"> </w:t>
      </w:r>
      <w:r w:rsidR="009B6C55">
        <w:noBreakHyphen/>
      </w:r>
      <w:r w:rsidR="00524C04" w:rsidRPr="00AB7239">
        <w:t xml:space="preserve">süsteemile kui </w:t>
      </w:r>
      <w:r>
        <w:t xml:space="preserve">ka </w:t>
      </w:r>
      <w:r w:rsidR="00524C04" w:rsidRPr="00AB7239">
        <w:t xml:space="preserve">majandusele, ületab positiivne </w:t>
      </w:r>
      <w:r w:rsidRPr="00AB7239">
        <w:t xml:space="preserve">majanduslik </w:t>
      </w:r>
      <w:r w:rsidR="00524C04" w:rsidRPr="00AB7239">
        <w:t>mõju tekkinud kulusid.</w:t>
      </w:r>
      <w:r w:rsidR="00DE11B3" w:rsidRPr="00AB7239">
        <w:t xml:space="preserve"> </w:t>
      </w:r>
    </w:p>
    <w:p w14:paraId="6F967C5A" w14:textId="77777777" w:rsidR="009B6C55" w:rsidRPr="00AB7239" w:rsidRDefault="009B6C55" w:rsidP="00E41FA9"/>
    <w:p w14:paraId="261105DA" w14:textId="77777777" w:rsidR="00E41FA9" w:rsidRPr="00AB7239" w:rsidRDefault="00E41FA9" w:rsidP="00E41FA9">
      <w:pPr>
        <w:rPr>
          <w:u w:val="single"/>
        </w:rPr>
      </w:pPr>
      <w:r w:rsidRPr="00AB7239">
        <w:rPr>
          <w:u w:val="single"/>
        </w:rPr>
        <w:t xml:space="preserve">Mõju elu- ja looduskeskkonnale </w:t>
      </w:r>
    </w:p>
    <w:p w14:paraId="761A36A3" w14:textId="77777777" w:rsidR="00E41FA9" w:rsidRPr="00AB7239" w:rsidRDefault="00E41FA9" w:rsidP="00E41FA9"/>
    <w:p w14:paraId="66AEFF20" w14:textId="2E8FAA5B" w:rsidR="00E41FA9" w:rsidRPr="00AB7239" w:rsidRDefault="00E41FA9" w:rsidP="00E41FA9">
      <w:r w:rsidRPr="00AB7239">
        <w:t>Eelnõu</w:t>
      </w:r>
      <w:r w:rsidR="003F4159">
        <w:t>l</w:t>
      </w:r>
      <w:r w:rsidRPr="00AB7239">
        <w:t xml:space="preserve"> o</w:t>
      </w:r>
      <w:r w:rsidR="003F4159">
        <w:t>n</w:t>
      </w:r>
      <w:r w:rsidRPr="00AB7239">
        <w:t xml:space="preserve"> elu- ja looduskeskkonnale </w:t>
      </w:r>
      <w:r w:rsidR="003F4159" w:rsidRPr="00AB7239">
        <w:t>positiiv</w:t>
      </w:r>
      <w:r w:rsidR="003F4159">
        <w:t>ne</w:t>
      </w:r>
      <w:r w:rsidR="003F4159" w:rsidRPr="00AB7239">
        <w:t xml:space="preserve"> </w:t>
      </w:r>
      <w:r w:rsidRPr="00AB7239">
        <w:t xml:space="preserve">mõju. </w:t>
      </w:r>
      <w:r w:rsidR="00002BAE" w:rsidRPr="00AB7239">
        <w:t>Salvestus</w:t>
      </w:r>
      <w:r w:rsidRPr="00AB7239">
        <w:t>potentsiaali kasutuselevõtt vähendab CO</w:t>
      </w:r>
      <w:r w:rsidRPr="00AB7239">
        <w:rPr>
          <w:vertAlign w:val="subscript"/>
        </w:rPr>
        <w:t>2</w:t>
      </w:r>
      <w:r w:rsidR="003F4159">
        <w:t xml:space="preserve"> </w:t>
      </w:r>
      <w:r w:rsidRPr="00AB7239">
        <w:t xml:space="preserve">heidet ehk mõjub </w:t>
      </w:r>
      <w:del w:id="1648" w:author="Inge Mehide" w:date="2024-09-27T17:01:00Z">
        <w:r w:rsidRPr="00AB7239" w:rsidDel="00FC2345">
          <w:delText xml:space="preserve">positiivselt </w:delText>
        </w:r>
      </w:del>
      <w:ins w:id="1649" w:author="Inge Mehide" w:date="2024-09-27T17:01:00Z">
        <w:r w:rsidR="00FC2345">
          <w:t>soodsalt</w:t>
        </w:r>
        <w:r w:rsidR="00FC2345" w:rsidRPr="00AB7239">
          <w:t xml:space="preserve"> </w:t>
        </w:r>
      </w:ins>
      <w:r w:rsidRPr="00AB7239">
        <w:t xml:space="preserve">välisõhu kvaliteedile. Samuti väheneb vajadus toota tiputundidel elektrit </w:t>
      </w:r>
      <w:r w:rsidR="003F4159">
        <w:t xml:space="preserve">sellistest </w:t>
      </w:r>
      <w:r w:rsidRPr="00AB7239">
        <w:t>fossiilsetest ressurssidest n</w:t>
      </w:r>
      <w:r w:rsidR="003F4159">
        <w:t>agu</w:t>
      </w:r>
      <w:r w:rsidRPr="00AB7239">
        <w:t xml:space="preserve"> maagaas ja põlevkivi</w:t>
      </w:r>
      <w:r w:rsidR="00F45288" w:rsidRPr="00AB7239">
        <w:t xml:space="preserve"> ning suureneb taas</w:t>
      </w:r>
      <w:r w:rsidR="003F4159">
        <w:t>t</w:t>
      </w:r>
      <w:r w:rsidR="00F45288" w:rsidRPr="00AB7239">
        <w:t>uvelektri tootmise maht.</w:t>
      </w:r>
    </w:p>
    <w:p w14:paraId="627E6ED3" w14:textId="77777777" w:rsidR="00E41FA9" w:rsidRPr="00AB7239" w:rsidRDefault="00E41FA9" w:rsidP="00E41FA9">
      <w:r w:rsidRPr="00AB7239">
        <w:t xml:space="preserve"> </w:t>
      </w:r>
    </w:p>
    <w:p w14:paraId="276E8CB0" w14:textId="77777777" w:rsidR="00E41FA9" w:rsidRPr="00AB7239" w:rsidRDefault="00E41FA9" w:rsidP="00E41FA9">
      <w:pPr>
        <w:rPr>
          <w:u w:val="single"/>
        </w:rPr>
      </w:pPr>
      <w:r w:rsidRPr="00AB7239">
        <w:rPr>
          <w:u w:val="single"/>
        </w:rPr>
        <w:t xml:space="preserve">Mõju regionaalarengule </w:t>
      </w:r>
    </w:p>
    <w:p w14:paraId="57181553" w14:textId="77777777" w:rsidR="00E41FA9" w:rsidRPr="00AB7239" w:rsidRDefault="00E41FA9" w:rsidP="00E41FA9"/>
    <w:p w14:paraId="51F705BD" w14:textId="3FB373DC" w:rsidR="00E41FA9" w:rsidRPr="00AB7239" w:rsidRDefault="00E41FA9" w:rsidP="00E41FA9">
      <w:r w:rsidRPr="00AB7239">
        <w:t xml:space="preserve">Eelnõu toetab kõigi Eesti piirkondade jätkusuutlikku arengut, </w:t>
      </w:r>
      <w:del w:id="1650" w:author="Inge Mehide" w:date="2024-09-27T17:05:00Z">
        <w:r w:rsidRPr="00AB7239" w:rsidDel="00FC2345">
          <w:delText xml:space="preserve">kuivõrd </w:delText>
        </w:r>
      </w:del>
      <w:ins w:id="1651" w:author="Inge Mehide" w:date="2024-09-27T17:05:00Z">
        <w:r w:rsidR="00FC2345">
          <w:t>sest</w:t>
        </w:r>
        <w:r w:rsidR="00FC2345" w:rsidRPr="00AB7239">
          <w:t xml:space="preserve"> </w:t>
        </w:r>
      </w:ins>
      <w:r w:rsidR="00F45288" w:rsidRPr="00AB7239">
        <w:t>salvestuse</w:t>
      </w:r>
      <w:r w:rsidRPr="00AB7239">
        <w:t xml:space="preserve"> kasutuselevõtt ei ole seotud mõne konkreetse piirkonnaga.</w:t>
      </w:r>
      <w:r w:rsidR="00F45288" w:rsidRPr="00AB7239">
        <w:t xml:space="preserve"> Sellegipoolest on suur potentsiaal elektrivõrgu liitumisvõimsuste näol olemas Ida-Virumaal, ku</w:t>
      </w:r>
      <w:ins w:id="1652" w:author="Inge Mehide" w:date="2024-09-27T17:06:00Z">
        <w:r w:rsidR="00363190">
          <w:t>s</w:t>
        </w:r>
      </w:ins>
      <w:del w:id="1653" w:author="Inge Mehide" w:date="2024-09-27T17:06:00Z">
        <w:r w:rsidR="00F45288" w:rsidRPr="00AB7239" w:rsidDel="00363190">
          <w:delText>hu</w:delText>
        </w:r>
      </w:del>
      <w:r w:rsidR="00F45288" w:rsidRPr="00AB7239">
        <w:t xml:space="preserve"> elektri</w:t>
      </w:r>
      <w:r w:rsidR="00AB7239" w:rsidRPr="00AB7239">
        <w:t>salvestus</w:t>
      </w:r>
      <w:ins w:id="1654" w:author="Inge Mehide" w:date="2024-09-27T17:05:00Z">
        <w:r w:rsidR="00363190">
          <w:t>üksust</w:t>
        </w:r>
      </w:ins>
      <w:r w:rsidR="00F45288" w:rsidRPr="00AB7239">
        <w:t xml:space="preserve">e rajamine </w:t>
      </w:r>
      <w:del w:id="1655" w:author="Inge Mehide" w:date="2024-09-27T17:05:00Z">
        <w:r w:rsidR="003A4CA3" w:rsidDel="00363190">
          <w:delText>lisaks</w:delText>
        </w:r>
        <w:r w:rsidR="00F45288" w:rsidRPr="00AB7239" w:rsidDel="00363190">
          <w:delText xml:space="preserve"> </w:delText>
        </w:r>
      </w:del>
      <w:ins w:id="1656" w:author="Inge Mehide" w:date="2024-09-27T17:14:00Z">
        <w:r w:rsidR="00363190">
          <w:t>suurendaks</w:t>
        </w:r>
      </w:ins>
      <w:ins w:id="1657" w:author="Inge Mehide" w:date="2024-09-27T17:05:00Z">
        <w:r w:rsidR="00363190" w:rsidRPr="00AB7239">
          <w:t xml:space="preserve"> </w:t>
        </w:r>
      </w:ins>
      <w:r w:rsidR="00F45288" w:rsidRPr="00AB7239">
        <w:t>tööhõivet.</w:t>
      </w:r>
    </w:p>
    <w:p w14:paraId="085C1AF4" w14:textId="0C0AD587" w:rsidR="00E41FA9" w:rsidRPr="00AB7239" w:rsidRDefault="00E41FA9" w:rsidP="00E41FA9">
      <w:r w:rsidRPr="00AB7239">
        <w:t xml:space="preserve"> </w:t>
      </w:r>
    </w:p>
    <w:p w14:paraId="5082B0CC" w14:textId="1FAEB2A4" w:rsidR="00E41FA9" w:rsidRPr="00AB7239" w:rsidRDefault="00E41FA9" w:rsidP="00E41FA9">
      <w:r w:rsidRPr="00AB7239">
        <w:t xml:space="preserve">Eelnõu mõjul tekivad </w:t>
      </w:r>
      <w:r w:rsidR="003F4159" w:rsidRPr="00AB7239">
        <w:t>i</w:t>
      </w:r>
      <w:r w:rsidR="003F4159">
        <w:t>nimes</w:t>
      </w:r>
      <w:r w:rsidR="003F4159" w:rsidRPr="00AB7239">
        <w:t xml:space="preserve">tele </w:t>
      </w:r>
      <w:r w:rsidRPr="00AB7239">
        <w:t>võimalused arendada äritegevust, s</w:t>
      </w:r>
      <w:ins w:id="1658" w:author="Inge Mehide" w:date="2024-09-27T17:06:00Z">
        <w:r w:rsidR="00363190">
          <w:t>eal</w:t>
        </w:r>
      </w:ins>
      <w:r w:rsidRPr="00AB7239">
        <w:t>h</w:t>
      </w:r>
      <w:ins w:id="1659" w:author="Inge Mehide" w:date="2024-09-27T17:06:00Z">
        <w:r w:rsidR="00363190">
          <w:t>ulgas</w:t>
        </w:r>
      </w:ins>
      <w:r w:rsidRPr="00AB7239">
        <w:t xml:space="preserve"> on eelis </w:t>
      </w:r>
      <w:r w:rsidR="003F4159" w:rsidRPr="00AB7239">
        <w:t>i</w:t>
      </w:r>
      <w:r w:rsidR="003F4159">
        <w:t>nimes</w:t>
      </w:r>
      <w:r w:rsidR="003F4159" w:rsidRPr="00AB7239">
        <w:t>tel</w:t>
      </w:r>
      <w:r w:rsidRPr="00AB7239">
        <w:t>, ke</w:t>
      </w:r>
      <w:r w:rsidR="003F4159">
        <w:t>llel</w:t>
      </w:r>
      <w:r w:rsidRPr="00AB7239">
        <w:t xml:space="preserve"> o</w:t>
      </w:r>
      <w:r w:rsidR="003F4159">
        <w:t>n</w:t>
      </w:r>
      <w:r w:rsidRPr="00AB7239">
        <w:t xml:space="preserve"> teadmisi energeetikast. </w:t>
      </w:r>
      <w:ins w:id="1660" w:author="Inge Mehide" w:date="2024-09-27T17:08:00Z">
        <w:r w:rsidR="00363190">
          <w:t xml:space="preserve">Äritegevust arendades on võimalik </w:t>
        </w:r>
      </w:ins>
      <w:del w:id="1661" w:author="Inge Mehide" w:date="2024-09-27T17:07:00Z">
        <w:r w:rsidRPr="00AB7239" w:rsidDel="00363190">
          <w:delText>Eeltoodust tulenevalt</w:delText>
        </w:r>
      </w:del>
      <w:del w:id="1662" w:author="Inge Mehide" w:date="2024-09-27T17:09:00Z">
        <w:r w:rsidRPr="00AB7239" w:rsidDel="00363190">
          <w:delText xml:space="preserve"> kaasneb eelnõuga võimalus </w:delText>
        </w:r>
      </w:del>
      <w:r w:rsidRPr="00AB7239">
        <w:t xml:space="preserve">pakkuda tööd </w:t>
      </w:r>
      <w:r w:rsidR="003F4159" w:rsidRPr="00AB7239">
        <w:t>i</w:t>
      </w:r>
      <w:r w:rsidR="003F4159">
        <w:t>nimes</w:t>
      </w:r>
      <w:r w:rsidR="003F4159" w:rsidRPr="00AB7239">
        <w:t>tele</w:t>
      </w:r>
      <w:r w:rsidRPr="00AB7239">
        <w:t>, kes ei saa jätkata ettevõtmistes, mis on seotud keskkonnakahjulike tehnoloogiate</w:t>
      </w:r>
      <w:del w:id="1663" w:author="Inge Mehide" w:date="2024-09-27T17:10:00Z">
        <w:r w:rsidR="00E9196C" w:rsidDel="00363190">
          <w:delText>ga</w:delText>
        </w:r>
      </w:del>
      <w:ins w:id="1664" w:author="Inge Mehide" w:date="2024-09-27T17:10:00Z">
        <w:r w:rsidR="00363190">
          <w:t xml:space="preserve"> abil</w:t>
        </w:r>
      </w:ins>
      <w:r w:rsidRPr="00AB7239">
        <w:t xml:space="preserve"> elektrienergia tootmisega.</w:t>
      </w:r>
    </w:p>
    <w:p w14:paraId="40C557C1" w14:textId="77777777" w:rsidR="00E41FA9" w:rsidRPr="00AB7239" w:rsidRDefault="00E41FA9" w:rsidP="00E41FA9">
      <w:r w:rsidRPr="00AB7239">
        <w:t xml:space="preserve"> </w:t>
      </w:r>
    </w:p>
    <w:p w14:paraId="6DC45230" w14:textId="77777777" w:rsidR="00E41FA9" w:rsidRPr="00AB7239" w:rsidRDefault="00E41FA9" w:rsidP="00E41FA9">
      <w:pPr>
        <w:rPr>
          <w:u w:val="single"/>
        </w:rPr>
      </w:pPr>
      <w:r w:rsidRPr="00AB7239">
        <w:rPr>
          <w:u w:val="single"/>
        </w:rPr>
        <w:t xml:space="preserve">Mõju riigiasutuste ja kohaliku omavalitsuse korraldusele </w:t>
      </w:r>
    </w:p>
    <w:p w14:paraId="1F91FBCB" w14:textId="77777777" w:rsidR="00E41FA9" w:rsidRPr="00AB7239" w:rsidRDefault="00E41FA9" w:rsidP="00E41FA9"/>
    <w:p w14:paraId="0DAA501A" w14:textId="1F07F694" w:rsidR="00E41FA9" w:rsidRPr="00AB7239" w:rsidRDefault="00D25BCC" w:rsidP="00E41FA9">
      <w:r w:rsidRPr="00AB7239">
        <w:t xml:space="preserve">Muudatus ei too kaasa mõjusid riigiasutustele </w:t>
      </w:r>
      <w:r w:rsidR="003F4159">
        <w:t>eg</w:t>
      </w:r>
      <w:r w:rsidR="003F4159" w:rsidRPr="00AB7239">
        <w:t xml:space="preserve">a </w:t>
      </w:r>
      <w:r w:rsidRPr="00AB7239">
        <w:t>kohalikele omavalitsustele.</w:t>
      </w:r>
    </w:p>
    <w:p w14:paraId="59CFBA87" w14:textId="77777777" w:rsidR="00E41FA9" w:rsidRPr="00AB7239" w:rsidRDefault="00E41FA9" w:rsidP="00E41FA9">
      <w:r w:rsidRPr="00AB7239">
        <w:t xml:space="preserve"> </w:t>
      </w:r>
    </w:p>
    <w:p w14:paraId="1133B905" w14:textId="77777777" w:rsidR="00E41FA9" w:rsidRPr="00AB7239" w:rsidRDefault="00E41FA9" w:rsidP="00E41FA9">
      <w:pPr>
        <w:rPr>
          <w:u w:val="single"/>
        </w:rPr>
      </w:pPr>
      <w:r w:rsidRPr="00AB7239">
        <w:rPr>
          <w:u w:val="single"/>
        </w:rPr>
        <w:t>Muu otsene või kaudne mõju</w:t>
      </w:r>
    </w:p>
    <w:p w14:paraId="084D9E7B" w14:textId="77777777" w:rsidR="00E41FA9" w:rsidRPr="00AB7239" w:rsidRDefault="00E41FA9" w:rsidP="00E41FA9">
      <w:pPr>
        <w:rPr>
          <w:u w:val="single"/>
        </w:rPr>
      </w:pPr>
    </w:p>
    <w:p w14:paraId="24C587DD" w14:textId="59A4F816" w:rsidR="00E41FA9" w:rsidRPr="00AB7239" w:rsidRDefault="00E41FA9" w:rsidP="00E41FA9">
      <w:r w:rsidRPr="00AB7239">
        <w:t xml:space="preserve">Muudatustel on kaudne mõju infotehnoloogia arengule, kuna </w:t>
      </w:r>
      <w:r w:rsidR="00AB7239" w:rsidRPr="00AB7239">
        <w:t>salvestus</w:t>
      </w:r>
      <w:r w:rsidRPr="00AB7239">
        <w:t>potentsiaali kasutuselevõtt eeldab digisüsteemide rakendamist</w:t>
      </w:r>
      <w:r w:rsidR="003F4159">
        <w:t>,</w:t>
      </w:r>
      <w:r w:rsidRPr="00AB7239">
        <w:t xml:space="preserve"> s</w:t>
      </w:r>
      <w:ins w:id="1665" w:author="Inge Mehide" w:date="2024-09-27T17:11:00Z">
        <w:r w:rsidR="00363190">
          <w:t>eal</w:t>
        </w:r>
      </w:ins>
      <w:r w:rsidRPr="00AB7239">
        <w:t>h</w:t>
      </w:r>
      <w:ins w:id="1666" w:author="Inge Mehide" w:date="2024-09-27T17:11:00Z">
        <w:r w:rsidR="00363190">
          <w:t>ulgas</w:t>
        </w:r>
      </w:ins>
      <w:r w:rsidRPr="00AB7239">
        <w:t xml:space="preserve"> </w:t>
      </w:r>
      <w:r w:rsidR="00D25BCC" w:rsidRPr="00AB7239">
        <w:t xml:space="preserve">võimalust paigaldada </w:t>
      </w:r>
      <w:r w:rsidR="000B469F" w:rsidRPr="00AB7239">
        <w:t>salvestuse</w:t>
      </w:r>
      <w:del w:id="1667" w:author="Inge Mehide" w:date="2024-09-27T17:15:00Z">
        <w:r w:rsidR="000B469F" w:rsidRPr="00AB7239" w:rsidDel="00DD7DAB">
          <w:delText>le</w:delText>
        </w:r>
      </w:del>
      <w:ins w:id="1668" w:author="Inge Mehide" w:date="2024-09-27T17:16:00Z">
        <w:r w:rsidR="00DD7DAB">
          <w:t xml:space="preserve"> tarbeks</w:t>
        </w:r>
      </w:ins>
      <w:r w:rsidR="00D25BCC" w:rsidRPr="00AB7239">
        <w:t xml:space="preserve"> täiendav</w:t>
      </w:r>
      <w:r w:rsidR="000B469F" w:rsidRPr="00AB7239">
        <w:t>aid</w:t>
      </w:r>
      <w:r w:rsidR="00D25BCC" w:rsidRPr="00AB7239">
        <w:t xml:space="preserve"> mõõtepunkte (</w:t>
      </w:r>
      <w:proofErr w:type="spellStart"/>
      <w:r w:rsidR="00D25BCC" w:rsidRPr="00AB7239">
        <w:t>kaugl</w:t>
      </w:r>
      <w:ins w:id="1669" w:author="Inge Mehide" w:date="2024-09-27T17:16:00Z">
        <w:r w:rsidR="00DD7DAB">
          <w:t>oetavaid</w:t>
        </w:r>
      </w:ins>
      <w:proofErr w:type="spellEnd"/>
      <w:del w:id="1670" w:author="Inge Mehide" w:date="2024-09-27T17:16:00Z">
        <w:r w:rsidR="00D25BCC" w:rsidRPr="00AB7239" w:rsidDel="00DD7DAB">
          <w:delText>ugemisel</w:delText>
        </w:r>
      </w:del>
      <w:r w:rsidR="00D25BCC" w:rsidRPr="00AB7239">
        <w:t xml:space="preserve"> arvesteid).</w:t>
      </w:r>
    </w:p>
    <w:p w14:paraId="48F9DF15" w14:textId="77777777" w:rsidR="00E41FA9" w:rsidRPr="00AB7239" w:rsidRDefault="00E41FA9" w:rsidP="00E41FA9"/>
    <w:p w14:paraId="34F01281" w14:textId="4E4C127B" w:rsidR="00E41FA9" w:rsidRPr="00AB7239" w:rsidRDefault="00E41FA9" w:rsidP="00E41FA9">
      <w:r w:rsidRPr="00AB7239">
        <w:t>Muudatus suurendab ka Eesti e</w:t>
      </w:r>
      <w:r w:rsidR="000B469F" w:rsidRPr="00AB7239">
        <w:t>ne</w:t>
      </w:r>
      <w:r w:rsidRPr="00AB7239">
        <w:t>rgiajulgeolekut, vähendades vajadust toota puudujääv elekter impor</w:t>
      </w:r>
      <w:r w:rsidR="003F4159">
        <w:t>d</w:t>
      </w:r>
      <w:r w:rsidRPr="00AB7239">
        <w:t>itavatest kütustest või katta puudujääk imporditava elektriga.</w:t>
      </w:r>
    </w:p>
    <w:p w14:paraId="7902AB96" w14:textId="77777777" w:rsidR="00E41FA9" w:rsidRPr="00AB7239" w:rsidRDefault="00E41FA9" w:rsidP="00E41FA9"/>
    <w:p w14:paraId="767D99B1" w14:textId="77777777" w:rsidR="00E41FA9" w:rsidRDefault="00E41FA9" w:rsidP="00E41FA9">
      <w:r w:rsidRPr="00AB7239">
        <w:t xml:space="preserve">Muu otsene või kaudne mõju puudub. </w:t>
      </w:r>
    </w:p>
    <w:p w14:paraId="1DE3DD1F" w14:textId="77777777" w:rsidR="000A1981" w:rsidRDefault="000A1981" w:rsidP="00E41FA9"/>
    <w:p w14:paraId="37A52D20" w14:textId="1D683214" w:rsidR="000A1981" w:rsidRPr="00AB7239" w:rsidRDefault="000A1981" w:rsidP="00E41FA9">
      <w:r>
        <w:t xml:space="preserve">Kokkuvõttes on </w:t>
      </w:r>
      <w:del w:id="1671" w:author="Inge Mehide" w:date="2024-09-27T17:23:00Z">
        <w:r w:rsidDel="00DD7DAB">
          <w:delText>kavad</w:delText>
        </w:r>
        <w:r w:rsidR="0089178A" w:rsidDel="00DD7DAB">
          <w:delText>atava</w:delText>
        </w:r>
        <w:r w:rsidDel="00DD7DAB">
          <w:delText xml:space="preserve"> </w:delText>
        </w:r>
      </w:del>
      <w:r>
        <w:t xml:space="preserve">elektrisalvestuse </w:t>
      </w:r>
      <w:proofErr w:type="spellStart"/>
      <w:r>
        <w:t>topeltmaksustamise</w:t>
      </w:r>
      <w:proofErr w:type="spellEnd"/>
      <w:r>
        <w:t xml:space="preserve"> </w:t>
      </w:r>
      <w:del w:id="1672" w:author="Inge Mehide" w:date="2024-09-27T17:24:00Z">
        <w:r w:rsidDel="00DD7DAB">
          <w:delText xml:space="preserve">kaotamise </w:delText>
        </w:r>
      </w:del>
      <w:ins w:id="1673" w:author="Inge Mehide" w:date="2024-09-27T17:24:00Z">
        <w:r w:rsidR="00DD7DAB">
          <w:t xml:space="preserve">kaotamine </w:t>
        </w:r>
      </w:ins>
      <w:del w:id="1674" w:author="Inge Mehide" w:date="2024-09-27T17:24:00Z">
        <w:r w:rsidDel="00DD7DAB">
          <w:delText xml:space="preserve">mõju olulisus </w:delText>
        </w:r>
      </w:del>
      <w:r>
        <w:t xml:space="preserve">pigem </w:t>
      </w:r>
      <w:del w:id="1675" w:author="Inge Mehide" w:date="2024-09-27T17:24:00Z">
        <w:r w:rsidDel="00DD7DAB">
          <w:delText>keskmine</w:delText>
        </w:r>
      </w:del>
      <w:ins w:id="1676" w:author="Inge Mehide" w:date="2024-09-27T17:24:00Z">
        <w:r w:rsidR="00DD7DAB">
          <w:t>keskmise mõjuga</w:t>
        </w:r>
      </w:ins>
      <w:r>
        <w:t xml:space="preserve">, </w:t>
      </w:r>
      <w:r w:rsidR="00540590">
        <w:t>kuna muudatus ei sea kohustust</w:t>
      </w:r>
      <w:ins w:id="1677" w:author="Inge Mehide" w:date="2024-09-27T17:25:00Z">
        <w:r w:rsidR="00DD7DAB">
          <w:t>,</w:t>
        </w:r>
      </w:ins>
      <w:r w:rsidR="00540590">
        <w:t xml:space="preserve"> vaid annab </w:t>
      </w:r>
      <w:r w:rsidR="004B7707">
        <w:t xml:space="preserve"> turuosalisele </w:t>
      </w:r>
      <w:r w:rsidR="00540590" w:rsidRPr="00540590">
        <w:t xml:space="preserve">võimaluse </w:t>
      </w:r>
      <w:r w:rsidR="004B7707">
        <w:t xml:space="preserve">elektrisalvestusüksust rajada ja </w:t>
      </w:r>
      <w:proofErr w:type="spellStart"/>
      <w:r w:rsidR="004B7707">
        <w:t>tope</w:t>
      </w:r>
      <w:ins w:id="1678" w:author="Inge Mehide" w:date="2024-09-27T17:25:00Z">
        <w:r w:rsidR="00CC7617">
          <w:t>l</w:t>
        </w:r>
      </w:ins>
      <w:r w:rsidR="004B7707">
        <w:t>tmaksustamise</w:t>
      </w:r>
      <w:proofErr w:type="spellEnd"/>
      <w:r w:rsidR="004B7707">
        <w:t xml:space="preserve"> vabastust küsida.</w:t>
      </w:r>
      <w:r w:rsidR="0089178A">
        <w:t xml:space="preserve"> </w:t>
      </w:r>
      <w:r w:rsidR="004B7707">
        <w:t xml:space="preserve">Potentsiaalselt paigaldavad </w:t>
      </w:r>
      <w:ins w:id="1679" w:author="Inge Mehide" w:date="2024-09-27T17:32:00Z">
        <w:r w:rsidR="00CC7617">
          <w:t xml:space="preserve">omale </w:t>
        </w:r>
      </w:ins>
      <w:r w:rsidR="004B7707">
        <w:t xml:space="preserve">salvestusseadmed </w:t>
      </w:r>
      <w:del w:id="1680" w:author="Inge Mehide" w:date="2024-09-27T17:26:00Z">
        <w:r w:rsidR="004B7707" w:rsidDel="00CC7617">
          <w:delText xml:space="preserve">täna </w:delText>
        </w:r>
      </w:del>
      <w:ins w:id="1681" w:author="Inge Mehide" w:date="2024-09-27T17:26:00Z">
        <w:r w:rsidR="00CC7617">
          <w:t xml:space="preserve">praegu </w:t>
        </w:r>
      </w:ins>
      <w:r w:rsidR="004B7707">
        <w:t xml:space="preserve">päikesest ja tuulest elektrit tootvad turuosalised, keda on ligikaudu 20 </w:t>
      </w:r>
      <w:del w:id="1682" w:author="Inge Mehide" w:date="2024-09-27T17:26:00Z">
        <w:r w:rsidR="004B7707" w:rsidDel="00CC7617">
          <w:delText>tuhat</w:delText>
        </w:r>
      </w:del>
      <w:ins w:id="1683" w:author="Inge Mehide" w:date="2024-09-27T17:26:00Z">
        <w:r w:rsidR="00CC7617">
          <w:t>000</w:t>
        </w:r>
      </w:ins>
      <w:r w:rsidR="004B7707">
        <w:t>.</w:t>
      </w:r>
      <w:r w:rsidR="00211A57">
        <w:t xml:space="preserve"> 2023</w:t>
      </w:r>
      <w:ins w:id="1684" w:author="Inge Mehide" w:date="2024-09-27T17:32:00Z">
        <w:r w:rsidR="00CC7617">
          <w:t>.</w:t>
        </w:r>
      </w:ins>
      <w:r w:rsidR="00211A57">
        <w:t xml:space="preserve"> aasta seisuga oli Elektrilevi võrku ühendatud </w:t>
      </w:r>
      <w:ins w:id="1685" w:author="Inge Mehide" w:date="2024-09-27T17:32:00Z">
        <w:r w:rsidR="00CC7617">
          <w:t>kaks</w:t>
        </w:r>
      </w:ins>
      <w:del w:id="1686" w:author="Inge Mehide" w:date="2024-09-27T17:32:00Z">
        <w:r w:rsidR="00211A57" w:rsidDel="00CC7617">
          <w:delText>2</w:delText>
        </w:r>
      </w:del>
      <w:r w:rsidR="00211A57">
        <w:t xml:space="preserve"> salvestusseadet ja Eleringi andmetel</w:t>
      </w:r>
      <w:r w:rsidR="00211A57">
        <w:rPr>
          <w:rStyle w:val="Allmrkuseviide"/>
        </w:rPr>
        <w:footnoteReference w:id="33"/>
      </w:r>
      <w:r w:rsidR="00211A57">
        <w:t xml:space="preserve"> on täitmisel </w:t>
      </w:r>
      <w:ins w:id="1687" w:author="Inge Mehide" w:date="2024-09-27T17:32:00Z">
        <w:r w:rsidR="00CC7617">
          <w:t>seitse</w:t>
        </w:r>
      </w:ins>
      <w:del w:id="1688" w:author="Inge Mehide" w:date="2024-09-27T17:32:00Z">
        <w:r w:rsidR="00211A57" w:rsidDel="00CC7617">
          <w:delText>7</w:delText>
        </w:r>
      </w:del>
      <w:r w:rsidR="00211A57">
        <w:t xml:space="preserve"> salvestusega seotud liitumislepingut.</w:t>
      </w:r>
    </w:p>
    <w:p w14:paraId="28AF56EE" w14:textId="00241228" w:rsidR="00A249AF" w:rsidRPr="00AB7239" w:rsidRDefault="005A18D1" w:rsidP="005A18D1">
      <w:r w:rsidRPr="00AB7239">
        <w:t xml:space="preserve"> </w:t>
      </w:r>
    </w:p>
    <w:p w14:paraId="0A5D093E" w14:textId="3933B8E3" w:rsidR="00A249AF" w:rsidRDefault="00A249AF" w:rsidP="005A18D1">
      <w:pPr>
        <w:rPr>
          <w:b/>
          <w:bCs/>
        </w:rPr>
      </w:pPr>
      <w:r w:rsidRPr="00AB7239">
        <w:rPr>
          <w:b/>
          <w:bCs/>
        </w:rPr>
        <w:t>6.</w:t>
      </w:r>
      <w:r w:rsidR="00862403" w:rsidRPr="00AB7239">
        <w:rPr>
          <w:b/>
          <w:bCs/>
        </w:rPr>
        <w:t>4</w:t>
      </w:r>
      <w:r w:rsidRPr="00AB7239">
        <w:rPr>
          <w:b/>
          <w:bCs/>
        </w:rPr>
        <w:t xml:space="preserve">. Võrguettevõtja kohustus esitada tarbijale lepingu ülesütlemise teatisega teave muude võimaluste kohta kui tarbimiskoha võrgust </w:t>
      </w:r>
      <w:proofErr w:type="spellStart"/>
      <w:r w:rsidRPr="00AB7239">
        <w:rPr>
          <w:b/>
          <w:bCs/>
        </w:rPr>
        <w:t>lahtiühendamine</w:t>
      </w:r>
      <w:proofErr w:type="spellEnd"/>
    </w:p>
    <w:p w14:paraId="4AAB9116" w14:textId="77777777" w:rsidR="0017283A" w:rsidRDefault="0017283A" w:rsidP="005A18D1">
      <w:pPr>
        <w:rPr>
          <w:b/>
          <w:bCs/>
        </w:rPr>
      </w:pPr>
    </w:p>
    <w:p w14:paraId="3E103324" w14:textId="67B44B45" w:rsidR="0017283A" w:rsidRPr="00B60BFE" w:rsidRDefault="0017283A" w:rsidP="005A18D1">
      <w:r w:rsidRPr="00B60BFE">
        <w:t>Sihtgrupp</w:t>
      </w:r>
      <w:r w:rsidR="00E203B3">
        <w:t xml:space="preserve"> ja põhilised mõjud:</w:t>
      </w:r>
    </w:p>
    <w:p w14:paraId="46E6EB63" w14:textId="33284B01" w:rsidR="0017283A" w:rsidRDefault="0017283A" w:rsidP="005A18D1">
      <w:r w:rsidRPr="00B60BFE">
        <w:t>1.</w:t>
      </w:r>
      <w:r w:rsidR="00B60BFE">
        <w:t xml:space="preserve"> Eratarbijad (2023. aasta lõpu seisuga olid eratarbijad sõlminud 583 944 lepingut)</w:t>
      </w:r>
      <w:r w:rsidR="00E203B3">
        <w:t>:</w:t>
      </w:r>
    </w:p>
    <w:p w14:paraId="7631E53E" w14:textId="61EF5837" w:rsidR="00E203B3" w:rsidRPr="00B60BFE" w:rsidRDefault="00FC4741" w:rsidP="00B55036">
      <w:pPr>
        <w:pStyle w:val="Loendilik"/>
        <w:numPr>
          <w:ilvl w:val="0"/>
          <w:numId w:val="30"/>
        </w:numPr>
      </w:pPr>
      <w:r>
        <w:t>kaudselt on mõjutatud kõik tarbijad, kuid otsene mõju avaldub tarbijatele, kellel tekivad võlgnevused elektriarvete tasumisel. Muudatuse mõju on positiivne, kuna võimaldab makseraskuste</w:t>
      </w:r>
      <w:ins w:id="1689" w:author="Inge Mehide" w:date="2024-09-27T17:34:00Z">
        <w:r w:rsidR="00CC7617">
          <w:t>sse</w:t>
        </w:r>
      </w:ins>
      <w:r>
        <w:t xml:space="preserve"> sattunud tarbijal </w:t>
      </w:r>
      <w:r w:rsidR="00F745A0">
        <w:t>hakata otsima võimalusi võlast vabanemiseks ning vältida e</w:t>
      </w:r>
      <w:r w:rsidR="00052D70">
        <w:t>lektriühenduse katkestamist.</w:t>
      </w:r>
    </w:p>
    <w:p w14:paraId="03C04E8E" w14:textId="2E653F37" w:rsidR="0017283A" w:rsidRDefault="0017283A" w:rsidP="005A18D1">
      <w:r w:rsidRPr="00B60BFE">
        <w:t>2.</w:t>
      </w:r>
      <w:r w:rsidR="00B60BFE" w:rsidRPr="00B60BFE">
        <w:t xml:space="preserve"> </w:t>
      </w:r>
      <w:r w:rsidR="00B60BFE">
        <w:t xml:space="preserve">Võrguettevõtjad (2022. aasta seisuga oli Eestis </w:t>
      </w:r>
      <w:ins w:id="1690" w:author="Inge Mehide" w:date="2024-09-27T17:35:00Z">
        <w:r w:rsidR="00CC7617">
          <w:t>üks</w:t>
        </w:r>
      </w:ins>
      <w:del w:id="1691" w:author="Inge Mehide" w:date="2024-09-27T17:35:00Z">
        <w:r w:rsidR="00B60BFE" w:rsidDel="00CC7617">
          <w:delText>1</w:delText>
        </w:r>
      </w:del>
      <w:r w:rsidR="00B60BFE">
        <w:t xml:space="preserve"> põhivõrguettevõtja (Elering) ja 34 jaotusvõrguettevõtjat</w:t>
      </w:r>
      <w:r w:rsidR="00B60BFE">
        <w:rPr>
          <w:rStyle w:val="Allmrkuseviide"/>
        </w:rPr>
        <w:footnoteReference w:id="34"/>
      </w:r>
      <w:r w:rsidR="00B60BFE">
        <w:t>)</w:t>
      </w:r>
      <w:r w:rsidR="00052D70">
        <w:t>:</w:t>
      </w:r>
    </w:p>
    <w:p w14:paraId="18EEAC7B" w14:textId="4F78A265" w:rsidR="00052D70" w:rsidRPr="00B60BFE" w:rsidRDefault="00052D70" w:rsidP="00B55036">
      <w:pPr>
        <w:pStyle w:val="Loendilik"/>
        <w:numPr>
          <w:ilvl w:val="0"/>
          <w:numId w:val="30"/>
        </w:numPr>
      </w:pPr>
      <w:r>
        <w:t xml:space="preserve">kuna </w:t>
      </w:r>
      <w:r w:rsidR="00B8772F">
        <w:t>ELTS-</w:t>
      </w:r>
      <w:proofErr w:type="spellStart"/>
      <w:ins w:id="1696" w:author="Inge Mehide" w:date="2024-09-27T17:35:00Z">
        <w:r w:rsidR="00CC02B7">
          <w:t>i</w:t>
        </w:r>
      </w:ins>
      <w:r w:rsidR="00B8772F">
        <w:t>s</w:t>
      </w:r>
      <w:proofErr w:type="spellEnd"/>
      <w:r w:rsidR="00B8772F">
        <w:t xml:space="preserve"> sätestatakse</w:t>
      </w:r>
      <w:del w:id="1697" w:author="Inge Mehide" w:date="2024-09-27T17:36:00Z">
        <w:r w:rsidR="00B8772F" w:rsidDel="00CC02B7">
          <w:delText xml:space="preserve"> info</w:delText>
        </w:r>
      </w:del>
      <w:r w:rsidR="00B8772F">
        <w:t>, mi</w:t>
      </w:r>
      <w:ins w:id="1698" w:author="Inge Mehide" w:date="2024-09-27T17:36:00Z">
        <w:r w:rsidR="00CC02B7">
          <w:t>llise</w:t>
        </w:r>
      </w:ins>
      <w:del w:id="1699" w:author="Inge Mehide" w:date="2024-09-27T17:36:00Z">
        <w:r w:rsidR="00B8772F" w:rsidDel="00CC02B7">
          <w:delText>da</w:delText>
        </w:r>
      </w:del>
      <w:ins w:id="1700" w:author="Inge Mehide" w:date="2024-09-27T17:36:00Z">
        <w:r w:rsidR="00CC02B7">
          <w:t xml:space="preserve"> info</w:t>
        </w:r>
      </w:ins>
      <w:ins w:id="1701" w:author="Inge Mehide" w:date="2024-09-27T17:37:00Z">
        <w:r w:rsidR="00CC02B7">
          <w:t xml:space="preserve"> peab</w:t>
        </w:r>
      </w:ins>
      <w:r w:rsidR="00B8772F">
        <w:t xml:space="preserve"> võrguettevõtja </w:t>
      </w:r>
      <w:del w:id="1702" w:author="Inge Mehide" w:date="2024-09-27T17:37:00Z">
        <w:r w:rsidR="00B8772F" w:rsidDel="00CC02B7">
          <w:delText xml:space="preserve">peab </w:delText>
        </w:r>
      </w:del>
      <w:ins w:id="1703" w:author="Inge Mehide" w:date="2024-09-27T17:37:00Z">
        <w:r w:rsidR="00CC02B7">
          <w:t xml:space="preserve">tarbijale tema </w:t>
        </w:r>
      </w:ins>
      <w:r w:rsidR="00B8772F">
        <w:t>võlg</w:t>
      </w:r>
      <w:del w:id="1704" w:author="Inge Mehide" w:date="2024-09-27T17:35:00Z">
        <w:r w:rsidR="00B8772F" w:rsidDel="00CC02B7">
          <w:delText>e</w:delText>
        </w:r>
      </w:del>
      <w:r w:rsidR="00B8772F">
        <w:t>n</w:t>
      </w:r>
      <w:ins w:id="1705" w:author="Inge Mehide" w:date="2024-09-27T17:35:00Z">
        <w:r w:rsidR="00CC02B7">
          <w:t>e</w:t>
        </w:r>
      </w:ins>
      <w:r w:rsidR="00B8772F">
        <w:t>vus</w:t>
      </w:r>
      <w:del w:id="1706" w:author="Inge Mehide" w:date="2024-09-27T17:36:00Z">
        <w:r w:rsidR="00B8772F" w:rsidDel="00CC02B7">
          <w:delText>s</w:delText>
        </w:r>
      </w:del>
      <w:r w:rsidR="00B8772F">
        <w:t xml:space="preserve">e </w:t>
      </w:r>
      <w:ins w:id="1707" w:author="Inge Mehide" w:date="2024-09-27T17:36:00Z">
        <w:r w:rsidR="00CC02B7">
          <w:t>korral</w:t>
        </w:r>
      </w:ins>
      <w:ins w:id="1708" w:author="Inge Mehide" w:date="2024-09-30T14:27:00Z">
        <w:r w:rsidR="008A76EB">
          <w:t xml:space="preserve"> </w:t>
        </w:r>
      </w:ins>
      <w:del w:id="1709" w:author="Inge Mehide" w:date="2024-09-27T17:36:00Z">
        <w:r w:rsidR="00B8772F" w:rsidDel="00CC02B7">
          <w:delText xml:space="preserve">sattunud </w:delText>
        </w:r>
      </w:del>
      <w:del w:id="1710" w:author="Inge Mehide" w:date="2024-09-27T17:37:00Z">
        <w:r w:rsidR="00B8772F" w:rsidDel="00CC02B7">
          <w:delText xml:space="preserve">tarbijale </w:delText>
        </w:r>
      </w:del>
      <w:r w:rsidR="00B8772F">
        <w:t>esitama, siis suureneb võrguettevõtja halduskoormus minimaalselt</w:t>
      </w:r>
      <w:r>
        <w:t xml:space="preserve">. </w:t>
      </w:r>
    </w:p>
    <w:p w14:paraId="556817AB" w14:textId="77777777" w:rsidR="00E41FA9" w:rsidRPr="00AB7239" w:rsidRDefault="00E41FA9" w:rsidP="005A18D1">
      <w:pPr>
        <w:rPr>
          <w:b/>
          <w:bCs/>
        </w:rPr>
      </w:pPr>
    </w:p>
    <w:p w14:paraId="59A449F0" w14:textId="39145A07" w:rsidR="00E41FA9" w:rsidRPr="00AB7239" w:rsidRDefault="00577FF3" w:rsidP="00E41FA9">
      <w:r w:rsidRPr="00AB7239">
        <w:t xml:space="preserve">Eelnõu sätestab mitmeid muudatusi, </w:t>
      </w:r>
      <w:r w:rsidR="003F4159">
        <w:t>millega</w:t>
      </w:r>
      <w:r w:rsidR="003F4159" w:rsidRPr="00AB7239">
        <w:t xml:space="preserve"> </w:t>
      </w:r>
      <w:del w:id="1711" w:author="Inge Mehide" w:date="2024-09-27T17:38:00Z">
        <w:r w:rsidR="003F4159" w:rsidRPr="00AB7239" w:rsidDel="00CC02B7">
          <w:delText xml:space="preserve">on </w:delText>
        </w:r>
      </w:del>
      <w:r w:rsidR="003F4159" w:rsidRPr="00AB7239">
        <w:t>soov</w:t>
      </w:r>
      <w:ins w:id="1712" w:author="Inge Mehide" w:date="2024-09-27T17:38:00Z">
        <w:r w:rsidR="00CC02B7">
          <w:t>itakse</w:t>
        </w:r>
      </w:ins>
      <w:r w:rsidR="003F4159" w:rsidRPr="00AB7239">
        <w:t xml:space="preserve"> suurendada </w:t>
      </w:r>
      <w:r w:rsidRPr="00AB7239">
        <w:t>tarbijate teadlikkust</w:t>
      </w:r>
      <w:r w:rsidR="003F4159">
        <w:t>,</w:t>
      </w:r>
      <w:r w:rsidRPr="00AB7239">
        <w:t xml:space="preserve"> s</w:t>
      </w:r>
      <w:ins w:id="1713" w:author="Inge Mehide" w:date="2024-09-27T17:38:00Z">
        <w:r w:rsidR="00CC02B7">
          <w:t>eal</w:t>
        </w:r>
      </w:ins>
      <w:r w:rsidRPr="00AB7239">
        <w:t>h</w:t>
      </w:r>
      <w:ins w:id="1714" w:author="Inge Mehide" w:date="2024-09-27T17:38:00Z">
        <w:r w:rsidR="00CC02B7">
          <w:t>ulgas</w:t>
        </w:r>
      </w:ins>
      <w:r w:rsidRPr="00AB7239">
        <w:t xml:space="preserve"> kohustus </w:t>
      </w:r>
      <w:del w:id="1715" w:author="Inge Mehide" w:date="2024-09-27T17:41:00Z">
        <w:r w:rsidRPr="00AB7239" w:rsidDel="00CC02B7">
          <w:delText xml:space="preserve">lepingus </w:delText>
        </w:r>
      </w:del>
      <w:del w:id="1716" w:author="Inge Mehide" w:date="2024-09-27T17:42:00Z">
        <w:r w:rsidRPr="00AB7239" w:rsidDel="00CC02B7">
          <w:delText xml:space="preserve">esitada </w:delText>
        </w:r>
      </w:del>
      <w:ins w:id="1717" w:author="Inge Mehide" w:date="2024-09-27T17:42:00Z">
        <w:r w:rsidR="00CC02B7">
          <w:t>lisada</w:t>
        </w:r>
        <w:r w:rsidR="00CC02B7" w:rsidRPr="00AB7239">
          <w:t xml:space="preserve"> </w:t>
        </w:r>
      </w:ins>
      <w:ins w:id="1718" w:author="Inge Mehide" w:date="2024-09-27T17:41:00Z">
        <w:r w:rsidR="00CC02B7" w:rsidRPr="00AB7239">
          <w:t>lepingus</w:t>
        </w:r>
      </w:ins>
      <w:ins w:id="1719" w:author="Inge Mehide" w:date="2024-09-27T17:42:00Z">
        <w:r w:rsidR="00CC02B7">
          <w:t>se</w:t>
        </w:r>
      </w:ins>
      <w:ins w:id="1720" w:author="Inge Mehide" w:date="2024-09-27T17:41:00Z">
        <w:r w:rsidR="00CC02B7" w:rsidRPr="00AB7239">
          <w:t xml:space="preserve"> </w:t>
        </w:r>
      </w:ins>
      <w:r w:rsidRPr="00AB7239">
        <w:t xml:space="preserve">peamiste lepingutingimuste kokkuvõte ja võrguettevõtja kohustus esitada tarbijale lepingu ülesütlemise teatisega teave muude võimaluste kohta kui tarbimiskoha võrgust </w:t>
      </w:r>
      <w:proofErr w:type="spellStart"/>
      <w:r w:rsidRPr="00AB7239">
        <w:t>lahtiühendamine</w:t>
      </w:r>
      <w:proofErr w:type="spellEnd"/>
      <w:r w:rsidRPr="00AB7239">
        <w:t xml:space="preserve">. Muudatused tulenevad direktiivist (EL) 2019/944 ja selle ülevõtmisega </w:t>
      </w:r>
      <w:del w:id="1721" w:author="Inge Mehide" w:date="2024-09-27T17:42:00Z">
        <w:r w:rsidRPr="00AB7239" w:rsidDel="00CC02B7">
          <w:delText xml:space="preserve">seonduvast </w:delText>
        </w:r>
      </w:del>
      <w:ins w:id="1722" w:author="Inge Mehide" w:date="2024-09-27T17:42:00Z">
        <w:r w:rsidR="00CC02B7">
          <w:t>seotud</w:t>
        </w:r>
        <w:r w:rsidR="00CC02B7" w:rsidRPr="00AB7239">
          <w:t xml:space="preserve"> </w:t>
        </w:r>
      </w:ins>
      <w:r w:rsidRPr="00AB7239">
        <w:t>rikkumismenetlusest.</w:t>
      </w:r>
    </w:p>
    <w:p w14:paraId="033BF97A" w14:textId="77777777" w:rsidR="00577FF3" w:rsidRPr="00AB7239" w:rsidRDefault="00577FF3" w:rsidP="00E41FA9"/>
    <w:p w14:paraId="25BCBDBE" w14:textId="408F2FCB" w:rsidR="00577FF3" w:rsidRPr="00AB7239" w:rsidRDefault="00577FF3" w:rsidP="00E41FA9">
      <w:r w:rsidRPr="00AB7239">
        <w:t xml:space="preserve">Mõningast sotsiaalset mõju </w:t>
      </w:r>
      <w:r w:rsidR="003F4159">
        <w:t>aval</w:t>
      </w:r>
      <w:r w:rsidR="003F4159" w:rsidRPr="00AB7239">
        <w:t xml:space="preserve">dab </w:t>
      </w:r>
      <w:r w:rsidRPr="00AB7239">
        <w:t xml:space="preserve">võrguettevõtja kohustus enne tarbija võrgust </w:t>
      </w:r>
      <w:proofErr w:type="spellStart"/>
      <w:r w:rsidRPr="00AB7239">
        <w:t>lahtiühendamist</w:t>
      </w:r>
      <w:proofErr w:type="spellEnd"/>
      <w:r w:rsidRPr="00AB7239">
        <w:t xml:space="preserve"> </w:t>
      </w:r>
      <w:r w:rsidR="003F4159">
        <w:t>teavitada teda alternatiividest</w:t>
      </w:r>
      <w:r w:rsidRPr="00AB7239">
        <w:t>. Värskelt võlgadesse sattunud tarbijal ei pruugi olla piisavaid teadmisi energia säästmise võimalu</w:t>
      </w:r>
      <w:r w:rsidR="00521B42">
        <w:t>s</w:t>
      </w:r>
      <w:r w:rsidRPr="00AB7239">
        <w:t xml:space="preserve">te kohta või teadmisi võimalusest kohalikult omavalitsuselt toimetulekutoetust taotleda. </w:t>
      </w:r>
      <w:r w:rsidR="00521B42" w:rsidRPr="00AB7239">
        <w:t>Alternatiiv</w:t>
      </w:r>
      <w:r w:rsidR="00521B42">
        <w:t>ne</w:t>
      </w:r>
      <w:r w:rsidR="00521B42" w:rsidRPr="00AB7239">
        <w:t xml:space="preserve"> </w:t>
      </w:r>
      <w:r w:rsidRPr="00AB7239">
        <w:t xml:space="preserve">võimalus võib tarbijale olla </w:t>
      </w:r>
      <w:r w:rsidR="00D0747A" w:rsidRPr="00AB7239">
        <w:t>ka tema võrguühenduse piiramin</w:t>
      </w:r>
      <w:r w:rsidR="00521B42">
        <w:t>e</w:t>
      </w:r>
      <w:r w:rsidRPr="00AB7239">
        <w:t xml:space="preserve">, mida </w:t>
      </w:r>
      <w:proofErr w:type="spellStart"/>
      <w:r w:rsidRPr="00AB7239">
        <w:t>ELTS</w:t>
      </w:r>
      <w:ins w:id="1723" w:author="Inge Mehide" w:date="2024-09-27T17:43:00Z">
        <w:r w:rsidR="00CC02B7">
          <w:t>-i</w:t>
        </w:r>
      </w:ins>
      <w:proofErr w:type="spellEnd"/>
      <w:r w:rsidRPr="00AB7239">
        <w:t xml:space="preserve"> § 90 lõige </w:t>
      </w:r>
      <w:r w:rsidR="00D0747A" w:rsidRPr="00AB7239">
        <w:t>8 võimaldab.</w:t>
      </w:r>
    </w:p>
    <w:p w14:paraId="20E7E976" w14:textId="77777777" w:rsidR="00D0747A" w:rsidRPr="00AB7239" w:rsidRDefault="00D0747A" w:rsidP="00E41FA9"/>
    <w:p w14:paraId="441A9C4B" w14:textId="4B93235E" w:rsidR="002F31E9" w:rsidRDefault="00D0747A" w:rsidP="00D0747A">
      <w:r w:rsidRPr="00AB7239">
        <w:t xml:space="preserve">Muu otsene või kaudne mõju muudatusel puudub. </w:t>
      </w:r>
    </w:p>
    <w:p w14:paraId="554341BE" w14:textId="77777777" w:rsidR="002F31E9" w:rsidRDefault="002F31E9" w:rsidP="00D0747A"/>
    <w:p w14:paraId="1EB845B2" w14:textId="45CF51D0" w:rsidR="002F31E9" w:rsidRDefault="002F31E9" w:rsidP="00D0747A">
      <w:r>
        <w:t xml:space="preserve">Muudatus on väikese mõjuga, kuna ka praegu </w:t>
      </w:r>
      <w:r w:rsidR="00B60BFE">
        <w:t>antakse tarbijale lepingutingimused edasi mõistetavalt</w:t>
      </w:r>
      <w:ins w:id="1724" w:author="Inge Mehide" w:date="2024-09-27T17:44:00Z">
        <w:r w:rsidR="00CC02B7">
          <w:t>,</w:t>
        </w:r>
      </w:ins>
      <w:del w:id="1725" w:author="Inge Mehide" w:date="2024-09-27T17:44:00Z">
        <w:r w:rsidR="00B60BFE" w:rsidDel="00CC02B7">
          <w:delText xml:space="preserve"> ja</w:delText>
        </w:r>
      </w:del>
      <w:r w:rsidR="00B60BFE">
        <w:t xml:space="preserve"> kokkuvõte lepingu tingimustest võimaldab tarbijal</w:t>
      </w:r>
      <w:del w:id="1726" w:author="Inge Mehide" w:date="2024-09-27T17:44:00Z">
        <w:r w:rsidR="00B60BFE" w:rsidDel="00CC02B7">
          <w:delText>e</w:delText>
        </w:r>
      </w:del>
      <w:r w:rsidR="00B60BFE">
        <w:t xml:space="preserve"> </w:t>
      </w:r>
      <w:ins w:id="1727" w:author="Inge Mehide" w:date="2024-09-27T17:44:00Z">
        <w:r w:rsidR="00CC02B7">
          <w:t xml:space="preserve">aga </w:t>
        </w:r>
      </w:ins>
      <w:r w:rsidR="00B60BFE">
        <w:t>veelgi lihtsamal</w:t>
      </w:r>
      <w:ins w:id="1728" w:author="Inge Mehide" w:date="2024-09-27T17:44:00Z">
        <w:r w:rsidR="00CC02B7">
          <w:t>t</w:t>
        </w:r>
      </w:ins>
      <w:del w:id="1729" w:author="Inge Mehide" w:date="2024-09-27T17:44:00Z">
        <w:r w:rsidR="00B60BFE" w:rsidDel="00CC02B7">
          <w:delText xml:space="preserve"> viisil</w:delText>
        </w:r>
      </w:del>
      <w:r w:rsidR="00B60BFE">
        <w:t xml:space="preserve"> oma lepingust ülevaade</w:t>
      </w:r>
      <w:del w:id="1730" w:author="Inge Mehide" w:date="2024-09-27T17:44:00Z">
        <w:r w:rsidR="00B60BFE" w:rsidDel="00CC02B7">
          <w:delText>t</w:delText>
        </w:r>
      </w:del>
      <w:r w:rsidR="00B60BFE">
        <w:t xml:space="preserve"> saada. Teave </w:t>
      </w:r>
      <w:del w:id="1731" w:author="Inge Mehide" w:date="2024-09-27T17:45:00Z">
        <w:r w:rsidR="00B60BFE" w:rsidDel="00A41577">
          <w:delText xml:space="preserve">tarbija </w:delText>
        </w:r>
      </w:del>
      <w:r w:rsidR="00B60BFE">
        <w:t>alternatiivsete võimaluste kohta võrgu</w:t>
      </w:r>
      <w:ins w:id="1732" w:author="Inge Mehide" w:date="2024-09-27T17:45:00Z">
        <w:r w:rsidR="00CC02B7">
          <w:t>s</w:t>
        </w:r>
      </w:ins>
      <w:r w:rsidR="00B60BFE">
        <w:t xml:space="preserve">t </w:t>
      </w:r>
      <w:proofErr w:type="spellStart"/>
      <w:r w:rsidR="00B60BFE">
        <w:t>lahti</w:t>
      </w:r>
      <w:del w:id="1733" w:author="Inge Mehide" w:date="2024-09-27T17:45:00Z">
        <w:r w:rsidR="00B60BFE" w:rsidDel="00CC02B7">
          <w:delText xml:space="preserve"> </w:delText>
        </w:r>
      </w:del>
      <w:r w:rsidR="00B60BFE">
        <w:t>ühendamise</w:t>
      </w:r>
      <w:proofErr w:type="spellEnd"/>
      <w:ins w:id="1734" w:author="Inge Mehide" w:date="2024-09-27T17:45:00Z">
        <w:r w:rsidR="00A41577">
          <w:t xml:space="preserve"> aseme</w:t>
        </w:r>
      </w:ins>
      <w:r w:rsidR="00B60BFE">
        <w:t>l on samuti väikese mõjuga,</w:t>
      </w:r>
      <w:r w:rsidR="006606FA">
        <w:t xml:space="preserve"> </w:t>
      </w:r>
      <w:ins w:id="1735" w:author="Inge Mehide" w:date="2024-09-27T17:45:00Z">
        <w:r w:rsidR="00A41577">
          <w:t xml:space="preserve">küll </w:t>
        </w:r>
      </w:ins>
      <w:r w:rsidR="006606FA">
        <w:t xml:space="preserve">suureneb </w:t>
      </w:r>
      <w:del w:id="1736" w:author="Inge Mehide" w:date="2024-09-27T17:45:00Z">
        <w:r w:rsidR="006606FA" w:rsidDel="00A41577">
          <w:delText xml:space="preserve">küll </w:delText>
        </w:r>
      </w:del>
      <w:r w:rsidR="006606FA">
        <w:t>ettevõtete halduskoormus</w:t>
      </w:r>
      <w:ins w:id="1737" w:author="Inge Mehide" w:date="2024-09-27T17:46:00Z">
        <w:r w:rsidR="00A41577">
          <w:t>.</w:t>
        </w:r>
      </w:ins>
      <w:del w:id="1738" w:author="Inge Mehide" w:date="2024-09-27T17:46:00Z">
        <w:r w:rsidR="006606FA" w:rsidDel="00A41577">
          <w:delText>,</w:delText>
        </w:r>
      </w:del>
      <w:r w:rsidR="006606FA">
        <w:t xml:space="preserve"> </w:t>
      </w:r>
      <w:del w:id="1739" w:author="Inge Mehide" w:date="2024-09-27T17:46:00Z">
        <w:r w:rsidR="006606FA" w:rsidDel="00A41577">
          <w:delText>kuid</w:delText>
        </w:r>
        <w:r w:rsidR="00B60BFE" w:rsidDel="00A41577">
          <w:delText xml:space="preserve"> </w:delText>
        </w:r>
      </w:del>
      <w:ins w:id="1740" w:author="Inge Mehide" w:date="2024-09-27T17:46:00Z">
        <w:r w:rsidR="00A41577">
          <w:t>K</w:t>
        </w:r>
      </w:ins>
      <w:del w:id="1741" w:author="Inge Mehide" w:date="2024-09-27T17:46:00Z">
        <w:r w:rsidR="00B60BFE" w:rsidDel="00A41577">
          <w:delText>k</w:delText>
        </w:r>
      </w:del>
      <w:r w:rsidR="00B60BFE">
        <w:t xml:space="preserve">una </w:t>
      </w:r>
      <w:r w:rsidR="006606FA">
        <w:t xml:space="preserve">sellise teabe </w:t>
      </w:r>
      <w:ins w:id="1742" w:author="Inge Mehide" w:date="2024-09-27T17:46:00Z">
        <w:r w:rsidR="00A41577">
          <w:t xml:space="preserve">saab võrguettevõtja </w:t>
        </w:r>
      </w:ins>
      <w:r w:rsidR="006606FA">
        <w:t>esita</w:t>
      </w:r>
      <w:ins w:id="1743" w:author="Inge Mehide" w:date="2024-09-27T17:46:00Z">
        <w:r w:rsidR="00A41577">
          <w:t>da</w:t>
        </w:r>
      </w:ins>
      <w:del w:id="1744" w:author="Inge Mehide" w:date="2024-09-27T17:46:00Z">
        <w:r w:rsidR="006606FA" w:rsidDel="00A41577">
          <w:delText>mine saab võrguettevõtja poolt toimuda</w:delText>
        </w:r>
      </w:del>
      <w:r w:rsidR="006606FA">
        <w:t xml:space="preserve"> koos teavitusega võlgnevuse kohta, </w:t>
      </w:r>
      <w:del w:id="1745" w:author="Inge Mehide" w:date="2024-09-27T17:46:00Z">
        <w:r w:rsidR="006606FA" w:rsidDel="00A41577">
          <w:delText xml:space="preserve">siis pigem </w:delText>
        </w:r>
      </w:del>
      <w:r w:rsidR="006606FA">
        <w:t xml:space="preserve">on </w:t>
      </w:r>
      <w:del w:id="1746" w:author="Inge Mehide" w:date="2024-09-30T14:28:00Z">
        <w:r w:rsidR="006606FA" w:rsidDel="008A76EB">
          <w:delText xml:space="preserve">täiendav </w:delText>
        </w:r>
      </w:del>
      <w:ins w:id="1747" w:author="Inge Mehide" w:date="2024-09-30T14:28:00Z">
        <w:r w:rsidR="008A76EB">
          <w:t>li</w:t>
        </w:r>
      </w:ins>
      <w:ins w:id="1748" w:author="Inge Mehide" w:date="2024-09-30T14:29:00Z">
        <w:r w:rsidR="008A76EB">
          <w:t>sanduv</w:t>
        </w:r>
      </w:ins>
      <w:ins w:id="1749" w:author="Inge Mehide" w:date="2024-09-30T14:28:00Z">
        <w:r w:rsidR="008A76EB">
          <w:t xml:space="preserve"> </w:t>
        </w:r>
      </w:ins>
      <w:r w:rsidR="006606FA">
        <w:t xml:space="preserve">koormus </w:t>
      </w:r>
      <w:ins w:id="1750" w:author="Inge Mehide" w:date="2024-09-27T17:46:00Z">
        <w:r w:rsidR="00A41577">
          <w:t xml:space="preserve">pigem </w:t>
        </w:r>
      </w:ins>
      <w:r w:rsidR="006606FA">
        <w:t>vä</w:t>
      </w:r>
      <w:ins w:id="1751" w:author="Inge Mehide" w:date="2024-09-27T17:46:00Z">
        <w:r w:rsidR="00A41577">
          <w:t>ike</w:t>
        </w:r>
      </w:ins>
      <w:del w:id="1752" w:author="Inge Mehide" w:date="2024-09-27T17:46:00Z">
        <w:r w:rsidR="006606FA" w:rsidDel="00A41577">
          <w:delText>hene</w:delText>
        </w:r>
      </w:del>
      <w:r w:rsidR="006606FA">
        <w:t xml:space="preserve">. Kui </w:t>
      </w:r>
      <w:del w:id="1753" w:author="Inge Mehide" w:date="2024-09-30T14:29:00Z">
        <w:r w:rsidR="006606FA" w:rsidDel="008A76EB">
          <w:delText xml:space="preserve">täiendava </w:delText>
        </w:r>
      </w:del>
      <w:ins w:id="1754" w:author="Inge Mehide" w:date="2024-09-30T14:29:00Z">
        <w:r w:rsidR="008A76EB">
          <w:t>lisa</w:t>
        </w:r>
      </w:ins>
      <w:r w:rsidR="006606FA">
        <w:t>teabe jagamine tarbijatele</w:t>
      </w:r>
      <w:del w:id="1755" w:author="Inge Mehide" w:date="2024-09-27T17:47:00Z">
        <w:r w:rsidR="006606FA" w:rsidDel="00A41577">
          <w:delText>,</w:delText>
        </w:r>
      </w:del>
      <w:r w:rsidR="006606FA">
        <w:t xml:space="preserve"> vähendab inimeste arvu, kes </w:t>
      </w:r>
      <w:del w:id="1756" w:author="Inge Mehide" w:date="2024-09-27T17:47:00Z">
        <w:r w:rsidR="006606FA" w:rsidDel="00A41577">
          <w:delText xml:space="preserve">vajavad </w:delText>
        </w:r>
      </w:del>
      <w:ins w:id="1757" w:author="Inge Mehide" w:date="2024-09-27T17:47:00Z">
        <w:r w:rsidR="00A41577">
          <w:t xml:space="preserve">tuleb </w:t>
        </w:r>
      </w:ins>
      <w:r w:rsidR="006606FA">
        <w:t>võrgust lahti ühenda</w:t>
      </w:r>
      <w:ins w:id="1758" w:author="Inge Mehide" w:date="2024-09-27T17:47:00Z">
        <w:r w:rsidR="00A41577">
          <w:t>da</w:t>
        </w:r>
      </w:ins>
      <w:del w:id="1759" w:author="Inge Mehide" w:date="2024-09-27T17:47:00Z">
        <w:r w:rsidR="006606FA" w:rsidDel="00A41577">
          <w:delText>mist</w:delText>
        </w:r>
      </w:del>
      <w:r w:rsidR="006606FA">
        <w:t xml:space="preserve">, siis </w:t>
      </w:r>
      <w:del w:id="1760" w:author="Inge Mehide" w:date="2024-09-27T17:47:00Z">
        <w:r w:rsidR="006606FA" w:rsidDel="00A41577">
          <w:delText xml:space="preserve">kokkuvõttes </w:delText>
        </w:r>
      </w:del>
      <w:r w:rsidR="006606FA">
        <w:t xml:space="preserve">võrguettevõtja kulud ja halduskoormus </w:t>
      </w:r>
      <w:ins w:id="1761" w:author="Inge Mehide" w:date="2024-09-27T17:47:00Z">
        <w:r w:rsidR="00A41577">
          <w:t xml:space="preserve">kokkuvõttes </w:t>
        </w:r>
      </w:ins>
      <w:r w:rsidR="006606FA">
        <w:t xml:space="preserve">pigem vähenevad. Muudatus </w:t>
      </w:r>
      <w:r w:rsidR="00B60BFE">
        <w:t xml:space="preserve">annab </w:t>
      </w:r>
      <w:commentRangeStart w:id="1762"/>
      <w:r w:rsidR="00B60BFE">
        <w:t xml:space="preserve">üksikutele </w:t>
      </w:r>
      <w:commentRangeEnd w:id="1762"/>
      <w:r w:rsidR="00A41577">
        <w:rPr>
          <w:rStyle w:val="Kommentaariviide"/>
          <w:rFonts w:asciiTheme="minorHAnsi" w:hAnsiTheme="minorHAnsi"/>
        </w:rPr>
        <w:commentReference w:id="1762"/>
      </w:r>
      <w:r w:rsidR="00B60BFE">
        <w:t xml:space="preserve">tarbijatele </w:t>
      </w:r>
      <w:del w:id="1763" w:author="Inge Mehide" w:date="2024-09-27T17:48:00Z">
        <w:r w:rsidR="00B60BFE" w:rsidDel="00A41577">
          <w:delText>täiendava</w:delText>
        </w:r>
        <w:r w:rsidR="000A4A59" w:rsidDel="00A41577">
          <w:delText>t</w:delText>
        </w:r>
        <w:r w:rsidR="00B60BFE" w:rsidDel="00A41577">
          <w:delText xml:space="preserve"> teadmist nt</w:delText>
        </w:r>
      </w:del>
      <w:ins w:id="1764" w:author="Inge Mehide" w:date="2024-09-27T17:48:00Z">
        <w:r w:rsidR="00A41577">
          <w:t>lisainfot</w:t>
        </w:r>
      </w:ins>
      <w:r w:rsidR="00B60BFE">
        <w:t xml:space="preserve"> võimaluse</w:t>
      </w:r>
      <w:del w:id="1765" w:author="Inge Mehide" w:date="2024-09-27T17:49:00Z">
        <w:r w:rsidR="00B60BFE" w:rsidDel="00A41577">
          <w:delText>st</w:delText>
        </w:r>
      </w:del>
      <w:ins w:id="1766" w:author="Inge Mehide" w:date="2024-09-27T17:49:00Z">
        <w:r w:rsidR="00A41577">
          <w:t xml:space="preserve"> kohta</w:t>
        </w:r>
      </w:ins>
      <w:r w:rsidR="00B60BFE">
        <w:t xml:space="preserve"> </w:t>
      </w:r>
      <w:ins w:id="1767" w:author="Inge Mehide" w:date="2024-09-27T17:49:00Z">
        <w:r w:rsidR="00A41577">
          <w:t xml:space="preserve">pöörduda toimetulekutoetuse palvega </w:t>
        </w:r>
      </w:ins>
      <w:r w:rsidR="00B60BFE">
        <w:t xml:space="preserve">omavalitsuse poole </w:t>
      </w:r>
      <w:del w:id="1768" w:author="Inge Mehide" w:date="2024-09-27T17:49:00Z">
        <w:r w:rsidR="00B60BFE" w:rsidDel="00A41577">
          <w:delText>pöörduda toimetulekutoetuse palvega</w:delText>
        </w:r>
        <w:r w:rsidR="006606FA" w:rsidDel="00A41577">
          <w:delText xml:space="preserve"> </w:delText>
        </w:r>
      </w:del>
      <w:r w:rsidR="006606FA">
        <w:t xml:space="preserve">ja </w:t>
      </w:r>
      <w:del w:id="1769" w:author="Inge Mehide" w:date="2024-09-27T17:49:00Z">
        <w:r w:rsidR="006606FA" w:rsidDel="00A41577">
          <w:delText xml:space="preserve">seeläbi </w:delText>
        </w:r>
      </w:del>
      <w:r w:rsidR="000A4A59">
        <w:t xml:space="preserve">vältida </w:t>
      </w:r>
      <w:ins w:id="1770" w:author="Inge Mehide" w:date="2024-09-27T17:49:00Z">
        <w:r w:rsidR="00A41577">
          <w:t xml:space="preserve">nii </w:t>
        </w:r>
      </w:ins>
      <w:r w:rsidR="000A4A59">
        <w:t xml:space="preserve">oma tarbimiskoha võrgust </w:t>
      </w:r>
      <w:proofErr w:type="spellStart"/>
      <w:r w:rsidR="000A4A59">
        <w:t>lahtiühendamist</w:t>
      </w:r>
      <w:proofErr w:type="spellEnd"/>
      <w:r w:rsidR="000A4A59">
        <w:t>.</w:t>
      </w:r>
    </w:p>
    <w:p w14:paraId="0D4BE22C" w14:textId="77777777" w:rsidR="00DD7DAA" w:rsidRDefault="00DD7DAA" w:rsidP="00D0747A"/>
    <w:p w14:paraId="15DB9465" w14:textId="06B7E12B" w:rsidR="00DD7DAA" w:rsidRPr="00B55036" w:rsidRDefault="00DD7DAA" w:rsidP="00D0747A">
      <w:pPr>
        <w:rPr>
          <w:b/>
          <w:bCs/>
        </w:rPr>
      </w:pPr>
      <w:r w:rsidRPr="00B55036">
        <w:rPr>
          <w:b/>
          <w:bCs/>
        </w:rPr>
        <w:t xml:space="preserve">6.5. </w:t>
      </w:r>
      <w:r w:rsidR="00641A8A">
        <w:rPr>
          <w:b/>
          <w:bCs/>
        </w:rPr>
        <w:t>Bilansi</w:t>
      </w:r>
      <w:r w:rsidR="00CE4CE9">
        <w:rPr>
          <w:b/>
          <w:bCs/>
        </w:rPr>
        <w:t>perioodi</w:t>
      </w:r>
      <w:r w:rsidR="001C18EE">
        <w:rPr>
          <w:b/>
          <w:bCs/>
        </w:rPr>
        <w:t>l</w:t>
      </w:r>
      <w:r w:rsidR="00CE4CE9">
        <w:rPr>
          <w:b/>
          <w:bCs/>
        </w:rPr>
        <w:t xml:space="preserve"> n</w:t>
      </w:r>
      <w:r w:rsidRPr="00B55036">
        <w:rPr>
          <w:b/>
          <w:bCs/>
        </w:rPr>
        <w:t>etomõõtmise kasutusele võtmine tarbijatele arvete esitamisel</w:t>
      </w:r>
    </w:p>
    <w:p w14:paraId="5D199328" w14:textId="77777777" w:rsidR="00DD7DAA" w:rsidRDefault="00DD7DAA" w:rsidP="00D0747A"/>
    <w:p w14:paraId="485F7DAB" w14:textId="71A6E493" w:rsidR="00A13EEA" w:rsidRPr="00A61994" w:rsidRDefault="00A13EEA" w:rsidP="00A13EEA">
      <w:r w:rsidRPr="00A61994">
        <w:t>Sihtgrupp</w:t>
      </w:r>
      <w:r w:rsidR="00B8772F">
        <w:t xml:space="preserve"> ja põhilised mõjud</w:t>
      </w:r>
      <w:r w:rsidRPr="00A61994">
        <w:t>:</w:t>
      </w:r>
    </w:p>
    <w:p w14:paraId="750826BD" w14:textId="4F986DF9" w:rsidR="00100A0C" w:rsidRDefault="00A13EEA" w:rsidP="00A13EEA">
      <w:r>
        <w:t xml:space="preserve">1. </w:t>
      </w:r>
      <w:r w:rsidR="00EF4C55">
        <w:t>Aktiivne võrguteenuse kasutaja</w:t>
      </w:r>
      <w:r w:rsidR="00EF4C55">
        <w:rPr>
          <w:rStyle w:val="Allmrkuseviide"/>
        </w:rPr>
        <w:footnoteReference w:id="35"/>
      </w:r>
      <w:r>
        <w:t xml:space="preserve"> (</w:t>
      </w:r>
      <w:r w:rsidR="00152358">
        <w:t>2022. aas</w:t>
      </w:r>
      <w:r w:rsidR="00100A0C">
        <w:t>tal 9311 ehk ligi 2% kõigist majapidamistest</w:t>
      </w:r>
      <w:commentRangeStart w:id="1776"/>
      <w:r w:rsidR="00327720">
        <w:rPr>
          <w:rStyle w:val="Allmrkuseviide"/>
        </w:rPr>
        <w:footnoteReference w:id="36"/>
      </w:r>
      <w:commentRangeEnd w:id="1776"/>
      <w:r w:rsidR="00530ACF">
        <w:rPr>
          <w:rStyle w:val="Kommentaariviide"/>
          <w:rFonts w:asciiTheme="minorHAnsi" w:hAnsiTheme="minorHAnsi"/>
        </w:rPr>
        <w:commentReference w:id="1776"/>
      </w:r>
      <w:r w:rsidR="00100A0C">
        <w:t>)</w:t>
      </w:r>
      <w:r w:rsidR="00BA760B">
        <w:t>:</w:t>
      </w:r>
    </w:p>
    <w:p w14:paraId="70DFF4F5" w14:textId="46B24F98" w:rsidR="00BA760B" w:rsidRDefault="00940560" w:rsidP="00B55036">
      <w:pPr>
        <w:pStyle w:val="Loendilik"/>
        <w:numPr>
          <w:ilvl w:val="0"/>
          <w:numId w:val="30"/>
        </w:numPr>
      </w:pPr>
      <w:r>
        <w:t xml:space="preserve">mõju </w:t>
      </w:r>
      <w:del w:id="1778" w:author="Inge Mehide" w:date="2024-09-27T17:51:00Z">
        <w:r w:rsidDel="002D32B6">
          <w:delText xml:space="preserve">on </w:delText>
        </w:r>
      </w:del>
      <w:r>
        <w:t xml:space="preserve">nendele tarbijatele </w:t>
      </w:r>
      <w:ins w:id="1779" w:author="Inge Mehide" w:date="2024-09-27T17:51:00Z">
        <w:r w:rsidR="002D32B6">
          <w:t xml:space="preserve">on </w:t>
        </w:r>
      </w:ins>
      <w:r>
        <w:t xml:space="preserve">positiivne, kuna </w:t>
      </w:r>
      <w:del w:id="1780" w:author="Inge Mehide" w:date="2024-09-27T17:51:00Z">
        <w:r w:rsidDel="002D32B6">
          <w:delText xml:space="preserve">märkimisväärselt vähenevad </w:delText>
        </w:r>
      </w:del>
      <w:r>
        <w:t>nende kulutused elektrienergiale</w:t>
      </w:r>
      <w:ins w:id="1781" w:author="Inge Mehide" w:date="2024-09-27T17:51:00Z">
        <w:r w:rsidR="002D32B6" w:rsidRPr="002D32B6">
          <w:t xml:space="preserve"> </w:t>
        </w:r>
        <w:r w:rsidR="002D32B6">
          <w:t>vähenevad</w:t>
        </w:r>
        <w:r w:rsidR="002D32B6" w:rsidRPr="002D32B6">
          <w:t xml:space="preserve"> </w:t>
        </w:r>
        <w:r w:rsidR="002D32B6">
          <w:t>märkimisväärselt</w:t>
        </w:r>
      </w:ins>
      <w:r w:rsidR="006253FF">
        <w:t>.</w:t>
      </w:r>
    </w:p>
    <w:p w14:paraId="21364986" w14:textId="58FEBCEB" w:rsidR="006253FF" w:rsidRDefault="00D05A74" w:rsidP="00A13EEA">
      <w:r>
        <w:t xml:space="preserve">2. Ettevõtjad, kes </w:t>
      </w:r>
      <w:r w:rsidR="00294F92">
        <w:t xml:space="preserve">lokaalselt taastuvelektrit toodavad ja tarbivad (ligikaudu 10 </w:t>
      </w:r>
      <w:del w:id="1782" w:author="Inge Mehide" w:date="2024-09-27T17:52:00Z">
        <w:r w:rsidR="00294F92" w:rsidDel="002D32B6">
          <w:delText xml:space="preserve">tuhat </w:delText>
        </w:r>
      </w:del>
      <w:ins w:id="1783" w:author="Inge Mehide" w:date="2024-09-27T17:52:00Z">
        <w:r w:rsidR="002D32B6">
          <w:t xml:space="preserve">000 </w:t>
        </w:r>
      </w:ins>
      <w:r w:rsidR="00294F92">
        <w:t>ettevõtet)</w:t>
      </w:r>
      <w:r w:rsidR="006253FF">
        <w:t>:</w:t>
      </w:r>
    </w:p>
    <w:p w14:paraId="5C6EC75D" w14:textId="210E8E7E" w:rsidR="006253FF" w:rsidRPr="00A61994" w:rsidRDefault="006253FF" w:rsidP="00B55036">
      <w:pPr>
        <w:pStyle w:val="Loendilik"/>
        <w:numPr>
          <w:ilvl w:val="0"/>
          <w:numId w:val="30"/>
        </w:numPr>
      </w:pPr>
      <w:r>
        <w:t xml:space="preserve">mõju </w:t>
      </w:r>
      <w:del w:id="1784" w:author="Inge Mehide" w:date="2024-09-27T17:52:00Z">
        <w:r w:rsidDel="002D32B6">
          <w:delText xml:space="preserve">on </w:delText>
        </w:r>
      </w:del>
      <w:r>
        <w:t xml:space="preserve">nendele tarbijatele </w:t>
      </w:r>
      <w:ins w:id="1785" w:author="Inge Mehide" w:date="2024-09-27T17:52:00Z">
        <w:r w:rsidR="002D32B6">
          <w:t xml:space="preserve">on </w:t>
        </w:r>
      </w:ins>
      <w:r>
        <w:t xml:space="preserve">positiivne, kuna </w:t>
      </w:r>
      <w:del w:id="1786" w:author="Inge Mehide" w:date="2024-09-27T17:52:00Z">
        <w:r w:rsidDel="002D32B6">
          <w:delText xml:space="preserve">märkimisväärselt vähenevad </w:delText>
        </w:r>
      </w:del>
      <w:r>
        <w:t>nende kulutused elektrienergiale</w:t>
      </w:r>
      <w:ins w:id="1787" w:author="Inge Mehide" w:date="2024-09-27T17:52:00Z">
        <w:r w:rsidR="002D32B6" w:rsidRPr="002D32B6">
          <w:t xml:space="preserve"> </w:t>
        </w:r>
        <w:r w:rsidR="002D32B6">
          <w:t>vähenevad</w:t>
        </w:r>
        <w:r w:rsidR="002D32B6" w:rsidRPr="002D32B6">
          <w:t xml:space="preserve"> </w:t>
        </w:r>
        <w:r w:rsidR="002D32B6">
          <w:t>märkimisväärselt</w:t>
        </w:r>
      </w:ins>
      <w:r>
        <w:t>.</w:t>
      </w:r>
    </w:p>
    <w:p w14:paraId="15ABD936" w14:textId="77777777" w:rsidR="00A13EEA" w:rsidRDefault="00A13EEA" w:rsidP="00A13EEA"/>
    <w:p w14:paraId="480DDA55" w14:textId="21B25C07" w:rsidR="0060713E" w:rsidRDefault="00641A8A" w:rsidP="00A13EEA">
      <w:r>
        <w:t>Bilansi</w:t>
      </w:r>
      <w:r w:rsidR="00CE4CE9">
        <w:t>perioodi</w:t>
      </w:r>
      <w:r w:rsidR="001C18EE">
        <w:t>l</w:t>
      </w:r>
      <w:r w:rsidR="00CE4CE9">
        <w:t xml:space="preserve"> n</w:t>
      </w:r>
      <w:r w:rsidR="00A13EEA">
        <w:t xml:space="preserve">etomõõtmine vähendab elektrikulusid </w:t>
      </w:r>
      <w:r w:rsidR="00EF4C55">
        <w:t>aktiivsetel võrguteenuse kasutajatel</w:t>
      </w:r>
      <w:r w:rsidR="00A13EEA">
        <w:t xml:space="preserve"> </w:t>
      </w:r>
      <w:r w:rsidR="00B20973">
        <w:t>5</w:t>
      </w:r>
      <w:ins w:id="1788" w:author="Inge Mehide" w:date="2024-09-27T17:52:00Z">
        <w:r w:rsidR="002D32B6">
          <w:t>–</w:t>
        </w:r>
      </w:ins>
      <w:del w:id="1789" w:author="Inge Mehide" w:date="2024-09-27T17:52:00Z">
        <w:r w:rsidR="00C1186E" w:rsidDel="002D32B6">
          <w:delText> </w:delText>
        </w:r>
        <w:r w:rsidR="00A13EEA" w:rsidDel="002D32B6">
          <w:delText xml:space="preserve">kuni </w:delText>
        </w:r>
      </w:del>
      <w:r w:rsidR="00A13EEA">
        <w:t>40%</w:t>
      </w:r>
      <w:r w:rsidR="00100A0C">
        <w:rPr>
          <w:rStyle w:val="Allmrkuseviide"/>
        </w:rPr>
        <w:footnoteReference w:id="37"/>
      </w:r>
      <w:r w:rsidR="00EF4C55">
        <w:t>.</w:t>
      </w:r>
    </w:p>
    <w:p w14:paraId="0F6AE0A8" w14:textId="77777777" w:rsidR="00A13EEA" w:rsidRPr="00AB7239" w:rsidRDefault="00A13EEA" w:rsidP="00A13EEA"/>
    <w:p w14:paraId="6E8D0A41" w14:textId="77777777" w:rsidR="00A13EEA" w:rsidRPr="00AB7239" w:rsidRDefault="00A13EEA" w:rsidP="00A13EEA">
      <w:pPr>
        <w:rPr>
          <w:u w:val="single"/>
        </w:rPr>
      </w:pPr>
      <w:r w:rsidRPr="00AB7239">
        <w:rPr>
          <w:u w:val="single"/>
        </w:rPr>
        <w:t>Sotsiaalne, sealhulgas demograafiline mõju</w:t>
      </w:r>
    </w:p>
    <w:p w14:paraId="33CF49DD" w14:textId="77777777" w:rsidR="00A13EEA" w:rsidRPr="00AB7239" w:rsidRDefault="00A13EEA" w:rsidP="00A13EEA"/>
    <w:p w14:paraId="31F98C72" w14:textId="17CE33DC" w:rsidR="0060713E" w:rsidRDefault="00A13EEA" w:rsidP="002C7662">
      <w:r w:rsidRPr="00AB7239">
        <w:t xml:space="preserve">Eelnõul on </w:t>
      </w:r>
      <w:r>
        <w:t xml:space="preserve">positiivne mõju </w:t>
      </w:r>
      <w:r w:rsidR="00EF4C55">
        <w:t>aktiivsetele võrguteenuse kasutajatele</w:t>
      </w:r>
      <w:r w:rsidR="002C7662">
        <w:t xml:space="preserve"> ja </w:t>
      </w:r>
      <w:r w:rsidR="005337DA">
        <w:t>taastuvelektrit oma</w:t>
      </w:r>
      <w:ins w:id="1790" w:author="Inge Mehide" w:date="2024-09-27T17:54:00Z">
        <w:r w:rsidR="002D32B6">
          <w:t xml:space="preserve"> </w:t>
        </w:r>
      </w:ins>
      <w:r w:rsidR="005337DA">
        <w:t>tarbeks tootvatele ettevõtetele</w:t>
      </w:r>
      <w:r w:rsidR="00EF4C55">
        <w:t xml:space="preserve">, </w:t>
      </w:r>
      <w:del w:id="1791" w:author="Inge Mehide" w:date="2024-09-27T17:53:00Z">
        <w:r w:rsidR="00EF4C55" w:rsidDel="002D32B6">
          <w:delText xml:space="preserve">vähendades </w:delText>
        </w:r>
      </w:del>
      <w:r w:rsidR="00EF4C55">
        <w:t>nende elektrikulu</w:t>
      </w:r>
      <w:del w:id="1792" w:author="Inge Mehide" w:date="2024-09-27T17:54:00Z">
        <w:r w:rsidR="00EF4C55" w:rsidDel="002D32B6">
          <w:delText>sid</w:delText>
        </w:r>
      </w:del>
      <w:ins w:id="1793" w:author="Inge Mehide" w:date="2024-09-27T17:54:00Z">
        <w:r w:rsidR="002D32B6">
          <w:t xml:space="preserve"> väheneb</w:t>
        </w:r>
      </w:ins>
      <w:r w:rsidR="00EF4C55">
        <w:t xml:space="preserve"> kuni 40%.</w:t>
      </w:r>
      <w:r w:rsidR="00DB654E">
        <w:t xml:space="preserve"> </w:t>
      </w:r>
      <w:r w:rsidR="00032B81">
        <w:t xml:space="preserve">Kuna </w:t>
      </w:r>
      <w:r w:rsidR="00820CAA">
        <w:t>eelmainitud tarbijad</w:t>
      </w:r>
      <w:r w:rsidR="00BE3417">
        <w:t xml:space="preserve"> maksavad muudatuse</w:t>
      </w:r>
      <w:del w:id="1794" w:author="Inge Mehide" w:date="2024-09-27T17:53:00Z">
        <w:r w:rsidR="00BE3417" w:rsidDel="002D32B6">
          <w:delText>st</w:delText>
        </w:r>
      </w:del>
      <w:r w:rsidR="00BE3417">
        <w:t xml:space="preserve"> </w:t>
      </w:r>
      <w:del w:id="1795" w:author="Inge Mehide" w:date="2024-09-27T17:53:00Z">
        <w:r w:rsidR="00BE3417" w:rsidDel="002D32B6">
          <w:delText xml:space="preserve">tulenevalt </w:delText>
        </w:r>
      </w:del>
      <w:ins w:id="1796" w:author="Inge Mehide" w:date="2024-09-27T17:53:00Z">
        <w:r w:rsidR="002D32B6">
          <w:t xml:space="preserve">tõttu </w:t>
        </w:r>
      </w:ins>
      <w:r w:rsidR="00BE3417">
        <w:t>vähem edastustasu ja taa</w:t>
      </w:r>
      <w:r w:rsidR="00133110">
        <w:t>st</w:t>
      </w:r>
      <w:r w:rsidR="00BE3417">
        <w:t xml:space="preserve">uvenergia rahastamise tasu, </w:t>
      </w:r>
      <w:del w:id="1797" w:author="Inge Mehide" w:date="2024-09-27T17:54:00Z">
        <w:r w:rsidR="00BE3417" w:rsidDel="002D32B6">
          <w:delText xml:space="preserve">siis </w:delText>
        </w:r>
      </w:del>
      <w:r w:rsidR="00BE3417">
        <w:t>või</w:t>
      </w:r>
      <w:ins w:id="1798" w:author="Inge Mehide" w:date="2024-09-27T17:55:00Z">
        <w:r w:rsidR="002D32B6">
          <w:t>vad</w:t>
        </w:r>
      </w:ins>
      <w:del w:id="1799" w:author="Inge Mehide" w:date="2024-09-27T17:55:00Z">
        <w:r w:rsidR="00BE3417" w:rsidDel="002D32B6">
          <w:delText>b</w:delText>
        </w:r>
      </w:del>
      <w:r w:rsidR="00BE3417">
        <w:t xml:space="preserve"> </w:t>
      </w:r>
      <w:del w:id="1800" w:author="Inge Mehide" w:date="2024-09-27T17:55:00Z">
        <w:r w:rsidR="00BE3417" w:rsidDel="002D32B6">
          <w:delText>selles sõltuvalt</w:delText>
        </w:r>
      </w:del>
      <w:ins w:id="1801" w:author="Inge Mehide" w:date="2024-09-27T17:55:00Z">
        <w:r w:rsidR="002D32B6">
          <w:t>seetõttu</w:t>
        </w:r>
      </w:ins>
      <w:r w:rsidR="00BE3417">
        <w:t xml:space="preserve"> </w:t>
      </w:r>
      <w:del w:id="1802" w:author="Inge Mehide" w:date="2024-09-27T17:55:00Z">
        <w:r w:rsidR="00BE3417" w:rsidDel="002D32B6">
          <w:delText xml:space="preserve">vähesel määral </w:delText>
        </w:r>
      </w:del>
      <w:r w:rsidR="003907B0">
        <w:t>te</w:t>
      </w:r>
      <w:r w:rsidR="00133110">
        <w:t>is</w:t>
      </w:r>
      <w:r w:rsidR="003907B0">
        <w:t xml:space="preserve">te tarbijate jaoks eelmainitud tasud </w:t>
      </w:r>
      <w:ins w:id="1803" w:author="Inge Mehide" w:date="2024-09-27T17:55:00Z">
        <w:r w:rsidR="002D32B6">
          <w:t xml:space="preserve">vähesel määral </w:t>
        </w:r>
      </w:ins>
      <w:r w:rsidR="003907B0">
        <w:t>kasvada</w:t>
      </w:r>
      <w:ins w:id="1804" w:author="Inge Mehide" w:date="2024-09-27T17:55:00Z">
        <w:r w:rsidR="00764A79">
          <w:t>.</w:t>
        </w:r>
      </w:ins>
      <w:del w:id="1805" w:author="Inge Mehide" w:date="2024-09-27T17:55:00Z">
        <w:r w:rsidR="0060713E" w:rsidDel="00764A79">
          <w:delText>,</w:delText>
        </w:r>
      </w:del>
      <w:r w:rsidR="0060713E">
        <w:t xml:space="preserve"> </w:t>
      </w:r>
      <w:del w:id="1806" w:author="Inge Mehide" w:date="2024-09-27T17:55:00Z">
        <w:r w:rsidR="0060713E" w:rsidDel="00764A79">
          <w:delText xml:space="preserve">kuid </w:delText>
        </w:r>
      </w:del>
      <w:ins w:id="1807" w:author="Inge Mehide" w:date="2024-09-27T17:55:00Z">
        <w:r w:rsidR="00764A79">
          <w:t>T</w:t>
        </w:r>
      </w:ins>
      <w:del w:id="1808" w:author="Inge Mehide" w:date="2024-09-27T17:55:00Z">
        <w:r w:rsidR="008B5C53" w:rsidDel="00764A79">
          <w:delText>t</w:delText>
        </w:r>
      </w:del>
      <w:r w:rsidR="008B5C53">
        <w:t>aa</w:t>
      </w:r>
      <w:r w:rsidR="00FC55E4">
        <w:t>st</w:t>
      </w:r>
      <w:r w:rsidR="008B5C53">
        <w:t>uvelektri osakaalu suurenemine elektrisüsteemis jällegi vähendab elektrihinda</w:t>
      </w:r>
      <w:del w:id="1809" w:author="Inge Mehide" w:date="2024-09-27T17:56:00Z">
        <w:r w:rsidR="008B5C53" w:rsidDel="00764A79">
          <w:delText>,</w:delText>
        </w:r>
      </w:del>
      <w:r w:rsidR="008B5C53">
        <w:t xml:space="preserve"> </w:t>
      </w:r>
      <w:r w:rsidR="00AB1C37">
        <w:t>ehk võidavad ka tarbijad, kes ise taastuvelektrit ei tooda.</w:t>
      </w:r>
    </w:p>
    <w:p w14:paraId="76B3118D" w14:textId="4F3505A2" w:rsidR="00A13EEA" w:rsidRPr="00AB7239" w:rsidRDefault="00A13EEA" w:rsidP="00A13EEA"/>
    <w:p w14:paraId="4EB5486E" w14:textId="77777777" w:rsidR="00A13EEA" w:rsidRPr="00AB7239" w:rsidRDefault="00A13EEA" w:rsidP="00A13EEA">
      <w:pPr>
        <w:rPr>
          <w:u w:val="single"/>
        </w:rPr>
      </w:pPr>
      <w:r w:rsidRPr="00AB7239">
        <w:rPr>
          <w:u w:val="single"/>
        </w:rPr>
        <w:t>Mõju majandusele ja ettevõtlusele</w:t>
      </w:r>
    </w:p>
    <w:p w14:paraId="1BA887B1" w14:textId="77777777" w:rsidR="00A13EEA" w:rsidRPr="00AB7239" w:rsidRDefault="00A13EEA" w:rsidP="00A13EEA"/>
    <w:p w14:paraId="53AAA728" w14:textId="4A81B52E" w:rsidR="00EF4C55" w:rsidRDefault="00126A67" w:rsidP="00A13EEA">
      <w:r w:rsidRPr="00126A67">
        <w:t xml:space="preserve">Ettevõtjad ja kodumajapidamised on </w:t>
      </w:r>
      <w:proofErr w:type="spellStart"/>
      <w:r w:rsidRPr="00126A67">
        <w:t>tõenäolise</w:t>
      </w:r>
      <w:ins w:id="1810" w:author="Inge Mehide" w:date="2024-09-27T17:56:00Z">
        <w:r w:rsidR="00764A79">
          <w:t>i</w:t>
        </w:r>
      </w:ins>
      <w:r w:rsidRPr="00126A67">
        <w:t>mad</w:t>
      </w:r>
      <w:proofErr w:type="spellEnd"/>
      <w:r w:rsidRPr="00126A67">
        <w:t xml:space="preserve"> </w:t>
      </w:r>
      <w:del w:id="1811" w:author="Inge Mehide" w:date="2024-09-27T17:56:00Z">
        <w:r w:rsidRPr="00126A67" w:rsidDel="00764A79">
          <w:delText xml:space="preserve">investeerima </w:delText>
        </w:r>
      </w:del>
      <w:r w:rsidRPr="00126A67">
        <w:t>päikesepaneelidesse ja teistesse taastuvenergia tehnoloogiatesse</w:t>
      </w:r>
      <w:ins w:id="1812" w:author="Inge Mehide" w:date="2024-09-27T17:57:00Z">
        <w:r w:rsidR="00764A79">
          <w:t xml:space="preserve"> investeerijad</w:t>
        </w:r>
      </w:ins>
      <w:r w:rsidRPr="00126A67">
        <w:t xml:space="preserve">, mis suurendab nõudlust </w:t>
      </w:r>
      <w:del w:id="1813" w:author="Inge Mehide" w:date="2024-09-27T17:57:00Z">
        <w:r w:rsidRPr="00126A67" w:rsidDel="00764A79">
          <w:delText xml:space="preserve">nende </w:delText>
        </w:r>
      </w:del>
      <w:ins w:id="1814" w:author="Inge Mehide" w:date="2024-09-27T17:57:00Z">
        <w:r w:rsidR="00764A79">
          <w:t>nimetatud</w:t>
        </w:r>
        <w:r w:rsidR="00764A79" w:rsidRPr="00126A67">
          <w:t xml:space="preserve"> </w:t>
        </w:r>
      </w:ins>
      <w:r w:rsidRPr="00126A67">
        <w:t>toodete ja teenuste järele</w:t>
      </w:r>
      <w:r>
        <w:t xml:space="preserve">. </w:t>
      </w:r>
      <w:r w:rsidR="00885FCC">
        <w:t>Samuti vähendab muudatus tarbijate ja ettevõtete energiakulusid</w:t>
      </w:r>
      <w:r w:rsidR="00C10CC3">
        <w:t xml:space="preserve">. Kulude vähendamine </w:t>
      </w:r>
      <w:r w:rsidR="00C10CC3" w:rsidRPr="00C10CC3">
        <w:t xml:space="preserve">suurendab </w:t>
      </w:r>
      <w:r w:rsidR="00C10CC3">
        <w:t>ettevõtete</w:t>
      </w:r>
      <w:r w:rsidR="00C10CC3" w:rsidRPr="00C10CC3">
        <w:t xml:space="preserve"> konkurentsivõimet </w:t>
      </w:r>
      <w:del w:id="1815" w:author="Inge Mehide" w:date="2024-09-27T17:58:00Z">
        <w:r w:rsidR="00C10CC3" w:rsidRPr="00C10CC3" w:rsidDel="00764A79">
          <w:delText xml:space="preserve">ja </w:delText>
        </w:r>
      </w:del>
      <w:ins w:id="1816" w:author="Inge Mehide" w:date="2024-09-27T17:58:00Z">
        <w:r w:rsidR="00764A79">
          <w:t>ning</w:t>
        </w:r>
        <w:r w:rsidR="00764A79" w:rsidRPr="00C10CC3">
          <w:t xml:space="preserve"> </w:t>
        </w:r>
      </w:ins>
      <w:r w:rsidR="00C10CC3" w:rsidRPr="00C10CC3">
        <w:t xml:space="preserve">võib soodustada uute töökohtade loomist </w:t>
      </w:r>
      <w:del w:id="1817" w:author="Inge Mehide" w:date="2024-09-27T17:58:00Z">
        <w:r w:rsidR="00C10CC3" w:rsidRPr="00C10CC3" w:rsidDel="00764A79">
          <w:delText xml:space="preserve">ning </w:delText>
        </w:r>
      </w:del>
      <w:ins w:id="1818" w:author="Inge Mehide" w:date="2024-09-27T17:58:00Z">
        <w:r w:rsidR="00764A79">
          <w:t>ja</w:t>
        </w:r>
        <w:r w:rsidR="00764A79" w:rsidRPr="00C10CC3">
          <w:t xml:space="preserve"> </w:t>
        </w:r>
      </w:ins>
      <w:r w:rsidR="00C10CC3" w:rsidRPr="00C10CC3">
        <w:t>majanduskasvu.</w:t>
      </w:r>
    </w:p>
    <w:p w14:paraId="5705E357" w14:textId="77777777" w:rsidR="00A13EEA" w:rsidRPr="00AB7239" w:rsidRDefault="00A13EEA" w:rsidP="00A13EEA"/>
    <w:p w14:paraId="17EF52F4" w14:textId="77777777" w:rsidR="00A13EEA" w:rsidRPr="00AB7239" w:rsidRDefault="00A13EEA" w:rsidP="00A13EEA">
      <w:pPr>
        <w:rPr>
          <w:u w:val="single"/>
        </w:rPr>
      </w:pPr>
      <w:r w:rsidRPr="00AB7239">
        <w:rPr>
          <w:u w:val="single"/>
        </w:rPr>
        <w:t xml:space="preserve">Mõju elu- ja looduskeskkonnale </w:t>
      </w:r>
    </w:p>
    <w:p w14:paraId="534E2605" w14:textId="77777777" w:rsidR="00A13EEA" w:rsidRPr="00AB7239" w:rsidRDefault="00A13EEA" w:rsidP="00A13EEA"/>
    <w:p w14:paraId="78155D50" w14:textId="7353DB66" w:rsidR="00A13EEA" w:rsidRPr="00AB7239" w:rsidRDefault="00A13EEA" w:rsidP="00A13EEA">
      <w:r w:rsidRPr="00AB7239">
        <w:t>Eelnõu</w:t>
      </w:r>
      <w:r>
        <w:t>l</w:t>
      </w:r>
      <w:r w:rsidRPr="00AB7239">
        <w:t xml:space="preserve"> o</w:t>
      </w:r>
      <w:r>
        <w:t>n</w:t>
      </w:r>
      <w:r w:rsidRPr="00AB7239">
        <w:t xml:space="preserve"> elu- ja looduskeskkonnale positiiv</w:t>
      </w:r>
      <w:r>
        <w:t>ne</w:t>
      </w:r>
      <w:r w:rsidRPr="00AB7239">
        <w:t xml:space="preserve"> mõju. </w:t>
      </w:r>
      <w:r w:rsidR="00EF4C55">
        <w:t xml:space="preserve">Taastuvelektri </w:t>
      </w:r>
      <w:del w:id="1819" w:author="Inge Mehide" w:date="2024-09-27T17:59:00Z">
        <w:r w:rsidR="00EF4C55" w:rsidDel="00764A79">
          <w:delText xml:space="preserve">suurem </w:delText>
        </w:r>
      </w:del>
      <w:r w:rsidR="00EF4C55">
        <w:t>tootmi</w:t>
      </w:r>
      <w:ins w:id="1820" w:author="Inge Mehide" w:date="2024-09-27T17:59:00Z">
        <w:r w:rsidR="00764A79">
          <w:t>s</w:t>
        </w:r>
      </w:ins>
      <w:del w:id="1821" w:author="Inge Mehide" w:date="2024-09-27T17:59:00Z">
        <w:r w:rsidR="00EF4C55" w:rsidDel="00764A79">
          <w:delText>n</w:delText>
        </w:r>
      </w:del>
      <w:r w:rsidR="00EF4C55">
        <w:t>e</w:t>
      </w:r>
      <w:ins w:id="1822" w:author="Inge Mehide" w:date="2024-09-27T17:59:00Z">
        <w:r w:rsidR="00764A79">
          <w:t xml:space="preserve"> suurendamine</w:t>
        </w:r>
      </w:ins>
      <w:r w:rsidRPr="00AB7239">
        <w:t xml:space="preserve"> vähendab CO</w:t>
      </w:r>
      <w:r w:rsidRPr="00AB7239">
        <w:rPr>
          <w:vertAlign w:val="subscript"/>
        </w:rPr>
        <w:t>2</w:t>
      </w:r>
      <w:r>
        <w:t xml:space="preserve"> </w:t>
      </w:r>
      <w:r w:rsidRPr="00AB7239">
        <w:t xml:space="preserve">heidet ehk mõjub </w:t>
      </w:r>
      <w:del w:id="1823" w:author="Inge Mehide" w:date="2024-09-27T18:00:00Z">
        <w:r w:rsidRPr="00AB7239" w:rsidDel="00764A79">
          <w:delText xml:space="preserve">positiivselt </w:delText>
        </w:r>
      </w:del>
      <w:ins w:id="1824" w:author="Inge Mehide" w:date="2024-09-27T18:00:00Z">
        <w:r w:rsidR="00764A79">
          <w:t>soodsalt</w:t>
        </w:r>
        <w:r w:rsidR="00764A79" w:rsidRPr="00AB7239">
          <w:t xml:space="preserve"> </w:t>
        </w:r>
      </w:ins>
      <w:r w:rsidRPr="00AB7239">
        <w:t>välisõhu kvaliteedile</w:t>
      </w:r>
      <w:r w:rsidR="00E607AA">
        <w:t xml:space="preserve"> ja aitab </w:t>
      </w:r>
      <w:del w:id="1825" w:author="Inge Mehide" w:date="2024-09-27T18:00:00Z">
        <w:r w:rsidR="00E607AA" w:rsidDel="00764A79">
          <w:delText xml:space="preserve">kaasa </w:delText>
        </w:r>
      </w:del>
      <w:ins w:id="1826" w:author="Inge Mehide" w:date="2024-09-30T14:33:00Z">
        <w:r w:rsidR="008A76EB">
          <w:t xml:space="preserve">leevendada </w:t>
        </w:r>
      </w:ins>
      <w:r w:rsidR="00E607AA">
        <w:t>kliimamuutus</w:t>
      </w:r>
      <w:ins w:id="1827" w:author="Inge Mehide" w:date="2024-09-30T14:34:00Z">
        <w:r w:rsidR="008A76EB">
          <w:t>i</w:t>
        </w:r>
      </w:ins>
      <w:del w:id="1828" w:author="Inge Mehide" w:date="2024-09-30T14:34:00Z">
        <w:r w:rsidR="00E607AA" w:rsidDel="008A76EB">
          <w:delText>t</w:delText>
        </w:r>
      </w:del>
      <w:del w:id="1829" w:author="Inge Mehide" w:date="2024-09-27T18:00:00Z">
        <w:r w:rsidR="00E607AA" w:rsidDel="00764A79">
          <w:delText>e leevendamisele</w:delText>
        </w:r>
      </w:del>
      <w:r w:rsidR="00E607AA">
        <w:t>.</w:t>
      </w:r>
    </w:p>
    <w:p w14:paraId="0281B8B2" w14:textId="07925FA6" w:rsidR="00A13EEA" w:rsidRPr="00AB7239" w:rsidRDefault="00A13EEA" w:rsidP="00A13EEA">
      <w:r w:rsidRPr="00AB7239">
        <w:t xml:space="preserve"> </w:t>
      </w:r>
    </w:p>
    <w:p w14:paraId="4597252F" w14:textId="77777777" w:rsidR="00A13EEA" w:rsidRPr="00AB7239" w:rsidRDefault="00A13EEA" w:rsidP="00A13EEA">
      <w:pPr>
        <w:rPr>
          <w:u w:val="single"/>
        </w:rPr>
      </w:pPr>
      <w:r w:rsidRPr="00AB7239">
        <w:rPr>
          <w:u w:val="single"/>
        </w:rPr>
        <w:t xml:space="preserve">Mõju riigiasutuste ja kohaliku omavalitsuse korraldusele </w:t>
      </w:r>
    </w:p>
    <w:p w14:paraId="527A4F79" w14:textId="77777777" w:rsidR="00A13EEA" w:rsidRPr="00AB7239" w:rsidRDefault="00A13EEA" w:rsidP="00A13EEA"/>
    <w:p w14:paraId="3947A5CE" w14:textId="77777777" w:rsidR="00A13EEA" w:rsidRPr="00AB7239" w:rsidRDefault="00A13EEA" w:rsidP="00A13EEA">
      <w:r w:rsidRPr="00AB7239">
        <w:t xml:space="preserve">Muudatus ei too kaasa mõjusid riigiasutustele </w:t>
      </w:r>
      <w:r>
        <w:t>eg</w:t>
      </w:r>
      <w:r w:rsidRPr="00AB7239">
        <w:t>a kohalikele omavalitsustele.</w:t>
      </w:r>
    </w:p>
    <w:p w14:paraId="0CB0A94E" w14:textId="77777777" w:rsidR="00A13EEA" w:rsidRPr="00AB7239" w:rsidRDefault="00A13EEA" w:rsidP="00A13EEA">
      <w:r w:rsidRPr="00AB7239">
        <w:t xml:space="preserve"> </w:t>
      </w:r>
    </w:p>
    <w:p w14:paraId="705BC42A" w14:textId="77777777" w:rsidR="00A13EEA" w:rsidRPr="00AB7239" w:rsidRDefault="00A13EEA" w:rsidP="00A13EEA">
      <w:pPr>
        <w:rPr>
          <w:u w:val="single"/>
        </w:rPr>
      </w:pPr>
      <w:r w:rsidRPr="00AB7239">
        <w:rPr>
          <w:u w:val="single"/>
        </w:rPr>
        <w:t>Muu otsene või kaudne mõju</w:t>
      </w:r>
    </w:p>
    <w:p w14:paraId="0B816D42" w14:textId="77777777" w:rsidR="00A13EEA" w:rsidRPr="00AB7239" w:rsidRDefault="00A13EEA" w:rsidP="00A13EEA">
      <w:pPr>
        <w:rPr>
          <w:u w:val="single"/>
        </w:rPr>
      </w:pPr>
    </w:p>
    <w:p w14:paraId="4392FFFA" w14:textId="44F8AECA" w:rsidR="00DD7DAA" w:rsidRPr="00AB7239" w:rsidRDefault="00A13EEA" w:rsidP="00D0747A">
      <w:r w:rsidRPr="00AB7239">
        <w:t>Muudatustel</w:t>
      </w:r>
      <w:r w:rsidR="00EF4C55">
        <w:t xml:space="preserve"> puudub muu otsene või kaudne </w:t>
      </w:r>
      <w:commentRangeStart w:id="1830"/>
      <w:r w:rsidR="00EF4C55">
        <w:t>mõju</w:t>
      </w:r>
      <w:commentRangeEnd w:id="1830"/>
      <w:r w:rsidR="001F20E3">
        <w:rPr>
          <w:rStyle w:val="Kommentaariviide"/>
          <w:rFonts w:asciiTheme="minorHAnsi" w:hAnsiTheme="minorHAnsi"/>
        </w:rPr>
        <w:commentReference w:id="1830"/>
      </w:r>
      <w:r w:rsidR="00EF4C55">
        <w:t>.</w:t>
      </w:r>
    </w:p>
    <w:p w14:paraId="383A720A" w14:textId="77777777" w:rsidR="00A249AF" w:rsidRPr="00AB7239" w:rsidRDefault="00A249AF" w:rsidP="005A18D1"/>
    <w:p w14:paraId="023BD00B" w14:textId="77777777" w:rsidR="00D515AA" w:rsidRPr="00AB7239" w:rsidRDefault="00DD1CBF" w:rsidP="00D66B0A">
      <w:pPr>
        <w:rPr>
          <w:b/>
        </w:rPr>
      </w:pPr>
      <w:r w:rsidRPr="00AB7239">
        <w:rPr>
          <w:b/>
        </w:rPr>
        <w:t>7</w:t>
      </w:r>
      <w:r w:rsidR="00E3117D" w:rsidRPr="00AB7239">
        <w:rPr>
          <w:b/>
        </w:rPr>
        <w:t>. Seaduse rakendamisega seotud riigi ja kohaliku omavalitsuse tegevused, eeldatavad kulud ja tulud</w:t>
      </w:r>
    </w:p>
    <w:p w14:paraId="43B77C67" w14:textId="68E7F653" w:rsidR="000A4A59" w:rsidRPr="00AB7239" w:rsidRDefault="000A4A59" w:rsidP="00D66B0A">
      <w:pPr>
        <w:pStyle w:val="Kehatekst"/>
      </w:pPr>
      <w:r>
        <w:t xml:space="preserve">Eelnõuga pannakse Konkurentsiametile </w:t>
      </w:r>
      <w:commentRangeStart w:id="1831"/>
      <w:del w:id="1832" w:author="Inge Mehide" w:date="2024-09-30T14:35:00Z">
        <w:r w:rsidDel="008A76EB">
          <w:delText xml:space="preserve">täiendavaid </w:delText>
        </w:r>
      </w:del>
      <w:ins w:id="1833" w:author="Inge Mehide" w:date="2024-09-30T14:35:00Z">
        <w:r w:rsidR="008A76EB">
          <w:t>lisa</w:t>
        </w:r>
      </w:ins>
      <w:r>
        <w:t xml:space="preserve">ülesandeid, kuid mitmed muudatused vähendavad Konkurentsiameti </w:t>
      </w:r>
      <w:r w:rsidR="003C4A56">
        <w:t>ülesandeid</w:t>
      </w:r>
      <w:commentRangeEnd w:id="1831"/>
      <w:r w:rsidR="00D07A40">
        <w:rPr>
          <w:rStyle w:val="Kommentaariviide"/>
          <w:rFonts w:asciiTheme="minorHAnsi" w:hAnsiTheme="minorHAnsi" w:cstheme="minorBidi"/>
        </w:rPr>
        <w:commentReference w:id="1831"/>
      </w:r>
      <w:r>
        <w:t xml:space="preserve">, mistõttu ei kaasne muudatustega </w:t>
      </w:r>
      <w:del w:id="1834" w:author="Inge Mehide" w:date="2024-09-30T14:36:00Z">
        <w:r w:rsidDel="00854EB8">
          <w:delText xml:space="preserve">täiendavat </w:delText>
        </w:r>
      </w:del>
      <w:ins w:id="1835" w:author="Inge Mehide" w:date="2024-09-30T14:36:00Z">
        <w:r w:rsidR="00854EB8">
          <w:t>lisa</w:t>
        </w:r>
      </w:ins>
      <w:r>
        <w:t>kulu.</w:t>
      </w:r>
      <w:r w:rsidR="003C4A56">
        <w:t xml:space="preserve"> </w:t>
      </w:r>
      <w:r>
        <w:t>Seega otsesed riigieelarve kulud ja tulud puuduvad.</w:t>
      </w:r>
    </w:p>
    <w:p w14:paraId="2CA106A5" w14:textId="77777777" w:rsidR="00D515AA" w:rsidRPr="00AB7239" w:rsidRDefault="00DD1CBF" w:rsidP="00D66B0A">
      <w:pPr>
        <w:pStyle w:val="Kehatekst"/>
        <w:rPr>
          <w:b/>
        </w:rPr>
      </w:pPr>
      <w:r w:rsidRPr="00AB7239">
        <w:rPr>
          <w:b/>
        </w:rPr>
        <w:t>8</w:t>
      </w:r>
      <w:r w:rsidR="00E3117D" w:rsidRPr="00AB7239">
        <w:rPr>
          <w:b/>
        </w:rPr>
        <w:t>. Rakendusaktid</w:t>
      </w:r>
    </w:p>
    <w:p w14:paraId="3F353E55" w14:textId="6851F3BB" w:rsidR="003C4A56" w:rsidRDefault="003C4A56" w:rsidP="00D66B0A">
      <w:pPr>
        <w:pStyle w:val="Kehatekst"/>
        <w:rPr>
          <w:rFonts w:cstheme="minorBidi"/>
          <w:szCs w:val="22"/>
        </w:rPr>
      </w:pPr>
      <w:r>
        <w:rPr>
          <w:rFonts w:cstheme="minorBidi"/>
          <w:szCs w:val="22"/>
        </w:rPr>
        <w:t>Muudetakse m</w:t>
      </w:r>
      <w:r w:rsidRPr="003C4A56">
        <w:rPr>
          <w:rFonts w:cstheme="minorBidi"/>
          <w:szCs w:val="22"/>
        </w:rPr>
        <w:t>ajandus- ja taristuminis</w:t>
      </w:r>
      <w:r>
        <w:rPr>
          <w:rFonts w:cstheme="minorBidi"/>
          <w:szCs w:val="22"/>
        </w:rPr>
        <w:t>tri määrust nr 10 „</w:t>
      </w:r>
      <w:r w:rsidRPr="003C4A56">
        <w:rPr>
          <w:rFonts w:cstheme="minorBidi"/>
          <w:szCs w:val="22"/>
        </w:rPr>
        <w:t>Elektrituru toimimise võrgueeskiri</w:t>
      </w:r>
      <w:r>
        <w:rPr>
          <w:rFonts w:cstheme="minorBidi"/>
          <w:szCs w:val="22"/>
        </w:rPr>
        <w:t xml:space="preserve">“ ja lisatakse eelnõusse </w:t>
      </w:r>
      <w:del w:id="1836" w:author="Inge Mehide" w:date="2024-09-30T14:38:00Z">
        <w:r w:rsidDel="00854EB8">
          <w:rPr>
            <w:rFonts w:cstheme="minorBidi"/>
            <w:szCs w:val="22"/>
          </w:rPr>
          <w:delText xml:space="preserve">täiendavad </w:delText>
        </w:r>
      </w:del>
      <w:ins w:id="1837" w:author="Inge Mehide" w:date="2024-09-30T14:38:00Z">
        <w:r w:rsidR="00854EB8">
          <w:rPr>
            <w:rFonts w:cstheme="minorBidi"/>
            <w:szCs w:val="22"/>
          </w:rPr>
          <w:t xml:space="preserve">uued </w:t>
        </w:r>
      </w:ins>
      <w:r>
        <w:rPr>
          <w:rFonts w:cstheme="minorBidi"/>
          <w:szCs w:val="22"/>
        </w:rPr>
        <w:t>tarbimiskajas osalemise reeglid.</w:t>
      </w:r>
    </w:p>
    <w:p w14:paraId="6D5A370C" w14:textId="77777777" w:rsidR="00D515AA" w:rsidRPr="00AB7239" w:rsidRDefault="00DD1CBF" w:rsidP="00D66B0A">
      <w:pPr>
        <w:rPr>
          <w:b/>
        </w:rPr>
      </w:pPr>
      <w:r w:rsidRPr="00AB7239">
        <w:rPr>
          <w:b/>
        </w:rPr>
        <w:t>9</w:t>
      </w:r>
      <w:r w:rsidR="00E3117D" w:rsidRPr="00AB7239">
        <w:rPr>
          <w:b/>
        </w:rPr>
        <w:t>. Seaduse jõustumine</w:t>
      </w:r>
    </w:p>
    <w:p w14:paraId="38FEB940" w14:textId="77777777" w:rsidR="00D515AA" w:rsidRPr="00AB7239" w:rsidRDefault="00D515AA" w:rsidP="00D66B0A"/>
    <w:p w14:paraId="77368286" w14:textId="66B7E969" w:rsidR="003C4A56" w:rsidRPr="0066531B" w:rsidRDefault="0066531B" w:rsidP="0065565D">
      <w:pPr>
        <w:rPr>
          <w:rFonts w:cs="Times New Roman"/>
        </w:rPr>
      </w:pPr>
      <w:bookmarkStart w:id="1838" w:name="_Hlk163565354"/>
      <w:bookmarkStart w:id="1839" w:name="_Hlk161144669"/>
      <w:r>
        <w:rPr>
          <w:rFonts w:cs="Times New Roman"/>
        </w:rPr>
        <w:t>S</w:t>
      </w:r>
      <w:r w:rsidRPr="00D56301">
        <w:rPr>
          <w:rFonts w:cs="Times New Roman"/>
        </w:rPr>
        <w:t xml:space="preserve">eaduse § 1 punktid </w:t>
      </w:r>
      <w:r w:rsidR="00C70A5A">
        <w:rPr>
          <w:rFonts w:cs="Times New Roman"/>
        </w:rPr>
        <w:t xml:space="preserve">12, </w:t>
      </w:r>
      <w:r w:rsidRPr="00092683">
        <w:rPr>
          <w:rFonts w:cs="Times New Roman"/>
        </w:rPr>
        <w:t>1</w:t>
      </w:r>
      <w:r w:rsidR="00C70A5A">
        <w:rPr>
          <w:rFonts w:cs="Times New Roman"/>
        </w:rPr>
        <w:t>3</w:t>
      </w:r>
      <w:r w:rsidRPr="00D56301">
        <w:rPr>
          <w:rFonts w:cs="Times New Roman"/>
        </w:rPr>
        <w:t xml:space="preserve">, </w:t>
      </w:r>
      <w:r w:rsidRPr="00092683">
        <w:rPr>
          <w:rFonts w:cs="Times New Roman"/>
        </w:rPr>
        <w:t>2</w:t>
      </w:r>
      <w:r w:rsidR="00074F52">
        <w:rPr>
          <w:rFonts w:cs="Times New Roman"/>
        </w:rPr>
        <w:t>1</w:t>
      </w:r>
      <w:r w:rsidR="00C02811">
        <w:rPr>
          <w:rFonts w:cs="Times New Roman"/>
        </w:rPr>
        <w:t>, 2</w:t>
      </w:r>
      <w:r w:rsidR="00074F52">
        <w:rPr>
          <w:rFonts w:cs="Times New Roman"/>
        </w:rPr>
        <w:t>4</w:t>
      </w:r>
      <w:r w:rsidR="001F4199">
        <w:rPr>
          <w:rFonts w:cs="Times New Roman"/>
        </w:rPr>
        <w:t xml:space="preserve"> ja </w:t>
      </w:r>
      <w:r w:rsidR="00C02811">
        <w:rPr>
          <w:rFonts w:cs="Times New Roman"/>
        </w:rPr>
        <w:t>4</w:t>
      </w:r>
      <w:r w:rsidR="00074F52">
        <w:rPr>
          <w:rFonts w:cs="Times New Roman"/>
        </w:rPr>
        <w:t>2</w:t>
      </w:r>
      <w:r w:rsidRPr="00D56301">
        <w:rPr>
          <w:rFonts w:cs="Times New Roman"/>
        </w:rPr>
        <w:t xml:space="preserve"> jõustuvad 202</w:t>
      </w:r>
      <w:r w:rsidR="002B0178">
        <w:rPr>
          <w:rFonts w:cs="Times New Roman"/>
        </w:rPr>
        <w:t>6</w:t>
      </w:r>
      <w:r w:rsidRPr="00D56301">
        <w:rPr>
          <w:rFonts w:cs="Times New Roman"/>
        </w:rPr>
        <w:t>. aasta 1. jaanuaril</w:t>
      </w:r>
      <w:bookmarkEnd w:id="1838"/>
      <w:r w:rsidR="002B0178">
        <w:rPr>
          <w:rFonts w:cs="Times New Roman"/>
        </w:rPr>
        <w:t xml:space="preserve"> ja punktid 2, </w:t>
      </w:r>
      <w:r w:rsidR="00BB65CC">
        <w:rPr>
          <w:rFonts w:cs="Times New Roman"/>
        </w:rPr>
        <w:t>9</w:t>
      </w:r>
      <w:r w:rsidR="00C70A5A">
        <w:rPr>
          <w:rFonts w:cs="Times New Roman"/>
        </w:rPr>
        <w:t xml:space="preserve"> </w:t>
      </w:r>
      <w:r w:rsidR="00C02811">
        <w:rPr>
          <w:rFonts w:cs="Times New Roman"/>
        </w:rPr>
        <w:t>ja</w:t>
      </w:r>
      <w:r w:rsidR="002B0178">
        <w:rPr>
          <w:rFonts w:cs="Times New Roman"/>
        </w:rPr>
        <w:t xml:space="preserve"> </w:t>
      </w:r>
      <w:r w:rsidR="00C70A5A">
        <w:rPr>
          <w:rFonts w:cs="Times New Roman"/>
        </w:rPr>
        <w:t>2</w:t>
      </w:r>
      <w:r w:rsidR="00074F52">
        <w:rPr>
          <w:rFonts w:cs="Times New Roman"/>
        </w:rPr>
        <w:t>9</w:t>
      </w:r>
      <w:r w:rsidR="002B0178">
        <w:rPr>
          <w:rFonts w:cs="Times New Roman"/>
        </w:rPr>
        <w:t xml:space="preserve"> jõustuvad 2027. aasta 1. jaanuaril. Need punktid jõustuvad hiljem </w:t>
      </w:r>
      <w:del w:id="1840" w:author="Inge Mehide" w:date="2024-09-27T18:06:00Z">
        <w:r w:rsidR="002B0178" w:rsidDel="00C23DAE">
          <w:rPr>
            <w:rFonts w:cs="Times New Roman"/>
          </w:rPr>
          <w:delText xml:space="preserve">tulenevalt </w:delText>
        </w:r>
      </w:del>
      <w:r w:rsidR="002B0178">
        <w:rPr>
          <w:rFonts w:cs="Times New Roman"/>
        </w:rPr>
        <w:t>vajaduse</w:t>
      </w:r>
      <w:del w:id="1841" w:author="Inge Mehide" w:date="2024-09-27T18:06:00Z">
        <w:r w:rsidR="002B0178" w:rsidDel="00C23DAE">
          <w:rPr>
            <w:rFonts w:cs="Times New Roman"/>
          </w:rPr>
          <w:delText>st</w:delText>
        </w:r>
      </w:del>
      <w:ins w:id="1842" w:author="Inge Mehide" w:date="2024-09-27T18:06:00Z">
        <w:r w:rsidR="00C23DAE">
          <w:rPr>
            <w:rFonts w:cs="Times New Roman"/>
          </w:rPr>
          <w:t xml:space="preserve"> tõttu</w:t>
        </w:r>
      </w:ins>
      <w:r w:rsidR="002B0178">
        <w:rPr>
          <w:rFonts w:cs="Times New Roman"/>
        </w:rPr>
        <w:t xml:space="preserve"> anda võrguettevõtjatele pikem aeg vajalikeks ettevalmistusteks.</w:t>
      </w:r>
      <w:bookmarkEnd w:id="1839"/>
      <w:r w:rsidR="005E2014" w:rsidRPr="00AB7239">
        <w:t xml:space="preserve"> </w:t>
      </w:r>
      <w:r w:rsidR="003C4A56">
        <w:t>Ülejäänud s</w:t>
      </w:r>
      <w:r w:rsidR="004910F8" w:rsidRPr="00AB7239">
        <w:t xml:space="preserve">eaduse </w:t>
      </w:r>
      <w:r w:rsidR="00521B42" w:rsidRPr="00AB7239">
        <w:t>jõustumi</w:t>
      </w:r>
      <w:r w:rsidR="00521B42">
        <w:t>sega</w:t>
      </w:r>
      <w:r w:rsidR="00521B42" w:rsidRPr="00AB7239">
        <w:t xml:space="preserve"> </w:t>
      </w:r>
      <w:r w:rsidR="004910F8" w:rsidRPr="00AB7239">
        <w:t xml:space="preserve">on kiire tulenevalt rikkumismenetlusest </w:t>
      </w:r>
      <w:r w:rsidR="004910F8" w:rsidRPr="00AB7239">
        <w:rPr>
          <w:bCs/>
        </w:rPr>
        <w:t>nr (2021)0033</w:t>
      </w:r>
      <w:r w:rsidR="003C4A56">
        <w:rPr>
          <w:bCs/>
        </w:rPr>
        <w:t xml:space="preserve">, mistõttu seadus jõustub </w:t>
      </w:r>
      <w:proofErr w:type="spellStart"/>
      <w:r w:rsidR="003C4A56">
        <w:rPr>
          <w:bCs/>
        </w:rPr>
        <w:t>üldkorras</w:t>
      </w:r>
      <w:proofErr w:type="spellEnd"/>
      <w:r w:rsidR="003C4A56">
        <w:rPr>
          <w:bCs/>
        </w:rPr>
        <w:t>.</w:t>
      </w:r>
    </w:p>
    <w:p w14:paraId="1D1B8BD2" w14:textId="77777777" w:rsidR="00D515AA" w:rsidRPr="00AB7239" w:rsidRDefault="00D515AA" w:rsidP="00D66B0A"/>
    <w:p w14:paraId="44CFCAAF" w14:textId="5A06F1FE" w:rsidR="00D515AA" w:rsidRPr="00AB7239" w:rsidRDefault="00E3117D" w:rsidP="00D66B0A">
      <w:pPr>
        <w:rPr>
          <w:b/>
        </w:rPr>
      </w:pPr>
      <w:r w:rsidRPr="00AB7239">
        <w:rPr>
          <w:b/>
        </w:rPr>
        <w:t>1</w:t>
      </w:r>
      <w:r w:rsidR="00CE38FF">
        <w:rPr>
          <w:b/>
        </w:rPr>
        <w:t>0</w:t>
      </w:r>
      <w:r w:rsidRPr="00AB7239">
        <w:rPr>
          <w:b/>
        </w:rPr>
        <w:t>. Seaduseelnõu kooskõlastamine, huvirühmade kaasamine ja avalik konsultatsioon</w:t>
      </w:r>
    </w:p>
    <w:p w14:paraId="729F7BC8" w14:textId="77777777" w:rsidR="00D515AA" w:rsidRPr="00AB7239" w:rsidRDefault="00D515AA" w:rsidP="00D66B0A">
      <w:pPr>
        <w:pStyle w:val="Vaikimisi"/>
        <w:jc w:val="both"/>
        <w:rPr>
          <w:rFonts w:hAnsi="Times New Roman"/>
        </w:rPr>
      </w:pPr>
    </w:p>
    <w:p w14:paraId="12439B63" w14:textId="48A79092" w:rsidR="00216C76" w:rsidRDefault="00E3117D" w:rsidP="00D66B0A">
      <w:pPr>
        <w:pStyle w:val="Vaikimisi"/>
        <w:jc w:val="both"/>
        <w:rPr>
          <w:rFonts w:hAnsi="Times New Roman"/>
        </w:rPr>
      </w:pPr>
      <w:r w:rsidRPr="00AB7239">
        <w:rPr>
          <w:rFonts w:hAnsi="Times New Roman"/>
        </w:rPr>
        <w:t>Eelnõu esitat</w:t>
      </w:r>
      <w:r w:rsidR="001F4199">
        <w:rPr>
          <w:rFonts w:hAnsi="Times New Roman"/>
        </w:rPr>
        <w:t>i</w:t>
      </w:r>
      <w:r w:rsidRPr="00AB7239">
        <w:rPr>
          <w:rFonts w:hAnsi="Times New Roman"/>
        </w:rPr>
        <w:t xml:space="preserve"> kooskõlastamiseks eelnõude infosüsteemi (EIS) kaudu</w:t>
      </w:r>
      <w:r w:rsidR="00DD1CBF" w:rsidRPr="00AB7239">
        <w:rPr>
          <w:rFonts w:hAnsi="Times New Roman"/>
        </w:rPr>
        <w:t xml:space="preserve"> </w:t>
      </w:r>
      <w:r w:rsidR="002B0178">
        <w:rPr>
          <w:rFonts w:hAnsi="Times New Roman"/>
        </w:rPr>
        <w:t>Justiitsministeeriumile ja Rahandusministee</w:t>
      </w:r>
      <w:r w:rsidR="008E70BA">
        <w:rPr>
          <w:rFonts w:hAnsi="Times New Roman"/>
        </w:rPr>
        <w:t>ri</w:t>
      </w:r>
      <w:r w:rsidR="002B0178">
        <w:rPr>
          <w:rFonts w:hAnsi="Times New Roman"/>
        </w:rPr>
        <w:t>umile</w:t>
      </w:r>
      <w:r w:rsidRPr="00AB7239">
        <w:rPr>
          <w:rFonts w:hAnsi="Times New Roman"/>
        </w:rPr>
        <w:t xml:space="preserve"> ning </w:t>
      </w:r>
      <w:r w:rsidR="000E56BF" w:rsidRPr="00AB7239">
        <w:rPr>
          <w:rFonts w:hAnsi="Times New Roman"/>
        </w:rPr>
        <w:t>arvamuse avaldamiseks</w:t>
      </w:r>
      <w:r w:rsidR="00DD1CBF" w:rsidRPr="00AB7239">
        <w:rPr>
          <w:rFonts w:hAnsi="Times New Roman"/>
        </w:rPr>
        <w:t xml:space="preserve"> Konkurentsiametile ja turuosalistele</w:t>
      </w:r>
      <w:r w:rsidRPr="00AB7239">
        <w:rPr>
          <w:rFonts w:hAnsi="Times New Roman"/>
        </w:rPr>
        <w:t>.</w:t>
      </w:r>
      <w:r w:rsidR="001F4199">
        <w:rPr>
          <w:rFonts w:hAnsi="Times New Roman"/>
        </w:rPr>
        <w:t xml:space="preserve"> Laekunud ettepanekud on kajastatud m</w:t>
      </w:r>
      <w:r w:rsidR="001F4199" w:rsidRPr="001F4199">
        <w:rPr>
          <w:rFonts w:hAnsi="Times New Roman"/>
        </w:rPr>
        <w:t>ärkustega arvestamise tabel</w:t>
      </w:r>
      <w:r w:rsidR="001F4199">
        <w:rPr>
          <w:rFonts w:hAnsi="Times New Roman"/>
        </w:rPr>
        <w:t>is (lisa</w:t>
      </w:r>
      <w:r w:rsidR="00B859B7">
        <w:rPr>
          <w:rFonts w:hAnsi="Times New Roman"/>
        </w:rPr>
        <w:t xml:space="preserve"> 2</w:t>
      </w:r>
      <w:r w:rsidR="001F4199">
        <w:rPr>
          <w:rFonts w:hAnsi="Times New Roman"/>
        </w:rPr>
        <w:t>).</w:t>
      </w:r>
      <w:r w:rsidR="00C00222">
        <w:rPr>
          <w:rFonts w:hAnsi="Times New Roman"/>
        </w:rPr>
        <w:t xml:space="preserve"> Kokku laekusid ettepanekud </w:t>
      </w:r>
      <w:r w:rsidR="00907639">
        <w:rPr>
          <w:rFonts w:hAnsi="Times New Roman"/>
        </w:rPr>
        <w:t>20</w:t>
      </w:r>
      <w:del w:id="1843" w:author="Inge Mehide" w:date="2024-09-27T18:07:00Z">
        <w:r w:rsidR="00907639" w:rsidDel="00C23DAE">
          <w:rPr>
            <w:rFonts w:hAnsi="Times New Roman"/>
          </w:rPr>
          <w:delText>-lt</w:delText>
        </w:r>
      </w:del>
      <w:r w:rsidR="00907639">
        <w:rPr>
          <w:rFonts w:hAnsi="Times New Roman"/>
        </w:rPr>
        <w:t xml:space="preserve"> osapoolelt.</w:t>
      </w:r>
      <w:r w:rsidR="00216C76">
        <w:rPr>
          <w:rFonts w:hAnsi="Times New Roman"/>
        </w:rPr>
        <w:t xml:space="preserve"> Justiitsministeerium kooskõlastas eelnõu märkustega. Rahandusministeerium jättis eelnõu kooskõlastamat</w:t>
      </w:r>
      <w:r w:rsidR="00BB6E8C">
        <w:rPr>
          <w:rFonts w:hAnsi="Times New Roman"/>
        </w:rPr>
        <w:t>a</w:t>
      </w:r>
      <w:r w:rsidR="00216C76">
        <w:rPr>
          <w:rFonts w:hAnsi="Times New Roman"/>
        </w:rPr>
        <w:t xml:space="preserve"> osas, mis oli seotud a</w:t>
      </w:r>
      <w:r w:rsidR="00216C76" w:rsidRPr="00216C76">
        <w:rPr>
          <w:rFonts w:hAnsi="Times New Roman"/>
        </w:rPr>
        <w:t>lkoholi-, tubaka-, kütuse- ja elektriaktsiisi seadus</w:t>
      </w:r>
      <w:r w:rsidR="00216C76">
        <w:rPr>
          <w:rFonts w:hAnsi="Times New Roman"/>
        </w:rPr>
        <w:t>e (ATKEAS) muutmisega. Kliimaministeerium eemaldas Rahandusministeeriumi ettepanekul ATKEAS-</w:t>
      </w:r>
      <w:del w:id="1844" w:author="Inge Mehide" w:date="2024-09-27T18:08:00Z">
        <w:r w:rsidR="00216C76" w:rsidDel="00C23DAE">
          <w:rPr>
            <w:rFonts w:hAnsi="Times New Roman"/>
          </w:rPr>
          <w:delText xml:space="preserve">e </w:delText>
        </w:r>
      </w:del>
      <w:ins w:id="1845" w:author="Inge Mehide" w:date="2024-09-27T18:08:00Z">
        <w:r w:rsidR="00C23DAE">
          <w:rPr>
            <w:rFonts w:hAnsi="Times New Roman"/>
          </w:rPr>
          <w:t xml:space="preserve">i </w:t>
        </w:r>
      </w:ins>
      <w:r w:rsidR="00216C76">
        <w:rPr>
          <w:rFonts w:hAnsi="Times New Roman"/>
        </w:rPr>
        <w:t>muudatused.</w:t>
      </w:r>
    </w:p>
    <w:p w14:paraId="78991EF5" w14:textId="77777777" w:rsidR="00F01BB4" w:rsidRDefault="00F01BB4" w:rsidP="00D66B0A">
      <w:pPr>
        <w:pStyle w:val="Vaikimisi"/>
        <w:jc w:val="both"/>
        <w:rPr>
          <w:rFonts w:hAnsi="Times New Roman"/>
        </w:rPr>
      </w:pPr>
    </w:p>
    <w:p w14:paraId="757149C7" w14:textId="5A4A1F04" w:rsidR="00216C76" w:rsidRDefault="00216C76" w:rsidP="00D66B0A">
      <w:pPr>
        <w:pStyle w:val="Vaikimisi"/>
        <w:jc w:val="both"/>
        <w:rPr>
          <w:rFonts w:hAnsi="Times New Roman"/>
        </w:rPr>
      </w:pPr>
      <w:r>
        <w:rPr>
          <w:rFonts w:hAnsi="Times New Roman"/>
        </w:rPr>
        <w:t xml:space="preserve">Turuosaliste </w:t>
      </w:r>
      <w:del w:id="1846" w:author="Inge Mehide" w:date="2024-09-27T18:09:00Z">
        <w:r w:rsidDel="00C23DAE">
          <w:rPr>
            <w:rFonts w:hAnsi="Times New Roman"/>
          </w:rPr>
          <w:delText xml:space="preserve">sisendiga </w:delText>
        </w:r>
      </w:del>
      <w:ins w:id="1847" w:author="Inge Mehide" w:date="2024-09-27T18:09:00Z">
        <w:r w:rsidR="00C23DAE">
          <w:rPr>
            <w:rFonts w:hAnsi="Times New Roman"/>
          </w:rPr>
          <w:t xml:space="preserve">soovitustega </w:t>
        </w:r>
      </w:ins>
      <w:r>
        <w:rPr>
          <w:rFonts w:hAnsi="Times New Roman"/>
        </w:rPr>
        <w:t>on paljudel juhtudel arvestatud ja eelnõud ning seletu</w:t>
      </w:r>
      <w:r w:rsidR="00BB6E8C">
        <w:rPr>
          <w:rFonts w:hAnsi="Times New Roman"/>
        </w:rPr>
        <w:t>s</w:t>
      </w:r>
      <w:r>
        <w:rPr>
          <w:rFonts w:hAnsi="Times New Roman"/>
        </w:rPr>
        <w:t>ki</w:t>
      </w:r>
      <w:r w:rsidR="00BB6E8C">
        <w:rPr>
          <w:rFonts w:hAnsi="Times New Roman"/>
        </w:rPr>
        <w:t>r</w:t>
      </w:r>
      <w:r>
        <w:rPr>
          <w:rFonts w:hAnsi="Times New Roman"/>
        </w:rPr>
        <w:t xml:space="preserve">ja täpsemaks kirjutatud. Arvesse on võetud võimalikult </w:t>
      </w:r>
      <w:del w:id="1848" w:author="Inge Mehide" w:date="2024-09-27T18:10:00Z">
        <w:r w:rsidDel="00C23DAE">
          <w:rPr>
            <w:rFonts w:hAnsi="Times New Roman"/>
          </w:rPr>
          <w:delText>suurel määral</w:delText>
        </w:r>
      </w:del>
      <w:ins w:id="1849" w:author="Inge Mehide" w:date="2024-09-27T18:10:00Z">
        <w:r w:rsidR="00C23DAE">
          <w:rPr>
            <w:rFonts w:hAnsi="Times New Roman"/>
          </w:rPr>
          <w:t>palju</w:t>
        </w:r>
      </w:ins>
      <w:r>
        <w:rPr>
          <w:rFonts w:hAnsi="Times New Roman"/>
        </w:rPr>
        <w:t xml:space="preserve"> ettepanekuid, mis on seotud arvete ja lepingutega, seejuures arvestades direktiivi nõudeid. </w:t>
      </w:r>
      <w:del w:id="1850" w:author="Inge Mehide" w:date="2024-09-27T18:10:00Z">
        <w:r w:rsidDel="00C23DAE">
          <w:rPr>
            <w:rFonts w:hAnsi="Times New Roman"/>
          </w:rPr>
          <w:delText xml:space="preserve">Olulisel määral toetasid </w:delText>
        </w:r>
      </w:del>
      <w:ins w:id="1851" w:author="Inge Mehide" w:date="2024-09-27T18:10:00Z">
        <w:r w:rsidR="00C23DAE">
          <w:rPr>
            <w:rFonts w:hAnsi="Times New Roman"/>
          </w:rPr>
          <w:t>T</w:t>
        </w:r>
      </w:ins>
      <w:del w:id="1852" w:author="Inge Mehide" w:date="2024-09-27T18:10:00Z">
        <w:r w:rsidDel="00C23DAE">
          <w:rPr>
            <w:rFonts w:hAnsi="Times New Roman"/>
          </w:rPr>
          <w:delText>t</w:delText>
        </w:r>
      </w:del>
      <w:r>
        <w:rPr>
          <w:rFonts w:hAnsi="Times New Roman"/>
        </w:rPr>
        <w:t xml:space="preserve">uruosalised </w:t>
      </w:r>
      <w:ins w:id="1853" w:author="Inge Mehide" w:date="2024-09-27T18:10:00Z">
        <w:r w:rsidR="00C23DAE">
          <w:rPr>
            <w:rFonts w:hAnsi="Times New Roman"/>
          </w:rPr>
          <w:t xml:space="preserve">toetasid olulisel määral </w:t>
        </w:r>
      </w:ins>
      <w:r>
        <w:rPr>
          <w:rFonts w:hAnsi="Times New Roman"/>
        </w:rPr>
        <w:t>tarbimiskajas osalemise nõuete detailsema</w:t>
      </w:r>
      <w:ins w:id="1854" w:author="Inge Mehide" w:date="2024-09-27T18:11:00Z">
        <w:r w:rsidR="00C23DAE">
          <w:rPr>
            <w:rFonts w:hAnsi="Times New Roman"/>
          </w:rPr>
          <w:t>t</w:t>
        </w:r>
      </w:ins>
      <w:r>
        <w:rPr>
          <w:rFonts w:hAnsi="Times New Roman"/>
        </w:rPr>
        <w:t xml:space="preserve"> esitamis</w:t>
      </w:r>
      <w:ins w:id="1855" w:author="Inge Mehide" w:date="2024-09-27T18:11:00Z">
        <w:r w:rsidR="00C23DAE">
          <w:rPr>
            <w:rFonts w:hAnsi="Times New Roman"/>
          </w:rPr>
          <w:t>t</w:t>
        </w:r>
      </w:ins>
      <w:del w:id="1856" w:author="Inge Mehide" w:date="2024-09-27T18:11:00Z">
        <w:r w:rsidDel="00C23DAE">
          <w:rPr>
            <w:rFonts w:hAnsi="Times New Roman"/>
          </w:rPr>
          <w:delText>e</w:delText>
        </w:r>
      </w:del>
      <w:r>
        <w:rPr>
          <w:rFonts w:hAnsi="Times New Roman"/>
        </w:rPr>
        <w:t xml:space="preserve"> määruses ja tingimuste koostamise ülesande suunamis</w:t>
      </w:r>
      <w:ins w:id="1857" w:author="Inge Mehide" w:date="2024-09-27T18:11:00Z">
        <w:r w:rsidR="00C23DAE">
          <w:rPr>
            <w:rFonts w:hAnsi="Times New Roman"/>
          </w:rPr>
          <w:t>t</w:t>
        </w:r>
      </w:ins>
      <w:del w:id="1858" w:author="Inge Mehide" w:date="2024-09-27T18:11:00Z">
        <w:r w:rsidDel="00C23DAE">
          <w:rPr>
            <w:rFonts w:hAnsi="Times New Roman"/>
          </w:rPr>
          <w:delText>e</w:delText>
        </w:r>
      </w:del>
      <w:r>
        <w:rPr>
          <w:rFonts w:hAnsi="Times New Roman"/>
        </w:rPr>
        <w:t xml:space="preserve"> süsteemihaldurile, </w:t>
      </w:r>
      <w:ins w:id="1859" w:author="Inge Mehide" w:date="2024-09-27T18:11:00Z">
        <w:r w:rsidR="00C23DAE">
          <w:rPr>
            <w:rFonts w:hAnsi="Times New Roman"/>
          </w:rPr>
          <w:t xml:space="preserve">seda toetas </w:t>
        </w:r>
      </w:ins>
      <w:r>
        <w:rPr>
          <w:rFonts w:hAnsi="Times New Roman"/>
        </w:rPr>
        <w:t>ka süsteemihaldur Elering</w:t>
      </w:r>
      <w:del w:id="1860" w:author="Inge Mehide" w:date="2024-09-27T18:11:00Z">
        <w:r w:rsidDel="00C23DAE">
          <w:rPr>
            <w:rFonts w:hAnsi="Times New Roman"/>
          </w:rPr>
          <w:delText xml:space="preserve"> toetas seda</w:delText>
        </w:r>
      </w:del>
      <w:r>
        <w:rPr>
          <w:rFonts w:hAnsi="Times New Roman"/>
        </w:rPr>
        <w:t xml:space="preserve">. Vastuolulisemad seisukohad esitati seoses salvestuse </w:t>
      </w:r>
      <w:proofErr w:type="spellStart"/>
      <w:r>
        <w:rPr>
          <w:rFonts w:hAnsi="Times New Roman"/>
        </w:rPr>
        <w:t>tope</w:t>
      </w:r>
      <w:ins w:id="1861" w:author="Inge Mehide" w:date="2024-09-27T18:11:00Z">
        <w:r w:rsidR="00C23DAE">
          <w:rPr>
            <w:rFonts w:hAnsi="Times New Roman"/>
          </w:rPr>
          <w:t>l</w:t>
        </w:r>
      </w:ins>
      <w:r>
        <w:rPr>
          <w:rFonts w:hAnsi="Times New Roman"/>
        </w:rPr>
        <w:t>tmaksustamise</w:t>
      </w:r>
      <w:proofErr w:type="spellEnd"/>
      <w:r>
        <w:rPr>
          <w:rFonts w:hAnsi="Times New Roman"/>
        </w:rPr>
        <w:t xml:space="preserve"> kaotamisega, </w:t>
      </w:r>
      <w:proofErr w:type="spellStart"/>
      <w:r>
        <w:rPr>
          <w:rFonts w:hAnsi="Times New Roman"/>
        </w:rPr>
        <w:t>misjuhul</w:t>
      </w:r>
      <w:proofErr w:type="spellEnd"/>
      <w:r>
        <w:rPr>
          <w:rFonts w:hAnsi="Times New Roman"/>
        </w:rPr>
        <w:t xml:space="preserve"> olid vastandlikud just </w:t>
      </w:r>
      <w:del w:id="1862" w:author="Inge Mehide" w:date="2024-09-27T18:12:00Z">
        <w:r w:rsidDel="00C23DAE">
          <w:rPr>
            <w:rFonts w:hAnsi="Times New Roman"/>
          </w:rPr>
          <w:delText xml:space="preserve">nimelt </w:delText>
        </w:r>
      </w:del>
      <w:r>
        <w:rPr>
          <w:rFonts w:hAnsi="Times New Roman"/>
        </w:rPr>
        <w:t>võrguettevõtjate ja muude turuosaliste seisukohad. Võrguettevõtjad pidasi</w:t>
      </w:r>
      <w:r w:rsidR="00BB6E8C">
        <w:rPr>
          <w:rFonts w:hAnsi="Times New Roman"/>
        </w:rPr>
        <w:t>d</w:t>
      </w:r>
      <w:r>
        <w:rPr>
          <w:rFonts w:hAnsi="Times New Roman"/>
        </w:rPr>
        <w:t xml:space="preserve"> tehniliselt keeruliseks salvestuse </w:t>
      </w:r>
      <w:proofErr w:type="spellStart"/>
      <w:r>
        <w:rPr>
          <w:rFonts w:hAnsi="Times New Roman"/>
        </w:rPr>
        <w:t>topeltmaksustamise</w:t>
      </w:r>
      <w:proofErr w:type="spellEnd"/>
      <w:r>
        <w:rPr>
          <w:rFonts w:hAnsi="Times New Roman"/>
        </w:rPr>
        <w:t xml:space="preserve"> vabastuse rakendamist, millele Kliimaministee</w:t>
      </w:r>
      <w:r w:rsidR="00CF7F55">
        <w:rPr>
          <w:rFonts w:hAnsi="Times New Roman"/>
        </w:rPr>
        <w:t>ri</w:t>
      </w:r>
      <w:r>
        <w:rPr>
          <w:rFonts w:hAnsi="Times New Roman"/>
        </w:rPr>
        <w:t>um tuli vastu muud</w:t>
      </w:r>
      <w:r w:rsidR="00CF7F55">
        <w:rPr>
          <w:rFonts w:hAnsi="Times New Roman"/>
        </w:rPr>
        <w:t>at</w:t>
      </w:r>
      <w:r>
        <w:rPr>
          <w:rFonts w:hAnsi="Times New Roman"/>
        </w:rPr>
        <w:t>use jõustumise aja pikendamise</w:t>
      </w:r>
      <w:r w:rsidR="00CF7F55">
        <w:rPr>
          <w:rFonts w:hAnsi="Times New Roman"/>
        </w:rPr>
        <w:t>ga</w:t>
      </w:r>
      <w:r>
        <w:rPr>
          <w:rFonts w:hAnsi="Times New Roman"/>
        </w:rPr>
        <w:t xml:space="preserve"> aasta võrra ehk salvestusega seotud sätted on plaanitud jõustuma 1. jaanuaril 2026. </w:t>
      </w:r>
      <w:r w:rsidR="00CF7F55">
        <w:rPr>
          <w:rFonts w:hAnsi="Times New Roman"/>
        </w:rPr>
        <w:t>Teised turuosalised seevastu pidasi</w:t>
      </w:r>
      <w:r w:rsidR="00BB6E8C">
        <w:rPr>
          <w:rFonts w:hAnsi="Times New Roman"/>
        </w:rPr>
        <w:t>d</w:t>
      </w:r>
      <w:r w:rsidR="00CF7F55">
        <w:rPr>
          <w:rFonts w:hAnsi="Times New Roman"/>
        </w:rPr>
        <w:t xml:space="preserve"> vajalikuks </w:t>
      </w:r>
      <w:ins w:id="1863" w:author="Inge Mehide" w:date="2024-09-27T18:13:00Z">
        <w:r w:rsidR="00C23DAE">
          <w:rPr>
            <w:rFonts w:hAnsi="Times New Roman"/>
          </w:rPr>
          <w:t xml:space="preserve">jõustada </w:t>
        </w:r>
      </w:ins>
      <w:r w:rsidR="00CF7F55">
        <w:rPr>
          <w:rFonts w:hAnsi="Times New Roman"/>
        </w:rPr>
        <w:t xml:space="preserve">muudatused </w:t>
      </w:r>
      <w:del w:id="1864" w:author="Inge Mehide" w:date="2024-09-27T18:13:00Z">
        <w:r w:rsidR="00CF7F55" w:rsidDel="00C23DAE">
          <w:rPr>
            <w:rFonts w:hAnsi="Times New Roman"/>
          </w:rPr>
          <w:delText xml:space="preserve">jõustada </w:delText>
        </w:r>
      </w:del>
      <w:r w:rsidR="00CF7F55">
        <w:rPr>
          <w:rFonts w:hAnsi="Times New Roman"/>
        </w:rPr>
        <w:t>võimalikult kiiresti ja võimalikult ulatuslikult. Kliimaministee</w:t>
      </w:r>
      <w:del w:id="1865" w:author="Inge Mehide" w:date="2024-09-27T18:13:00Z">
        <w:r w:rsidR="00CF7F55" w:rsidDel="00C23DAE">
          <w:rPr>
            <w:rFonts w:hAnsi="Times New Roman"/>
          </w:rPr>
          <w:delText>i</w:delText>
        </w:r>
      </w:del>
      <w:r w:rsidR="00CF7F55">
        <w:rPr>
          <w:rFonts w:hAnsi="Times New Roman"/>
        </w:rPr>
        <w:t>r</w:t>
      </w:r>
      <w:ins w:id="1866" w:author="Inge Mehide" w:date="2024-09-27T18:13:00Z">
        <w:r w:rsidR="00C23DAE">
          <w:rPr>
            <w:rFonts w:hAnsi="Times New Roman"/>
          </w:rPr>
          <w:t>i</w:t>
        </w:r>
      </w:ins>
      <w:r w:rsidR="00CF7F55">
        <w:rPr>
          <w:rFonts w:hAnsi="Times New Roman"/>
        </w:rPr>
        <w:t xml:space="preserve">um tuli turuosalistele vastu sellega, et laiendas kooskõlastusel olnud eelnõuga võrreldes </w:t>
      </w:r>
      <w:proofErr w:type="spellStart"/>
      <w:r w:rsidR="00CF7F55">
        <w:rPr>
          <w:rFonts w:hAnsi="Times New Roman"/>
        </w:rPr>
        <w:t>top</w:t>
      </w:r>
      <w:ins w:id="1867" w:author="Inge Mehide" w:date="2024-09-27T18:13:00Z">
        <w:r w:rsidR="00C23DAE">
          <w:rPr>
            <w:rFonts w:hAnsi="Times New Roman"/>
          </w:rPr>
          <w:t>e</w:t>
        </w:r>
      </w:ins>
      <w:r w:rsidR="00CF7F55">
        <w:rPr>
          <w:rFonts w:hAnsi="Times New Roman"/>
        </w:rPr>
        <w:t>ltmaksustamise</w:t>
      </w:r>
      <w:proofErr w:type="spellEnd"/>
      <w:r w:rsidR="00CF7F55">
        <w:rPr>
          <w:rFonts w:hAnsi="Times New Roman"/>
        </w:rPr>
        <w:t xml:space="preserve"> vabastus</w:t>
      </w:r>
      <w:r w:rsidR="00BB6E8C">
        <w:rPr>
          <w:rFonts w:hAnsi="Times New Roman"/>
        </w:rPr>
        <w:t>e</w:t>
      </w:r>
      <w:r w:rsidR="00CF7F55">
        <w:rPr>
          <w:rFonts w:hAnsi="Times New Roman"/>
        </w:rPr>
        <w:t xml:space="preserve"> ka skeemidele, kus mõõtepunkti taga </w:t>
      </w:r>
      <w:ins w:id="1868" w:author="Inge Mehide" w:date="2024-09-27T18:14:00Z">
        <w:r w:rsidR="00C23DAE">
          <w:rPr>
            <w:rFonts w:hAnsi="Times New Roman"/>
          </w:rPr>
          <w:t xml:space="preserve">asub </w:t>
        </w:r>
      </w:ins>
      <w:r w:rsidR="00CF7F55">
        <w:rPr>
          <w:rFonts w:hAnsi="Times New Roman"/>
        </w:rPr>
        <w:t>koos salvest</w:t>
      </w:r>
      <w:ins w:id="1869" w:author="Inge Mehide" w:date="2024-09-27T18:14:00Z">
        <w:r w:rsidR="00C23DAE">
          <w:rPr>
            <w:rFonts w:hAnsi="Times New Roman"/>
          </w:rPr>
          <w:t>i</w:t>
        </w:r>
      </w:ins>
      <w:del w:id="1870" w:author="Inge Mehide" w:date="2024-09-27T18:15:00Z">
        <w:r w:rsidR="00CF7F55" w:rsidDel="00C23DAE">
          <w:rPr>
            <w:rFonts w:hAnsi="Times New Roman"/>
          </w:rPr>
          <w:delText>use</w:delText>
        </w:r>
      </w:del>
      <w:r w:rsidR="00CF7F55">
        <w:rPr>
          <w:rFonts w:hAnsi="Times New Roman"/>
        </w:rPr>
        <w:t>ga</w:t>
      </w:r>
      <w:del w:id="1871" w:author="Inge Mehide" w:date="2024-09-27T18:14:00Z">
        <w:r w:rsidR="00CF7F55" w:rsidDel="00C23DAE">
          <w:rPr>
            <w:rFonts w:hAnsi="Times New Roman"/>
          </w:rPr>
          <w:delText xml:space="preserve"> asub</w:delText>
        </w:r>
      </w:del>
      <w:r w:rsidR="00CF7F55">
        <w:rPr>
          <w:rFonts w:hAnsi="Times New Roman"/>
        </w:rPr>
        <w:t xml:space="preserve"> tootmine või tarbimine.</w:t>
      </w:r>
    </w:p>
    <w:p w14:paraId="0998E5FC" w14:textId="77777777" w:rsidR="001F4199" w:rsidRDefault="001F4199" w:rsidP="00D66B0A">
      <w:pPr>
        <w:pStyle w:val="Vaikimisi"/>
        <w:jc w:val="both"/>
        <w:rPr>
          <w:rFonts w:hAnsi="Times New Roman"/>
        </w:rPr>
      </w:pPr>
    </w:p>
    <w:p w14:paraId="7FA4FC63" w14:textId="77777777" w:rsidR="001F4199" w:rsidRPr="00AB7239" w:rsidRDefault="001F4199" w:rsidP="00D66B0A">
      <w:pPr>
        <w:pStyle w:val="Vaikimisi"/>
        <w:jc w:val="both"/>
        <w:rPr>
          <w:rFonts w:hAnsi="Times New Roman"/>
        </w:rPr>
      </w:pPr>
    </w:p>
    <w:p w14:paraId="582E27E1" w14:textId="77777777" w:rsidR="00D515AA" w:rsidRPr="00AB7239" w:rsidRDefault="00D515AA" w:rsidP="00D66B0A">
      <w:pPr>
        <w:pStyle w:val="Standard"/>
        <w:pBdr>
          <w:bottom w:val="single" w:sz="12" w:space="1" w:color="auto"/>
        </w:pBdr>
        <w:spacing w:line="200" w:lineRule="atLeast"/>
        <w:jc w:val="both"/>
      </w:pPr>
    </w:p>
    <w:p w14:paraId="7DBCD7D9" w14:textId="77777777" w:rsidR="00BD1493" w:rsidRPr="00AB7239" w:rsidRDefault="00BD1493" w:rsidP="00D66B0A">
      <w:pPr>
        <w:pStyle w:val="Standard"/>
        <w:spacing w:line="200" w:lineRule="atLeast"/>
        <w:jc w:val="both"/>
      </w:pPr>
      <w:r w:rsidRPr="00AB7239">
        <w:t>Algatab Vabariigi Valitsus</w:t>
      </w:r>
    </w:p>
    <w:p w14:paraId="50B19C5D" w14:textId="1287523F" w:rsidR="00BD1493" w:rsidRDefault="00BD1493" w:rsidP="00D66B0A">
      <w:pPr>
        <w:pStyle w:val="Standard"/>
        <w:spacing w:line="200" w:lineRule="atLeast"/>
        <w:jc w:val="both"/>
      </w:pPr>
      <w:r w:rsidRPr="00AB7239">
        <w:t>Tallinn “…” … 202</w:t>
      </w:r>
      <w:r w:rsidR="00F003B0" w:rsidRPr="00AB7239">
        <w:t>4</w:t>
      </w:r>
    </w:p>
    <w:p w14:paraId="0FD158AF" w14:textId="77777777" w:rsidR="001F4199" w:rsidRDefault="001F4199" w:rsidP="00D66B0A">
      <w:pPr>
        <w:pStyle w:val="Standard"/>
        <w:spacing w:line="200" w:lineRule="atLeast"/>
        <w:jc w:val="both"/>
      </w:pPr>
    </w:p>
    <w:p w14:paraId="7A9C6D8E" w14:textId="77777777" w:rsidR="001F4199" w:rsidRDefault="001F4199" w:rsidP="00D66B0A">
      <w:pPr>
        <w:pStyle w:val="Standard"/>
        <w:spacing w:line="200" w:lineRule="atLeast"/>
        <w:jc w:val="both"/>
      </w:pPr>
    </w:p>
    <w:p w14:paraId="5A25E263" w14:textId="63C0458F" w:rsidR="00B859B7" w:rsidRDefault="00B859B7" w:rsidP="00D66B0A">
      <w:pPr>
        <w:pStyle w:val="Standard"/>
        <w:spacing w:line="200" w:lineRule="atLeast"/>
        <w:jc w:val="both"/>
      </w:pPr>
      <w:r w:rsidRPr="00B859B7">
        <w:t>Lisa 1. Vastavustabel</w:t>
      </w:r>
    </w:p>
    <w:p w14:paraId="772A606E" w14:textId="4D7643CC" w:rsidR="001F4199" w:rsidRDefault="001F4199" w:rsidP="00D66B0A">
      <w:pPr>
        <w:pStyle w:val="Standard"/>
        <w:spacing w:line="200" w:lineRule="atLeast"/>
        <w:jc w:val="both"/>
      </w:pPr>
      <w:r>
        <w:t>Lisa</w:t>
      </w:r>
      <w:r w:rsidR="00B859B7">
        <w:t xml:space="preserve"> 2</w:t>
      </w:r>
      <w:r>
        <w:t xml:space="preserve">. </w:t>
      </w:r>
      <w:r w:rsidRPr="001F4199">
        <w:t>Märkustega arvestamise tabel</w:t>
      </w:r>
    </w:p>
    <w:p w14:paraId="24064EAB" w14:textId="76B06D81" w:rsidR="00A15F6D" w:rsidRPr="00AB7239" w:rsidRDefault="00A15F6D" w:rsidP="00D66B0A">
      <w:pPr>
        <w:pStyle w:val="Standard"/>
        <w:spacing w:line="200" w:lineRule="atLeast"/>
        <w:jc w:val="both"/>
      </w:pPr>
      <w:r>
        <w:t>Lisa 3. Määruse kavand</w:t>
      </w:r>
    </w:p>
    <w:sectPr w:rsidR="00A15F6D" w:rsidRPr="00AB7239">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Inge Mehide" w:date="2024-09-20T11:05:00Z" w:initials="IM">
    <w:p w14:paraId="48D24D52" w14:textId="77777777" w:rsidR="00D95C51" w:rsidRDefault="00962585" w:rsidP="00D95C51">
      <w:pPr>
        <w:pStyle w:val="Kommentaaritekst"/>
      </w:pPr>
      <w:r>
        <w:rPr>
          <w:rStyle w:val="Kommentaariviide"/>
        </w:rPr>
        <w:annotationRef/>
      </w:r>
      <w:r w:rsidR="00D95C51">
        <w:t>Ei ole arusaadav</w:t>
      </w:r>
    </w:p>
  </w:comment>
  <w:comment w:id="112" w:author="Inge Mehide" w:date="2024-09-30T09:08:00Z" w:initials="IM">
    <w:p w14:paraId="79B3A249" w14:textId="77777777" w:rsidR="008A3500" w:rsidRDefault="008A3500" w:rsidP="008A3500">
      <w:pPr>
        <w:pStyle w:val="Kommentaaritekst"/>
      </w:pPr>
      <w:r>
        <w:rPr>
          <w:rStyle w:val="Kommentaariviide"/>
        </w:rPr>
        <w:annotationRef/>
      </w:r>
      <w:r>
        <w:t>Terminit "elektrituru tasemed" kuskil mujal ei kasutata ja sisult ei ole sõna "tase" siin õige. Siin-seal on kasutatud terminit "turumehhanismid", ka Euroopa Liidu Teatajas kasutatakse nende kohta sõna "mehhanism" (</w:t>
      </w:r>
      <w:hyperlink r:id="rId1" w:history="1">
        <w:r w:rsidRPr="005B1264">
          <w:rPr>
            <w:rStyle w:val="Hperlink"/>
          </w:rPr>
          <w:t>https://eur-lex.europa.eu/legal-content/ET/TXT/HTML/?uri=CELEX:32015R1222&amp;from=EN</w:t>
        </w:r>
      </w:hyperlink>
      <w:r>
        <w:t>)</w:t>
      </w:r>
    </w:p>
  </w:comment>
  <w:comment w:id="124" w:author="Inge Mehide" w:date="2024-09-25T16:48:00Z" w:initials="IM">
    <w:p w14:paraId="0544E5A3" w14:textId="507823A3" w:rsidR="0096646E" w:rsidRDefault="0096646E" w:rsidP="0096646E">
      <w:pPr>
        <w:pStyle w:val="Kommentaaritekst"/>
      </w:pPr>
      <w:r>
        <w:rPr>
          <w:rStyle w:val="Kommentaariviide"/>
        </w:rPr>
        <w:annotationRef/>
      </w:r>
      <w:r>
        <w:t>Elekter ise on energia (elektrienergia), mitte energiakandja, seega ei saa siin mõnest muust rääkida</w:t>
      </w:r>
    </w:p>
  </w:comment>
  <w:comment w:id="128" w:author="Inge Mehide" w:date="2024-09-30T09:17:00Z" w:initials="IM">
    <w:p w14:paraId="1BBA7C4F" w14:textId="77777777" w:rsidR="00F02D6E" w:rsidRDefault="006E1AB7" w:rsidP="00F02D6E">
      <w:pPr>
        <w:pStyle w:val="Kommentaaritekst"/>
      </w:pPr>
      <w:r>
        <w:rPr>
          <w:rStyle w:val="Kommentaariviide"/>
        </w:rPr>
        <w:annotationRef/>
      </w:r>
      <w:r w:rsidR="00F02D6E">
        <w:t xml:space="preserve">Siin on õige käände valimisel oluline teada, kas bilanss tagatakse täielikult või püütakse seda tagada. Kui tagatakse täielikult, peaks olema "bilanss" nimetavas käändes </w:t>
      </w:r>
    </w:p>
  </w:comment>
  <w:comment w:id="135" w:author="Inge Mehide" w:date="2024-09-30T09:20:00Z" w:initials="IM">
    <w:p w14:paraId="107AB527" w14:textId="5642FD08" w:rsidR="001670F5" w:rsidRDefault="006E1AB7" w:rsidP="001670F5">
      <w:pPr>
        <w:pStyle w:val="Kommentaaritekst"/>
      </w:pPr>
      <w:r>
        <w:rPr>
          <w:rStyle w:val="Kommentaariviide"/>
        </w:rPr>
        <w:annotationRef/>
      </w:r>
      <w:r w:rsidR="001670F5">
        <w:t xml:space="preserve">Seadmed ise ilmselt pakkumisi ei tee, parem kasutada umbisikulist vormi </w:t>
      </w:r>
    </w:p>
  </w:comment>
  <w:comment w:id="140" w:author="Inge Mehide" w:date="2024-09-30T10:10:00Z" w:initials="IM">
    <w:p w14:paraId="7D17AE75" w14:textId="6269D859" w:rsidR="001670F5" w:rsidRDefault="001670F5" w:rsidP="001670F5">
      <w:pPr>
        <w:pStyle w:val="Kommentaaritekst"/>
      </w:pPr>
      <w:r>
        <w:rPr>
          <w:rStyle w:val="Kommentaariviide"/>
        </w:rPr>
        <w:annotationRef/>
      </w:r>
      <w:r>
        <w:t>Kas saab olla ka kütust kasutav taastuv energiaallikas?</w:t>
      </w:r>
    </w:p>
  </w:comment>
  <w:comment w:id="152" w:author="Inge Mehide" w:date="2024-09-30T13:47:00Z" w:initials="IM">
    <w:p w14:paraId="1B08644C" w14:textId="77777777" w:rsidR="00607D7F" w:rsidRDefault="00607D7F" w:rsidP="00607D7F">
      <w:pPr>
        <w:pStyle w:val="Kommentaaritekst"/>
      </w:pPr>
      <w:r>
        <w:rPr>
          <w:rStyle w:val="Kommentaariviide"/>
        </w:rPr>
        <w:annotationRef/>
      </w:r>
      <w:r>
        <w:t>Termin IATE järgi</w:t>
      </w:r>
    </w:p>
  </w:comment>
  <w:comment w:id="202" w:author="Inge Mehide" w:date="2024-09-30T10:51:00Z" w:initials="IM">
    <w:p w14:paraId="39D335BD" w14:textId="43DCA2A0" w:rsidR="00177D2E" w:rsidRDefault="00177D2E" w:rsidP="00177D2E">
      <w:pPr>
        <w:pStyle w:val="Kommentaaritekst"/>
      </w:pPr>
      <w:r>
        <w:rPr>
          <w:rStyle w:val="Kommentaariviide"/>
        </w:rPr>
        <w:annotationRef/>
      </w:r>
      <w:r>
        <w:t>Mis on kõik elektriturud? Kas on mõeldud, et elektrituru kõikide mehhanismide kaudu?</w:t>
      </w:r>
    </w:p>
  </w:comment>
  <w:comment w:id="225" w:author="Inge Mehide" w:date="2024-09-26T10:57:00Z" w:initials="IM">
    <w:p w14:paraId="451BF093" w14:textId="77777777" w:rsidR="00F94869" w:rsidRDefault="00B43FC8" w:rsidP="00F94869">
      <w:pPr>
        <w:pStyle w:val="Kommentaaritekst"/>
      </w:pPr>
      <w:r>
        <w:rPr>
          <w:rStyle w:val="Kommentaariviide"/>
        </w:rPr>
        <w:annotationRef/>
      </w:r>
      <w:r w:rsidR="00F94869">
        <w:t>Siin on kas sõna vahelt puudu või on need üleliigsed</w:t>
      </w:r>
    </w:p>
  </w:comment>
  <w:comment w:id="230" w:author="Inge Mehide" w:date="2024-09-26T11:00:00Z" w:initials="IM">
    <w:p w14:paraId="0A1ECFE5" w14:textId="3A7CA904" w:rsidR="004A3BB3" w:rsidRDefault="004A3BB3" w:rsidP="004A3BB3">
      <w:pPr>
        <w:pStyle w:val="Kommentaaritekst"/>
      </w:pPr>
      <w:r>
        <w:rPr>
          <w:rStyle w:val="Kommentaariviide"/>
        </w:rPr>
        <w:annotationRef/>
      </w:r>
      <w:r>
        <w:t>Miinusmärk on sama mis mõttekriips</w:t>
      </w:r>
    </w:p>
  </w:comment>
  <w:comment w:id="250" w:author="Inge Mehide" w:date="2024-09-26T11:08:00Z" w:initials="IM">
    <w:p w14:paraId="3364E148" w14:textId="77777777" w:rsidR="004A3BB3" w:rsidRDefault="004A3BB3" w:rsidP="004A3BB3">
      <w:pPr>
        <w:pStyle w:val="Kommentaaritekst"/>
      </w:pPr>
      <w:r>
        <w:rPr>
          <w:rStyle w:val="Kommentaariviide"/>
        </w:rPr>
        <w:annotationRef/>
      </w:r>
      <w:r>
        <w:t>Ainult ühe punkti väljatoomine loetelus pole põhjendatud</w:t>
      </w:r>
    </w:p>
  </w:comment>
  <w:comment w:id="260" w:author="Inge Mehide" w:date="2024-09-26T11:22:00Z" w:initials="IM">
    <w:p w14:paraId="6CD3415C" w14:textId="77777777" w:rsidR="00257AA6" w:rsidRDefault="00257AA6" w:rsidP="00257AA6">
      <w:pPr>
        <w:pStyle w:val="Kommentaaritekst"/>
      </w:pPr>
      <w:r>
        <w:rPr>
          <w:rStyle w:val="Kommentaariviide"/>
        </w:rPr>
        <w:annotationRef/>
      </w:r>
      <w:r>
        <w:t>Sisu põhjal pole punktideks eraldamine siin ja järgnevalt põhjendatud</w:t>
      </w:r>
    </w:p>
  </w:comment>
  <w:comment w:id="337" w:author="Inge Mehide" w:date="2024-09-26T11:34:00Z" w:initials="IM">
    <w:p w14:paraId="0CE144E8" w14:textId="77777777" w:rsidR="0076615F" w:rsidRDefault="0076615F" w:rsidP="0076615F">
      <w:pPr>
        <w:pStyle w:val="Kommentaaritekst"/>
      </w:pPr>
      <w:r>
        <w:rPr>
          <w:rStyle w:val="Kommentaariviide"/>
        </w:rPr>
        <w:annotationRef/>
      </w:r>
      <w:r>
        <w:t>Palun kontrollida, kas sai õige arv</w:t>
      </w:r>
    </w:p>
  </w:comment>
  <w:comment w:id="381" w:author="Inge Mehide" w:date="2024-09-30T11:09:00Z" w:initials="IM">
    <w:p w14:paraId="0D27047E" w14:textId="77777777" w:rsidR="00D047AF" w:rsidRDefault="00D047AF" w:rsidP="00D047AF">
      <w:pPr>
        <w:pStyle w:val="Kommentaaritekst"/>
      </w:pPr>
      <w:r>
        <w:rPr>
          <w:rStyle w:val="Kommentaariviide"/>
        </w:rPr>
        <w:annotationRef/>
      </w:r>
      <w:r>
        <w:t xml:space="preserve">Kas mõeldakse "kõikidel turgudel" või "kõigi turumehhanismide kaudu"? </w:t>
      </w:r>
    </w:p>
  </w:comment>
  <w:comment w:id="391" w:author="Inge Mehide" w:date="2024-09-30T11:10:00Z" w:initials="IM">
    <w:p w14:paraId="49F5B5A0" w14:textId="77777777" w:rsidR="00D047AF" w:rsidRDefault="00D047AF" w:rsidP="00D047AF">
      <w:pPr>
        <w:pStyle w:val="Kommentaaritekst"/>
      </w:pPr>
      <w:r>
        <w:rPr>
          <w:rStyle w:val="Kommentaariviide"/>
        </w:rPr>
        <w:annotationRef/>
      </w:r>
      <w:r>
        <w:t>Vt eelmist kommentaari</w:t>
      </w:r>
    </w:p>
  </w:comment>
  <w:comment w:id="522" w:author="Inge Mehide" w:date="2024-09-26T13:14:00Z" w:initials="IM">
    <w:p w14:paraId="0DD7D3B8" w14:textId="7F375240" w:rsidR="004A18AC" w:rsidRDefault="004A18AC" w:rsidP="004A18AC">
      <w:pPr>
        <w:pStyle w:val="Kommentaaritekst"/>
      </w:pPr>
      <w:r>
        <w:rPr>
          <w:rStyle w:val="Kommentaariviide"/>
        </w:rPr>
        <w:annotationRef/>
      </w:r>
      <w:r>
        <w:t>Kordab eelnevat mõtet, tuleks ümber sõnastada, kui süsteemihalduri tehniliste tingimuste mainimine on oluline</w:t>
      </w:r>
    </w:p>
  </w:comment>
  <w:comment w:id="572" w:author="Birgit Hermann" w:date="2024-09-19T09:52:00Z" w:initials="BH">
    <w:p w14:paraId="1FD59397" w14:textId="554D1438" w:rsidR="000D6247" w:rsidRDefault="000D6247" w:rsidP="000D6247">
      <w:pPr>
        <w:pStyle w:val="Kommentaaritekst"/>
      </w:pPr>
      <w:r>
        <w:rPr>
          <w:rStyle w:val="Kommentaariviide"/>
        </w:rPr>
        <w:annotationRef/>
      </w:r>
      <w:r>
        <w:t>Palume täpsustada, kuidas kujuneb võrgutasu siis, kui tootmine ületab tarbimist.</w:t>
      </w:r>
    </w:p>
  </w:comment>
  <w:comment w:id="676" w:author="Inge Mehide" w:date="2024-09-26T15:02:00Z" w:initials="IM">
    <w:p w14:paraId="2996851F" w14:textId="77777777" w:rsidR="003521F8" w:rsidRDefault="003521F8" w:rsidP="003521F8">
      <w:pPr>
        <w:pStyle w:val="Kommentaaritekst"/>
      </w:pPr>
      <w:r>
        <w:rPr>
          <w:rStyle w:val="Kommentaariviide"/>
        </w:rPr>
        <w:annotationRef/>
      </w:r>
      <w:r>
        <w:t>Kehtib?</w:t>
      </w:r>
    </w:p>
  </w:comment>
  <w:comment w:id="690" w:author="Inge Mehide" w:date="2024-09-26T15:11:00Z" w:initials="IM">
    <w:p w14:paraId="0637046B" w14:textId="77777777" w:rsidR="00270CE2" w:rsidRDefault="00B40193" w:rsidP="00270CE2">
      <w:pPr>
        <w:pStyle w:val="Kommentaaritekst"/>
      </w:pPr>
      <w:r>
        <w:rPr>
          <w:rStyle w:val="Kommentaariviide"/>
        </w:rPr>
        <w:annotationRef/>
      </w:r>
      <w:r w:rsidR="00270CE2">
        <w:t>Muudatus ütleb: Konkurentsiamet konsulteerib käesoleva paragrahvi lõike 12 kohaselt koostatud arengukava üle vaadates kõikide võrguühenduse kasutajatega /---/</w:t>
      </w:r>
    </w:p>
  </w:comment>
  <w:comment w:id="723" w:author="Birgit Hermann" w:date="2024-09-19T12:27:00Z" w:initials="BH">
    <w:p w14:paraId="01565A84" w14:textId="520A4374" w:rsidR="007976AC" w:rsidRDefault="007976AC" w:rsidP="007976AC">
      <w:pPr>
        <w:pStyle w:val="Kommentaaritekst"/>
      </w:pPr>
      <w:r>
        <w:rPr>
          <w:rStyle w:val="Kommentaariviide"/>
        </w:rPr>
        <w:annotationRef/>
      </w:r>
      <w:r>
        <w:t xml:space="preserve">Palume lisada, kuidas kehtiva regulatsiooni järgi on mõõtepunkti rajamine korraldatud? Kas see on võrguettevõtjatele uus kohustus? </w:t>
      </w:r>
    </w:p>
  </w:comment>
  <w:comment w:id="724" w:author="Birgit Hermann" w:date="2024-09-19T10:04:00Z" w:initials="BH">
    <w:p w14:paraId="785B3791" w14:textId="1ED5B492" w:rsidR="00080A9A" w:rsidRDefault="00080A9A" w:rsidP="00080A9A">
      <w:pPr>
        <w:pStyle w:val="Kommentaaritekst"/>
      </w:pPr>
      <w:r>
        <w:rPr>
          <w:rStyle w:val="Kommentaariviide"/>
        </w:rPr>
        <w:annotationRef/>
      </w:r>
      <w:r>
        <w:t>Mida tähendab tehniliselt keerukam mõõteseade?</w:t>
      </w:r>
    </w:p>
  </w:comment>
  <w:comment w:id="725" w:author="Inge Mehide" w:date="2024-09-26T15:58:00Z" w:initials="IM">
    <w:p w14:paraId="2F80D9B7" w14:textId="77777777" w:rsidR="00C5534B" w:rsidRDefault="00F368DE" w:rsidP="00C5534B">
      <w:pPr>
        <w:pStyle w:val="Kommentaaritekst"/>
      </w:pPr>
      <w:r>
        <w:rPr>
          <w:rStyle w:val="Kommentaariviide"/>
        </w:rPr>
        <w:annotationRef/>
      </w:r>
      <w:r w:rsidR="00C5534B">
        <w:t>Lauses juba on "turuosalise soovil"</w:t>
      </w:r>
    </w:p>
  </w:comment>
  <w:comment w:id="784" w:author="Inge Mehide" w:date="2024-09-26T16:19:00Z" w:initials="IM">
    <w:p w14:paraId="20168711" w14:textId="350DF623" w:rsidR="003B5954" w:rsidRDefault="003B5954" w:rsidP="003B5954">
      <w:pPr>
        <w:pStyle w:val="Kommentaaritekst"/>
      </w:pPr>
      <w:r>
        <w:rPr>
          <w:rStyle w:val="Kommentaariviide"/>
        </w:rPr>
        <w:annotationRef/>
      </w:r>
      <w:r>
        <w:t>Tekst pildil vahetada ja seejärel siit kustutada</w:t>
      </w:r>
    </w:p>
  </w:comment>
  <w:comment w:id="982" w:author="Birgit Hermann" w:date="2024-09-19T10:36:00Z" w:initials="BH">
    <w:p w14:paraId="04D986FA" w14:textId="1F7B42A5" w:rsidR="00D56438" w:rsidRDefault="001D709A" w:rsidP="00D56438">
      <w:pPr>
        <w:pStyle w:val="Kommentaaritekst"/>
      </w:pPr>
      <w:r>
        <w:rPr>
          <w:rStyle w:val="Kommentaariviide"/>
        </w:rPr>
        <w:annotationRef/>
      </w:r>
      <w:r w:rsidR="00D56438">
        <w:t>Kui prognoositakse sagenevaid kohtuvaidlusi, siis tuleks hinnata ka mõju kohtute koormusele.</w:t>
      </w:r>
    </w:p>
  </w:comment>
  <w:comment w:id="1078" w:author="Birgit Hermann" w:date="2024-09-19T10:41:00Z" w:initials="BH">
    <w:p w14:paraId="68E15543" w14:textId="1921A320" w:rsidR="001D709A" w:rsidRDefault="001D709A" w:rsidP="001D709A">
      <w:pPr>
        <w:pStyle w:val="Kommentaaritekst"/>
      </w:pPr>
      <w:r>
        <w:rPr>
          <w:rStyle w:val="Kommentaariviide"/>
        </w:rPr>
        <w:annotationRef/>
      </w:r>
      <w:r>
        <w:t xml:space="preserve">Selguse huvides võiks sihtrühmad eristada. </w:t>
      </w:r>
    </w:p>
  </w:comment>
  <w:comment w:id="1083" w:author="Inge Mehide" w:date="2024-09-27T10:17:00Z" w:initials="IM">
    <w:p w14:paraId="11895883" w14:textId="77777777" w:rsidR="009129FA" w:rsidRDefault="0027428C" w:rsidP="009129FA">
      <w:pPr>
        <w:pStyle w:val="Kommentaaritekst"/>
      </w:pPr>
      <w:r>
        <w:rPr>
          <w:rStyle w:val="Kommentaariviide"/>
        </w:rPr>
        <w:annotationRef/>
      </w:r>
      <w:r w:rsidR="009129FA">
        <w:t>Vähendamist ei saa müüa, saaks müüa näiteks tarbimise ülejääki või tarbimise vähendamise eest tasu saada</w:t>
      </w:r>
    </w:p>
  </w:comment>
  <w:comment w:id="1092" w:author="Birgit Hermann" w:date="2024-09-19T10:42:00Z" w:initials="BH">
    <w:p w14:paraId="4B44B2D6" w14:textId="49552825" w:rsidR="001D709A" w:rsidRDefault="001D709A" w:rsidP="001D709A">
      <w:pPr>
        <w:pStyle w:val="Kommentaaritekst"/>
      </w:pPr>
      <w:r>
        <w:rPr>
          <w:rStyle w:val="Kommentaariviide"/>
        </w:rPr>
        <w:annotationRef/>
      </w:r>
      <w:r>
        <w:t>Kui palju agregaatoreid Eesti turul tegutseb?</w:t>
      </w:r>
    </w:p>
  </w:comment>
  <w:comment w:id="1116" w:author="Birgit Hermann" w:date="2024-09-19T10:44:00Z" w:initials="BH">
    <w:p w14:paraId="35D42773" w14:textId="77777777" w:rsidR="001D709A" w:rsidRDefault="001D709A" w:rsidP="001D709A">
      <w:pPr>
        <w:pStyle w:val="Kommentaaritekst"/>
      </w:pPr>
      <w:r>
        <w:rPr>
          <w:rStyle w:val="Kommentaariviide"/>
        </w:rPr>
        <w:annotationRef/>
      </w:r>
      <w:r>
        <w:t>Missugusele ettevõtlusele? Kas siin on mõeldud elektrimüüjaid või ettevõtjaid kui tarbijaid?</w:t>
      </w:r>
    </w:p>
  </w:comment>
  <w:comment w:id="1139" w:author="Inge Mehide" w:date="2024-09-27T10:37:00Z" w:initials="IM">
    <w:p w14:paraId="1135404C" w14:textId="77777777" w:rsidR="000347FC" w:rsidRDefault="000347FC" w:rsidP="000347FC">
      <w:pPr>
        <w:pStyle w:val="Kommentaaritekst"/>
      </w:pPr>
      <w:r>
        <w:rPr>
          <w:rStyle w:val="Kommentaariviide"/>
        </w:rPr>
        <w:annotationRef/>
      </w:r>
      <w:r>
        <w:t>Ei sobi, parem: teised turud või lisaturud</w:t>
      </w:r>
    </w:p>
  </w:comment>
  <w:comment w:id="1182" w:author="Birgit Hermann" w:date="2024-09-19T10:52:00Z" w:initials="BH">
    <w:p w14:paraId="520DADC1" w14:textId="6248465D" w:rsidR="00510E06" w:rsidRDefault="00530A07" w:rsidP="00510E06">
      <w:pPr>
        <w:pStyle w:val="Kommentaaritekst"/>
      </w:pPr>
      <w:r>
        <w:rPr>
          <w:rStyle w:val="Kommentaariviide"/>
        </w:rPr>
        <w:annotationRef/>
      </w:r>
      <w:r w:rsidR="00510E06">
        <w:t xml:space="preserve">Palume põhjalikumalt kirjeldada tarbimiskajas osalemise mõju tarbijatele. Vastavalt </w:t>
      </w:r>
      <w:hyperlink r:id="rId2" w:history="1">
        <w:r w:rsidR="00510E06" w:rsidRPr="001C0932">
          <w:rPr>
            <w:rStyle w:val="Hperlink"/>
          </w:rPr>
          <w:t>mõju hindamise metoodikale</w:t>
        </w:r>
      </w:hyperlink>
      <w:r w:rsidR="00510E06">
        <w:t xml:space="preserve"> tuleb sihtrühmale avalduvat mõju analüüsida läbi nelja kriteeriumi - sihtrühma suurus, mõju avaldumise ulatus, sagedus ning ebasoovitavate mõjude esinemise risk. Seega palume lähemalt kirjeldada:</w:t>
      </w:r>
      <w:r w:rsidR="00510E06">
        <w:br/>
        <w:t>Kuidas tarbimiskajas osalemine tarbija jaoks täpsemalt välja näeb? Mida peab tarbija tegema, kui soovib tarbimiskaja turul osaleda? Kas tarbimise juhtimine/ajatamine on regulaarne tegevus või toimub see tarbija jaoks automatiseeritud kujul? Milles seisneb tarbija jaoks võimalik ebamugavus ja kuidas see talle kompenseeritakse?</w:t>
      </w:r>
    </w:p>
  </w:comment>
  <w:comment w:id="1352" w:author="Birgit Hermann" w:date="2024-09-19T11:00:00Z" w:initials="BH">
    <w:p w14:paraId="6460F97A" w14:textId="77777777" w:rsidR="00510E06" w:rsidRDefault="00510E06" w:rsidP="00510E06">
      <w:pPr>
        <w:pStyle w:val="Kommentaaritekst"/>
      </w:pPr>
      <w:r>
        <w:rPr>
          <w:rStyle w:val="Kommentaariviide"/>
        </w:rPr>
        <w:annotationRef/>
      </w:r>
      <w:r>
        <w:t>Millist tööd?</w:t>
      </w:r>
    </w:p>
  </w:comment>
  <w:comment w:id="1430" w:author="Birgit Hermann" w:date="2024-09-19T12:11:00Z" w:initials="BH">
    <w:p w14:paraId="530986E2" w14:textId="77777777" w:rsidR="00D56438" w:rsidRDefault="006D126F" w:rsidP="00D56438">
      <w:pPr>
        <w:pStyle w:val="Kommentaaritekst"/>
      </w:pPr>
      <w:r>
        <w:rPr>
          <w:rStyle w:val="Kommentaariviide"/>
        </w:rPr>
        <w:annotationRef/>
      </w:r>
      <w:r w:rsidR="00D56438">
        <w:t>Siit jääb mulje, nagu toimuks täiendava mõõtepunkti rajamine võrguettevõtja kulul, tegelikult katab kõik kulud tarbija ise.</w:t>
      </w:r>
    </w:p>
    <w:p w14:paraId="57BF6A72" w14:textId="77777777" w:rsidR="00D56438" w:rsidRDefault="00D56438" w:rsidP="00D56438">
      <w:pPr>
        <w:pStyle w:val="Kommentaaritekst"/>
      </w:pPr>
      <w:r>
        <w:t xml:space="preserve">Palume ka lisada, kui paljude võrguettevõtjate jaoks on tegemist täiesti uue kohustusega ning kui suured investeeringud selle võimekuse loomisega kaasnevad? Kui võrguettevõtjad pakuvad sellist võimalust juba ka täna, siis ei ole tegemist suure halduskoormuse kasvuga. </w:t>
      </w:r>
    </w:p>
  </w:comment>
  <w:comment w:id="1450" w:author="Inge Mehide" w:date="2024-09-27T13:48:00Z" w:initials="IM">
    <w:p w14:paraId="758A3F16" w14:textId="77777777" w:rsidR="00CE0064" w:rsidRDefault="0016388F" w:rsidP="00CE0064">
      <w:pPr>
        <w:pStyle w:val="Kommentaaritekst"/>
      </w:pPr>
      <w:r>
        <w:rPr>
          <w:rStyle w:val="Kommentaariviide"/>
        </w:rPr>
        <w:annotationRef/>
      </w:r>
      <w:r w:rsidR="00CE0064">
        <w:t>Siit jääb mulje, et paindlikkusteenus on salvestajatel eraldi teenus, kuigi võiks arvata, et salvestusteenuse osutaja jaoks ongi salvestamise mõte selles, et energia sobival ajal võrku suunata ja tulu teenida</w:t>
      </w:r>
    </w:p>
  </w:comment>
  <w:comment w:id="1455" w:author="Birgit Hermann" w:date="2024-09-19T11:43:00Z" w:initials="BH">
    <w:p w14:paraId="4291DC39" w14:textId="2C53F075" w:rsidR="00555EF6" w:rsidRDefault="00555EF6" w:rsidP="00555EF6">
      <w:pPr>
        <w:pStyle w:val="Kommentaaritekst"/>
      </w:pPr>
      <w:r>
        <w:rPr>
          <w:rStyle w:val="Kommentaariviide"/>
        </w:rPr>
        <w:annotationRef/>
      </w:r>
      <w:r>
        <w:t xml:space="preserve">Kas muudatuse peamine sihtrühm on suuremad salvestuse arendajad või saavad energiasalvestusteenust osutada ka eraisikud? </w:t>
      </w:r>
    </w:p>
  </w:comment>
  <w:comment w:id="1508" w:author="Inge Mehide" w:date="2024-09-27T14:56:00Z" w:initials="IM">
    <w:p w14:paraId="09710924" w14:textId="77777777" w:rsidR="00582592" w:rsidRDefault="002168F4" w:rsidP="00582592">
      <w:pPr>
        <w:pStyle w:val="Kommentaaritekst"/>
      </w:pPr>
      <w:r>
        <w:rPr>
          <w:rStyle w:val="Kommentaariviide"/>
        </w:rPr>
        <w:annotationRef/>
      </w:r>
      <w:r w:rsidR="00582592">
        <w:t>Turupõhiselt rajamine ei ole kuigi arusaadav. Elektriturul osalevate energiasalvestusüksuste rajamine?</w:t>
      </w:r>
    </w:p>
  </w:comment>
  <w:comment w:id="1520" w:author="Birgit Hermann" w:date="2024-09-19T11:28:00Z" w:initials="BH">
    <w:p w14:paraId="7EB50252" w14:textId="77964BFA" w:rsidR="00D56438" w:rsidRDefault="00240F39" w:rsidP="00D56438">
      <w:pPr>
        <w:pStyle w:val="Kommentaaritekst"/>
      </w:pPr>
      <w:r>
        <w:rPr>
          <w:rStyle w:val="Kommentaariviide"/>
        </w:rPr>
        <w:annotationRef/>
      </w:r>
      <w:r w:rsidR="00D56438">
        <w:t>Palume täpsustada, mida siin on mõeldud. Muudatuse eesmärk on muuta energiasalvestusüksuste rajamine konkurentsivõimelisemaks, mh pakkuda võimalust energiasalvestusteenust osutavatel isikutel teenida tulu. Samal ajal öeldakse, et projektid ei ole tasuvad. Palume lähemalt selgitada, millistel puhkudel on akude soetamine tulus ning mis on turuosaliste motivatsioon selliseid investeeringuid teha.</w:t>
      </w:r>
    </w:p>
  </w:comment>
  <w:comment w:id="1550" w:author="Inge Mehide" w:date="2024-09-27T16:04:00Z" w:initials="IM">
    <w:p w14:paraId="0D4533B0" w14:textId="77777777" w:rsidR="008919FC" w:rsidRDefault="002619EF" w:rsidP="008919FC">
      <w:pPr>
        <w:pStyle w:val="Kommentaaritekst"/>
      </w:pPr>
      <w:r>
        <w:rPr>
          <w:rStyle w:val="Kommentaariviide"/>
        </w:rPr>
        <w:annotationRef/>
      </w:r>
      <w:r w:rsidR="008919FC">
        <w:t xml:space="preserve">Kas on mõeldud, et kallimate fossiiljaamade kasum väheneb, aga odavamate fossiiljaamade kasum mitte?  </w:t>
      </w:r>
    </w:p>
  </w:comment>
  <w:comment w:id="1585" w:author="Birgit Hermann" w:date="2024-09-19T12:38:00Z" w:initials="BH">
    <w:p w14:paraId="3B4D3D2B" w14:textId="02996521" w:rsidR="00D56438" w:rsidRDefault="003B74F2" w:rsidP="00D56438">
      <w:pPr>
        <w:pStyle w:val="Kommentaaritekst"/>
      </w:pPr>
      <w:r>
        <w:rPr>
          <w:rStyle w:val="Kommentaariviide"/>
        </w:rPr>
        <w:annotationRef/>
      </w:r>
      <w:r w:rsidR="00D56438">
        <w:t>Palume kajastada ka täiendavate mõõtepunktide rajamisega kaasnevaid kulusid.</w:t>
      </w:r>
    </w:p>
  </w:comment>
  <w:comment w:id="1762" w:author="Inge Mehide" w:date="2024-09-27T17:48:00Z" w:initials="IM">
    <w:p w14:paraId="76784DF6" w14:textId="77777777" w:rsidR="00A41577" w:rsidRDefault="00A41577" w:rsidP="00A41577">
      <w:pPr>
        <w:pStyle w:val="Kommentaaritekst"/>
      </w:pPr>
      <w:r>
        <w:rPr>
          <w:rStyle w:val="Kommentaariviide"/>
        </w:rPr>
        <w:annotationRef/>
      </w:r>
      <w:r>
        <w:t>Üksi elavatele või mõnele üksikule?</w:t>
      </w:r>
    </w:p>
  </w:comment>
  <w:comment w:id="1776" w:author="Birgit Hermann" w:date="2024-09-19T11:57:00Z" w:initials="BH">
    <w:p w14:paraId="2C8B6F2A" w14:textId="75EA345E" w:rsidR="00530ACF" w:rsidRDefault="00530ACF" w:rsidP="00530ACF">
      <w:pPr>
        <w:pStyle w:val="Kommentaaritekst"/>
      </w:pPr>
      <w:r>
        <w:rPr>
          <w:rStyle w:val="Kommentaariviide"/>
        </w:rPr>
        <w:annotationRef/>
      </w:r>
      <w:r>
        <w:t xml:space="preserve">Kas muudatuse tulemusena võib aktiivseid võrguteenuse kasutajaid lisanduda? </w:t>
      </w:r>
    </w:p>
  </w:comment>
  <w:comment w:id="1830" w:author="Birgit Hermann" w:date="2024-09-19T12:03:00Z" w:initials="BH">
    <w:p w14:paraId="69C76A10" w14:textId="77777777" w:rsidR="00D56438" w:rsidRDefault="001F20E3" w:rsidP="00D56438">
      <w:pPr>
        <w:pStyle w:val="Kommentaaritekst"/>
      </w:pPr>
      <w:r>
        <w:rPr>
          <w:rStyle w:val="Kommentaariviide"/>
        </w:rPr>
        <w:annotationRef/>
      </w:r>
      <w:r w:rsidR="00D56438">
        <w:t xml:space="preserve">Kas ja millised ebasoovitavad mõjud võivad muudatusega kaasneda? Kui muudatuse tulemusel kasvab aktiivsete võrguteenuse kasutajate hulk, siis kas ei või tekkida olukord, kus päikseenergiat toodetakse võrku liialt palju? (vt. Hollandi juhtum - </w:t>
      </w:r>
      <w:hyperlink r:id="rId3" w:history="1">
        <w:r w:rsidR="00D56438" w:rsidRPr="00677605">
          <w:rPr>
            <w:rStyle w:val="Hperlink"/>
          </w:rPr>
          <w:t>https://www.err.ee/1609435756/hollandi-provints-maksab-paikesepaneelide-valjalulitamise-eest-peale</w:t>
        </w:r>
      </w:hyperlink>
      <w:r w:rsidR="00D56438">
        <w:t>)</w:t>
      </w:r>
    </w:p>
  </w:comment>
  <w:comment w:id="1831" w:author="Katariina Kärsten" w:date="2024-09-20T10:28:00Z" w:initials="KK">
    <w:p w14:paraId="170E867B" w14:textId="77777777" w:rsidR="00D07A40" w:rsidRDefault="00D07A40" w:rsidP="00D07A40">
      <w:pPr>
        <w:pStyle w:val="Kommentaaritekst"/>
      </w:pPr>
      <w:r>
        <w:rPr>
          <w:rStyle w:val="Kommentaariviide"/>
        </w:rPr>
        <w:annotationRef/>
      </w:r>
      <w:r>
        <w:t xml:space="preserve">Palume siin siiski välja kirjutada, millised ülesanded tulevad juurde ja millised vähenevad. Palume lisada hinnang, kas KA koormus suureneb, väheneb või jääb samaks.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D24D52" w15:done="0"/>
  <w15:commentEx w15:paraId="79B3A249" w15:done="0"/>
  <w15:commentEx w15:paraId="0544E5A3" w15:done="0"/>
  <w15:commentEx w15:paraId="1BBA7C4F" w15:done="0"/>
  <w15:commentEx w15:paraId="107AB527" w15:done="0"/>
  <w15:commentEx w15:paraId="7D17AE75" w15:done="0"/>
  <w15:commentEx w15:paraId="1B08644C" w15:done="0"/>
  <w15:commentEx w15:paraId="39D335BD" w15:done="0"/>
  <w15:commentEx w15:paraId="451BF093" w15:done="0"/>
  <w15:commentEx w15:paraId="0A1ECFE5" w15:done="0"/>
  <w15:commentEx w15:paraId="3364E148" w15:done="0"/>
  <w15:commentEx w15:paraId="6CD3415C" w15:done="0"/>
  <w15:commentEx w15:paraId="0CE144E8" w15:done="0"/>
  <w15:commentEx w15:paraId="0D27047E" w15:done="0"/>
  <w15:commentEx w15:paraId="49F5B5A0" w15:done="0"/>
  <w15:commentEx w15:paraId="0DD7D3B8" w15:done="0"/>
  <w15:commentEx w15:paraId="1FD59397" w15:done="0"/>
  <w15:commentEx w15:paraId="2996851F" w15:done="0"/>
  <w15:commentEx w15:paraId="0637046B" w15:done="0"/>
  <w15:commentEx w15:paraId="01565A84" w15:done="0"/>
  <w15:commentEx w15:paraId="785B3791" w15:done="0"/>
  <w15:commentEx w15:paraId="2F80D9B7" w15:done="0"/>
  <w15:commentEx w15:paraId="20168711" w15:done="0"/>
  <w15:commentEx w15:paraId="04D986FA" w15:done="0"/>
  <w15:commentEx w15:paraId="68E15543" w15:done="0"/>
  <w15:commentEx w15:paraId="11895883" w15:done="0"/>
  <w15:commentEx w15:paraId="4B44B2D6" w15:done="0"/>
  <w15:commentEx w15:paraId="35D42773" w15:done="0"/>
  <w15:commentEx w15:paraId="1135404C" w15:done="0"/>
  <w15:commentEx w15:paraId="520DADC1" w15:done="0"/>
  <w15:commentEx w15:paraId="6460F97A" w15:done="0"/>
  <w15:commentEx w15:paraId="57BF6A72" w15:done="0"/>
  <w15:commentEx w15:paraId="758A3F16" w15:done="0"/>
  <w15:commentEx w15:paraId="4291DC39" w15:done="0"/>
  <w15:commentEx w15:paraId="09710924" w15:done="0"/>
  <w15:commentEx w15:paraId="7EB50252" w15:done="0"/>
  <w15:commentEx w15:paraId="0D4533B0" w15:done="0"/>
  <w15:commentEx w15:paraId="3B4D3D2B" w15:done="0"/>
  <w15:commentEx w15:paraId="76784DF6" w15:done="0"/>
  <w15:commentEx w15:paraId="2C8B6F2A" w15:done="0"/>
  <w15:commentEx w15:paraId="69C76A10" w15:done="0"/>
  <w15:commentEx w15:paraId="170E86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7D580" w16cex:dateUtc="2024-09-20T08:05:00Z"/>
  <w16cex:commentExtensible w16cex:durableId="2AA4E906" w16cex:dateUtc="2024-09-30T06:08:00Z"/>
  <w16cex:commentExtensible w16cex:durableId="2A9EBD52" w16cex:dateUtc="2024-09-25T13:48:00Z"/>
  <w16cex:commentExtensible w16cex:durableId="2AA4EB1A" w16cex:dateUtc="2024-09-30T06:17:00Z"/>
  <w16cex:commentExtensible w16cex:durableId="2AA4EBED" w16cex:dateUtc="2024-09-30T06:20:00Z"/>
  <w16cex:commentExtensible w16cex:durableId="2AA4F7B2" w16cex:dateUtc="2024-09-30T07:10:00Z"/>
  <w16cex:commentExtensible w16cex:durableId="2AA52A7B" w16cex:dateUtc="2024-09-30T10:47:00Z"/>
  <w16cex:commentExtensible w16cex:durableId="2AA50131" w16cex:dateUtc="2024-09-30T07:51:00Z"/>
  <w16cex:commentExtensible w16cex:durableId="2A9FBCAD" w16cex:dateUtc="2024-09-26T07:57:00Z"/>
  <w16cex:commentExtensible w16cex:durableId="2A9FBD69" w16cex:dateUtc="2024-09-26T08:00:00Z"/>
  <w16cex:commentExtensible w16cex:durableId="2A9FBF11" w16cex:dateUtc="2024-09-26T08:08:00Z"/>
  <w16cex:commentExtensible w16cex:durableId="2A9FC291" w16cex:dateUtc="2024-09-26T08:22:00Z"/>
  <w16cex:commentExtensible w16cex:durableId="2A9FC543" w16cex:dateUtc="2024-09-26T08:34:00Z"/>
  <w16cex:commentExtensible w16cex:durableId="2AA5056E" w16cex:dateUtc="2024-09-30T08:09:00Z"/>
  <w16cex:commentExtensible w16cex:durableId="2AA50594" w16cex:dateUtc="2024-09-30T08:10:00Z"/>
  <w16cex:commentExtensible w16cex:durableId="2A9FDCC9" w16cex:dateUtc="2024-09-26T10:14:00Z"/>
  <w16cex:commentExtensible w16cex:durableId="2A9672CC" w16cex:dateUtc="2024-09-19T06:52:00Z"/>
  <w16cex:commentExtensible w16cex:durableId="2A9FF5E8" w16cex:dateUtc="2024-09-26T12:02:00Z"/>
  <w16cex:commentExtensible w16cex:durableId="2A9FF816" w16cex:dateUtc="2024-09-26T12:11:00Z"/>
  <w16cex:commentExtensible w16cex:durableId="2A96971A" w16cex:dateUtc="2024-09-19T09:27:00Z"/>
  <w16cex:commentExtensible w16cex:durableId="2A967591" w16cex:dateUtc="2024-09-19T07:04:00Z"/>
  <w16cex:commentExtensible w16cex:durableId="2AA0032E" w16cex:dateUtc="2024-09-26T12:58:00Z"/>
  <w16cex:commentExtensible w16cex:durableId="2AA00820" w16cex:dateUtc="2024-09-26T13:19:00Z"/>
  <w16cex:commentExtensible w16cex:durableId="2A967D1A" w16cex:dateUtc="2024-09-19T07:36:00Z"/>
  <w16cex:commentExtensible w16cex:durableId="2A967E71" w16cex:dateUtc="2024-09-19T07:41:00Z"/>
  <w16cex:commentExtensible w16cex:durableId="2AA104B0" w16cex:dateUtc="2024-09-27T07:17:00Z"/>
  <w16cex:commentExtensible w16cex:durableId="2A967E98" w16cex:dateUtc="2024-09-19T07:42:00Z"/>
  <w16cex:commentExtensible w16cex:durableId="2A967EF9" w16cex:dateUtc="2024-09-19T07:44:00Z"/>
  <w16cex:commentExtensible w16cex:durableId="2AA1094C" w16cex:dateUtc="2024-09-27T07:37:00Z"/>
  <w16cex:commentExtensible w16cex:durableId="2A968107" w16cex:dateUtc="2024-09-19T07:52:00Z"/>
  <w16cex:commentExtensible w16cex:durableId="2A9682E2" w16cex:dateUtc="2024-09-19T08:00:00Z"/>
  <w16cex:commentExtensible w16cex:durableId="2A96938B" w16cex:dateUtc="2024-09-19T09:11:00Z"/>
  <w16cex:commentExtensible w16cex:durableId="2AA1364B" w16cex:dateUtc="2024-09-27T10:48:00Z"/>
  <w16cex:commentExtensible w16cex:durableId="2A968CEC" w16cex:dateUtc="2024-09-19T08:43:00Z"/>
  <w16cex:commentExtensible w16cex:durableId="2AA14628" w16cex:dateUtc="2024-09-27T11:56:00Z"/>
  <w16cex:commentExtensible w16cex:durableId="2A96897B" w16cex:dateUtc="2024-09-19T08:28:00Z"/>
  <w16cex:commentExtensible w16cex:durableId="2AA1561B" w16cex:dateUtc="2024-09-27T13:04:00Z"/>
  <w16cex:commentExtensible w16cex:durableId="2A9699DF" w16cex:dateUtc="2024-09-19T09:38:00Z"/>
  <w16cex:commentExtensible w16cex:durableId="2AA16E7B" w16cex:dateUtc="2024-09-27T14:48:00Z"/>
  <w16cex:commentExtensible w16cex:durableId="2A969031" w16cex:dateUtc="2024-09-19T08:57:00Z"/>
  <w16cex:commentExtensible w16cex:durableId="2A96919B" w16cex:dateUtc="2024-09-19T09:03:00Z"/>
  <w16cex:commentExtensible w16cex:durableId="2A97CCD9" w16cex:dateUtc="2024-09-20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D24D52" w16cid:durableId="2A97D580"/>
  <w16cid:commentId w16cid:paraId="79B3A249" w16cid:durableId="2AA4E906"/>
  <w16cid:commentId w16cid:paraId="0544E5A3" w16cid:durableId="2A9EBD52"/>
  <w16cid:commentId w16cid:paraId="1BBA7C4F" w16cid:durableId="2AA4EB1A"/>
  <w16cid:commentId w16cid:paraId="107AB527" w16cid:durableId="2AA4EBED"/>
  <w16cid:commentId w16cid:paraId="7D17AE75" w16cid:durableId="2AA4F7B2"/>
  <w16cid:commentId w16cid:paraId="1B08644C" w16cid:durableId="2AA52A7B"/>
  <w16cid:commentId w16cid:paraId="39D335BD" w16cid:durableId="2AA50131"/>
  <w16cid:commentId w16cid:paraId="451BF093" w16cid:durableId="2A9FBCAD"/>
  <w16cid:commentId w16cid:paraId="0A1ECFE5" w16cid:durableId="2A9FBD69"/>
  <w16cid:commentId w16cid:paraId="3364E148" w16cid:durableId="2A9FBF11"/>
  <w16cid:commentId w16cid:paraId="6CD3415C" w16cid:durableId="2A9FC291"/>
  <w16cid:commentId w16cid:paraId="0CE144E8" w16cid:durableId="2A9FC543"/>
  <w16cid:commentId w16cid:paraId="0D27047E" w16cid:durableId="2AA5056E"/>
  <w16cid:commentId w16cid:paraId="49F5B5A0" w16cid:durableId="2AA50594"/>
  <w16cid:commentId w16cid:paraId="0DD7D3B8" w16cid:durableId="2A9FDCC9"/>
  <w16cid:commentId w16cid:paraId="1FD59397" w16cid:durableId="2A9672CC"/>
  <w16cid:commentId w16cid:paraId="2996851F" w16cid:durableId="2A9FF5E8"/>
  <w16cid:commentId w16cid:paraId="0637046B" w16cid:durableId="2A9FF816"/>
  <w16cid:commentId w16cid:paraId="01565A84" w16cid:durableId="2A96971A"/>
  <w16cid:commentId w16cid:paraId="785B3791" w16cid:durableId="2A967591"/>
  <w16cid:commentId w16cid:paraId="2F80D9B7" w16cid:durableId="2AA0032E"/>
  <w16cid:commentId w16cid:paraId="20168711" w16cid:durableId="2AA00820"/>
  <w16cid:commentId w16cid:paraId="04D986FA" w16cid:durableId="2A967D1A"/>
  <w16cid:commentId w16cid:paraId="68E15543" w16cid:durableId="2A967E71"/>
  <w16cid:commentId w16cid:paraId="11895883" w16cid:durableId="2AA104B0"/>
  <w16cid:commentId w16cid:paraId="4B44B2D6" w16cid:durableId="2A967E98"/>
  <w16cid:commentId w16cid:paraId="35D42773" w16cid:durableId="2A967EF9"/>
  <w16cid:commentId w16cid:paraId="1135404C" w16cid:durableId="2AA1094C"/>
  <w16cid:commentId w16cid:paraId="520DADC1" w16cid:durableId="2A968107"/>
  <w16cid:commentId w16cid:paraId="6460F97A" w16cid:durableId="2A9682E2"/>
  <w16cid:commentId w16cid:paraId="57BF6A72" w16cid:durableId="2A96938B"/>
  <w16cid:commentId w16cid:paraId="758A3F16" w16cid:durableId="2AA1364B"/>
  <w16cid:commentId w16cid:paraId="4291DC39" w16cid:durableId="2A968CEC"/>
  <w16cid:commentId w16cid:paraId="09710924" w16cid:durableId="2AA14628"/>
  <w16cid:commentId w16cid:paraId="7EB50252" w16cid:durableId="2A96897B"/>
  <w16cid:commentId w16cid:paraId="0D4533B0" w16cid:durableId="2AA1561B"/>
  <w16cid:commentId w16cid:paraId="3B4D3D2B" w16cid:durableId="2A9699DF"/>
  <w16cid:commentId w16cid:paraId="76784DF6" w16cid:durableId="2AA16E7B"/>
  <w16cid:commentId w16cid:paraId="2C8B6F2A" w16cid:durableId="2A969031"/>
  <w16cid:commentId w16cid:paraId="69C76A10" w16cid:durableId="2A96919B"/>
  <w16cid:commentId w16cid:paraId="170E867B" w16cid:durableId="2A97CC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13E2" w14:textId="77777777" w:rsidR="00BA2158" w:rsidRDefault="00BA2158">
      <w:r>
        <w:separator/>
      </w:r>
    </w:p>
  </w:endnote>
  <w:endnote w:type="continuationSeparator" w:id="0">
    <w:p w14:paraId="4F64DE39" w14:textId="77777777" w:rsidR="00BA2158" w:rsidRDefault="00BA2158">
      <w:r>
        <w:continuationSeparator/>
      </w:r>
    </w:p>
  </w:endnote>
  <w:endnote w:type="continuationNotice" w:id="1">
    <w:p w14:paraId="0F8C8663" w14:textId="77777777" w:rsidR="00BA2158" w:rsidRDefault="00BA2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442878"/>
      <w:docPartObj>
        <w:docPartGallery w:val="AutoText"/>
      </w:docPartObj>
    </w:sdtPr>
    <w:sdtEndPr/>
    <w:sdtContent>
      <w:p w14:paraId="25F54B05" w14:textId="6223D238" w:rsidR="0021200F" w:rsidRDefault="0021200F">
        <w:pPr>
          <w:pStyle w:val="Jalus"/>
          <w:jc w:val="center"/>
        </w:pPr>
        <w:r>
          <w:fldChar w:fldCharType="begin"/>
        </w:r>
        <w:r>
          <w:instrText>PAGE   \* MERGEFORMAT</w:instrText>
        </w:r>
        <w:r>
          <w:fldChar w:fldCharType="separate"/>
        </w:r>
        <w:r w:rsidR="00B71E7B">
          <w:rPr>
            <w:noProof/>
          </w:rPr>
          <w:t>1</w:t>
        </w:r>
        <w:r>
          <w:fldChar w:fldCharType="end"/>
        </w:r>
      </w:p>
    </w:sdtContent>
  </w:sdt>
  <w:p w14:paraId="4E4BCFE3" w14:textId="77777777" w:rsidR="0021200F" w:rsidRDefault="002120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2EF0A" w14:textId="77777777" w:rsidR="00BA2158" w:rsidRDefault="00BA2158">
      <w:r>
        <w:separator/>
      </w:r>
    </w:p>
  </w:footnote>
  <w:footnote w:type="continuationSeparator" w:id="0">
    <w:p w14:paraId="037CD7D6" w14:textId="77777777" w:rsidR="00BA2158" w:rsidRDefault="00BA2158">
      <w:r>
        <w:continuationSeparator/>
      </w:r>
    </w:p>
  </w:footnote>
  <w:footnote w:type="continuationNotice" w:id="1">
    <w:p w14:paraId="719E4745" w14:textId="77777777" w:rsidR="00BA2158" w:rsidRDefault="00BA2158"/>
  </w:footnote>
  <w:footnote w:id="2">
    <w:p w14:paraId="4DE0EFA6" w14:textId="77777777" w:rsidR="00D12F5E" w:rsidRPr="00471251" w:rsidRDefault="00D12F5E" w:rsidP="00DA5700">
      <w:pPr>
        <w:pStyle w:val="Allmrkusetekst"/>
        <w:jc w:val="left"/>
      </w:pPr>
      <w:r w:rsidRPr="008C3D77">
        <w:rPr>
          <w:rStyle w:val="Allmrkuseviide"/>
          <w:rFonts w:eastAsia="SimSun"/>
        </w:rPr>
        <w:footnoteRef/>
      </w:r>
      <w:r w:rsidRPr="008C3D77">
        <w:t xml:space="preserve"> </w:t>
      </w:r>
      <w:r w:rsidRPr="00FD34A2">
        <w:t>Euroopa Parlamendi j</w:t>
      </w:r>
      <w:r>
        <w:t>a nõukogu direktiiv (EL) 2019/</w:t>
      </w:r>
      <w:r w:rsidRPr="00FD34A2">
        <w:t>9</w:t>
      </w:r>
      <w:r>
        <w:t>44, 5. juuni 2019</w:t>
      </w:r>
      <w:r w:rsidRPr="00FD34A2">
        <w:t xml:space="preserve">, </w:t>
      </w:r>
      <w:r w:rsidRPr="008D3E93">
        <w:rPr>
          <w:bCs/>
        </w:rPr>
        <w:t>elektrienergia siseturu ühiste normide kohta ja millega muudetakse direktiivi 2012/27/EL</w:t>
      </w:r>
      <w:r>
        <w:rPr>
          <w:bCs/>
        </w:rPr>
        <w:t xml:space="preserve"> (uuesti sõnastatud), ELT L </w:t>
      </w:r>
      <w:r>
        <w:rPr>
          <w:bCs/>
          <w:iCs/>
        </w:rPr>
        <w:t xml:space="preserve">158, 14.6.2019, lk 125–199. </w:t>
      </w:r>
    </w:p>
  </w:footnote>
  <w:footnote w:id="3">
    <w:p w14:paraId="332DDF63" w14:textId="3CF60DA0" w:rsidR="000436D9" w:rsidRDefault="000436D9" w:rsidP="00DA5700">
      <w:pPr>
        <w:pStyle w:val="Allmrkusetekst"/>
        <w:jc w:val="left"/>
      </w:pPr>
      <w:r>
        <w:rPr>
          <w:rStyle w:val="Allmrkuseviide"/>
        </w:rPr>
        <w:footnoteRef/>
      </w:r>
      <w:r>
        <w:t xml:space="preserve"> </w:t>
      </w:r>
      <w:r w:rsidRPr="000436D9">
        <w:t>Vabariigi Valitsuse tegevusprogramm 2023–2027</w:t>
      </w:r>
      <w:r>
        <w:t xml:space="preserve"> </w:t>
      </w:r>
      <w:ins w:id="69" w:author="Inge Mehide" w:date="2024-09-26T09:42:00Z">
        <w:r w:rsidR="00752411" w:rsidRPr="00FF21E3">
          <w:t>–</w:t>
        </w:r>
      </w:ins>
      <w:del w:id="70" w:author="Inge Mehide" w:date="2024-09-26T09:42:00Z">
        <w:r w:rsidDel="00752411">
          <w:delText>-</w:delText>
        </w:r>
      </w:del>
      <w:r w:rsidRPr="000436D9">
        <w:t xml:space="preserve"> </w:t>
      </w:r>
      <w:hyperlink r:id="rId1" w:history="1">
        <w:r w:rsidRPr="00106013">
          <w:rPr>
            <w:rStyle w:val="Hperlink"/>
          </w:rPr>
          <w:t>https://www.valitsus.ee/media/6721/download</w:t>
        </w:r>
      </w:hyperlink>
      <w:ins w:id="71" w:author="Inge Mehide" w:date="2024-09-26T09:43:00Z">
        <w:r w:rsidR="00752411">
          <w:rPr>
            <w:rStyle w:val="Hperlink"/>
          </w:rPr>
          <w:t>.</w:t>
        </w:r>
      </w:ins>
    </w:p>
  </w:footnote>
  <w:footnote w:id="4">
    <w:p w14:paraId="3D1C753C" w14:textId="3898066F" w:rsidR="00C04E04" w:rsidRDefault="00C04E04" w:rsidP="00DA5700">
      <w:pPr>
        <w:pStyle w:val="Allmrkusetekst"/>
        <w:jc w:val="left"/>
      </w:pPr>
      <w:r>
        <w:rPr>
          <w:rStyle w:val="Allmrkuseviide"/>
        </w:rPr>
        <w:footnoteRef/>
      </w:r>
      <w:r>
        <w:t xml:space="preserve"> </w:t>
      </w:r>
      <w:ins w:id="117" w:author="Inge Mehide" w:date="2024-09-25T16:56:00Z">
        <w:r w:rsidR="00CE6785">
          <w:t>B</w:t>
        </w:r>
      </w:ins>
      <w:del w:id="118" w:author="Inge Mehide" w:date="2024-09-25T16:56:00Z">
        <w:r w:rsidRPr="00FF21E3" w:rsidDel="00CE6785">
          <w:delText>b</w:delText>
        </w:r>
      </w:del>
      <w:r w:rsidRPr="00FF21E3">
        <w:t>ilanss – turuosalise poolt kauplemisperioodil ostetud ja/või võrku antud elektrienergia koguse ning tema poolt samal kauplemisperioodil müüdud ja/või võrgust võetud elektrienergia koguse tasakaal</w:t>
      </w:r>
      <w:r>
        <w:t xml:space="preserve"> (elektrituruseaduse § 3 punkt 3)</w:t>
      </w:r>
      <w:ins w:id="119" w:author="Inge Mehide" w:date="2024-09-25T16:55:00Z">
        <w:r w:rsidR="00CE6785">
          <w:t>.</w:t>
        </w:r>
      </w:ins>
    </w:p>
  </w:footnote>
  <w:footnote w:id="5">
    <w:p w14:paraId="3109CE85" w14:textId="7BDE8AB0" w:rsidR="006E5AD1" w:rsidRDefault="006E5AD1" w:rsidP="00DA5700">
      <w:pPr>
        <w:pStyle w:val="Allmrkusetekst"/>
        <w:jc w:val="left"/>
      </w:pPr>
      <w:r>
        <w:rPr>
          <w:rStyle w:val="Allmrkuseviide"/>
        </w:rPr>
        <w:footnoteRef/>
      </w:r>
      <w:r>
        <w:rPr>
          <w:rStyle w:val="Allmrkuseviide"/>
        </w:rPr>
        <w:footnoteRef/>
      </w:r>
      <w:r>
        <w:t xml:space="preserve"> </w:t>
      </w:r>
      <w:proofErr w:type="spellStart"/>
      <w:ins w:id="161" w:author="Inge Mehide" w:date="2024-09-26T09:40:00Z">
        <w:r w:rsidR="00752411">
          <w:t>A</w:t>
        </w:r>
      </w:ins>
      <w:del w:id="162" w:author="Inge Mehide" w:date="2024-09-26T09:40:00Z">
        <w:r w:rsidDel="00752411">
          <w:delText>a</w:delText>
        </w:r>
      </w:del>
      <w:r>
        <w:t>gregaator</w:t>
      </w:r>
      <w:proofErr w:type="spellEnd"/>
      <w:r>
        <w:t xml:space="preserve"> – isik, kes osutab agregeerimise teenust ja võib samal ajal olla müüja või bilansihaldur</w:t>
      </w:r>
      <w:del w:id="163" w:author="Inge Mehide" w:date="2024-09-26T09:42:00Z">
        <w:r w:rsidDel="00752411">
          <w:delText>,</w:delText>
        </w:r>
      </w:del>
      <w:r>
        <w:t xml:space="preserve"> </w:t>
      </w:r>
      <w:ins w:id="164" w:author="Inge Mehide" w:date="2024-09-26T09:42:00Z">
        <w:r w:rsidR="00752411">
          <w:t>(</w:t>
        </w:r>
      </w:ins>
      <w:r>
        <w:t>elektrituruseaduse §</w:t>
      </w:r>
      <w:ins w:id="165" w:author="Inge Mehide" w:date="2024-09-26T09:41:00Z">
        <w:r w:rsidR="00752411">
          <w:t xml:space="preserve"> </w:t>
        </w:r>
      </w:ins>
      <w:r>
        <w:t xml:space="preserve">3 lg 12 </w:t>
      </w:r>
      <w:del w:id="166" w:author="Inge Mehide" w:date="2024-09-26T09:42:00Z">
        <w:r w:rsidDel="00752411">
          <w:delText>-</w:delText>
        </w:r>
      </w:del>
      <w:ins w:id="167" w:author="Inge Mehide" w:date="2024-09-26T09:42:00Z">
        <w:r w:rsidR="00752411" w:rsidRPr="00FF21E3">
          <w:t>–</w:t>
        </w:r>
      </w:ins>
      <w:r>
        <w:t xml:space="preserve"> </w:t>
      </w:r>
      <w:hyperlink r:id="rId2" w:history="1">
        <w:r w:rsidRPr="00670DAB">
          <w:rPr>
            <w:rStyle w:val="Hperlink"/>
          </w:rPr>
          <w:t>https://www.riigiteataja.ee/akt/107032023067?leiaKehtiv</w:t>
        </w:r>
      </w:hyperlink>
      <w:ins w:id="168" w:author="Inge Mehide" w:date="2024-09-26T09:42:00Z">
        <w:r w:rsidR="00752411">
          <w:rPr>
            <w:rStyle w:val="Hperlink"/>
          </w:rPr>
          <w:t>)</w:t>
        </w:r>
        <w:r w:rsidR="00752411" w:rsidRPr="00F02D6E">
          <w:rPr>
            <w:rStyle w:val="Hperlink"/>
            <w:u w:val="none"/>
            <w:rPrChange w:id="169" w:author="Inge Mehide" w:date="2024-09-30T10:46:00Z">
              <w:rPr>
                <w:rStyle w:val="Hperlink"/>
              </w:rPr>
            </w:rPrChange>
          </w:rPr>
          <w:t>.</w:t>
        </w:r>
      </w:ins>
    </w:p>
  </w:footnote>
  <w:footnote w:id="6">
    <w:p w14:paraId="43690EDA" w14:textId="6E268E91" w:rsidR="007D4ADF" w:rsidRDefault="007D4ADF" w:rsidP="00DA5700">
      <w:pPr>
        <w:pStyle w:val="Allmrkusetekst"/>
        <w:jc w:val="left"/>
      </w:pPr>
      <w:r>
        <w:rPr>
          <w:rStyle w:val="Allmrkuseviide"/>
        </w:rPr>
        <w:footnoteRef/>
      </w:r>
      <w:r>
        <w:t xml:space="preserve"> </w:t>
      </w:r>
      <w:proofErr w:type="spellStart"/>
      <w:r>
        <w:t>mFRR</w:t>
      </w:r>
      <w:proofErr w:type="spellEnd"/>
      <w:r>
        <w:t xml:space="preserve"> ehk käsitsi aktiveeritav sageduse taastamise reserv. Lisaks plaanitakse hiljemalt aastaks 2025 võtta kasutusele </w:t>
      </w:r>
      <w:r w:rsidR="00DB23B4">
        <w:t xml:space="preserve">uued </w:t>
      </w:r>
      <w:r>
        <w:t>tooted</w:t>
      </w:r>
      <w:r w:rsidR="00DB23B4">
        <w:t>,</w:t>
      </w:r>
      <w:r>
        <w:t xml:space="preserve"> nagu </w:t>
      </w:r>
      <w:proofErr w:type="spellStart"/>
      <w:r>
        <w:t>aFRR</w:t>
      </w:r>
      <w:proofErr w:type="spellEnd"/>
      <w:r>
        <w:t xml:space="preserve"> (automaatne sageduste taastamise reserv) ja </w:t>
      </w:r>
      <w:proofErr w:type="spellStart"/>
      <w:r>
        <w:t>FCRi</w:t>
      </w:r>
      <w:proofErr w:type="spellEnd"/>
      <w:r>
        <w:t xml:space="preserve"> (sageduse hoidmise reserv).</w:t>
      </w:r>
    </w:p>
  </w:footnote>
  <w:footnote w:id="7">
    <w:p w14:paraId="28F2563A" w14:textId="5137E456" w:rsidR="006E5AD1" w:rsidRDefault="006E5AD1" w:rsidP="00DA5700">
      <w:pPr>
        <w:pStyle w:val="Allmrkusetekst"/>
        <w:jc w:val="left"/>
      </w:pPr>
      <w:r>
        <w:rPr>
          <w:rStyle w:val="Allmrkuseviide"/>
        </w:rPr>
        <w:footnoteRef/>
      </w:r>
      <w:r>
        <w:t xml:space="preserve"> </w:t>
      </w:r>
      <w:hyperlink r:id="rId3" w:history="1">
        <w:r w:rsidRPr="00670DAB">
          <w:rPr>
            <w:rStyle w:val="Hperlink"/>
          </w:rPr>
          <w:t>https://www.konkurentsiamet.ee/uudised/avalik-konsultatsioon-tarbimise-juhtimise-iseseisva-agregaatori-tururaamistiku-osas</w:t>
        </w:r>
      </w:hyperlink>
    </w:p>
  </w:footnote>
  <w:footnote w:id="8">
    <w:p w14:paraId="16011471" w14:textId="33CDD22E" w:rsidR="00EB5718" w:rsidRDefault="00EB5718">
      <w:pPr>
        <w:pStyle w:val="Allmrkusetekst"/>
      </w:pPr>
      <w:r>
        <w:rPr>
          <w:rStyle w:val="Allmrkuseviide"/>
        </w:rPr>
        <w:footnoteRef/>
      </w:r>
      <w:r>
        <w:t xml:space="preserve"> </w:t>
      </w:r>
      <w:r w:rsidR="003173EB">
        <w:fldChar w:fldCharType="begin"/>
      </w:r>
      <w:r w:rsidR="003173EB">
        <w:instrText>HYPERLINK "https://www.spp.org/markets-operations/net-benefits-test/"</w:instrText>
      </w:r>
      <w:r w:rsidR="003173EB">
        <w:fldChar w:fldCharType="separate"/>
      </w:r>
      <w:r>
        <w:rPr>
          <w:rStyle w:val="Hperlink"/>
        </w:rPr>
        <w:t xml:space="preserve">Net </w:t>
      </w:r>
      <w:proofErr w:type="spellStart"/>
      <w:r>
        <w:rPr>
          <w:rStyle w:val="Hperlink"/>
        </w:rPr>
        <w:t>Benefits</w:t>
      </w:r>
      <w:proofErr w:type="spellEnd"/>
      <w:r>
        <w:rPr>
          <w:rStyle w:val="Hperlink"/>
        </w:rPr>
        <w:t xml:space="preserve"> Test </w:t>
      </w:r>
      <w:del w:id="292" w:author="Inge Mehide" w:date="2024-09-26T11:40:00Z">
        <w:r w:rsidDel="0076615F">
          <w:rPr>
            <w:rStyle w:val="Hperlink"/>
          </w:rPr>
          <w:delText xml:space="preserve">- </w:delText>
        </w:r>
      </w:del>
      <w:ins w:id="293" w:author="Inge Mehide" w:date="2024-09-26T11:40:00Z">
        <w:r w:rsidR="0076615F">
          <w:rPr>
            <w:rStyle w:val="Hperlink"/>
          </w:rPr>
          <w:t xml:space="preserve">– </w:t>
        </w:r>
      </w:ins>
      <w:proofErr w:type="spellStart"/>
      <w:r>
        <w:rPr>
          <w:rStyle w:val="Hperlink"/>
        </w:rPr>
        <w:t>Southwest</w:t>
      </w:r>
      <w:proofErr w:type="spellEnd"/>
      <w:r>
        <w:rPr>
          <w:rStyle w:val="Hperlink"/>
        </w:rPr>
        <w:t xml:space="preserve"> Power Pool (spp.org)</w:t>
      </w:r>
      <w:r w:rsidR="003173EB">
        <w:rPr>
          <w:rStyle w:val="Hperlink"/>
        </w:rPr>
        <w:fldChar w:fldCharType="end"/>
      </w:r>
      <w:ins w:id="294" w:author="Inge Mehide" w:date="2024-09-26T11:40:00Z">
        <w:r w:rsidR="0076615F">
          <w:rPr>
            <w:rStyle w:val="Hperlink"/>
          </w:rPr>
          <w:t>.</w:t>
        </w:r>
      </w:ins>
    </w:p>
  </w:footnote>
  <w:footnote w:id="9">
    <w:p w14:paraId="4331C543" w14:textId="7247D1D8" w:rsidR="00AA40C1" w:rsidRDefault="00AA40C1">
      <w:pPr>
        <w:pStyle w:val="Allmrkusetekst"/>
      </w:pPr>
      <w:r>
        <w:rPr>
          <w:rStyle w:val="Allmrkuseviide"/>
        </w:rPr>
        <w:footnoteRef/>
      </w:r>
      <w:r>
        <w:t xml:space="preserve"> </w:t>
      </w:r>
      <w:hyperlink r:id="rId4" w:history="1">
        <w:r w:rsidRPr="00C642B2">
          <w:rPr>
            <w:rStyle w:val="Hperlink"/>
          </w:rPr>
          <w:t>https://data.consilium.europa.eu/doc/document/PE-2-2024-INIT/en/pdf</w:t>
        </w:r>
      </w:hyperlink>
    </w:p>
  </w:footnote>
  <w:footnote w:id="10">
    <w:p w14:paraId="0DEE8710" w14:textId="77777777" w:rsidR="005F68A1" w:rsidRDefault="005F68A1" w:rsidP="00DA5700">
      <w:pPr>
        <w:pStyle w:val="Allmrkusetekst"/>
        <w:jc w:val="left"/>
      </w:pPr>
      <w:r>
        <w:rPr>
          <w:rStyle w:val="Allmrkuseviide"/>
        </w:rPr>
        <w:footnoteRef/>
      </w:r>
      <w:r>
        <w:t xml:space="preserve"> </w:t>
      </w:r>
      <w:r>
        <w:t>Tarbimise otsese juhtimise puhul kaubeldakse reguleeritava ja mõõdetava paindlikkusega</w:t>
      </w:r>
    </w:p>
    <w:p w14:paraId="12C016CE" w14:textId="77777777" w:rsidR="005F68A1" w:rsidRDefault="005F68A1" w:rsidP="00DA5700">
      <w:pPr>
        <w:pStyle w:val="Allmrkusetekst"/>
        <w:jc w:val="left"/>
      </w:pPr>
      <w:r>
        <w:t>elektriturgudel.</w:t>
      </w:r>
    </w:p>
  </w:footnote>
  <w:footnote w:id="11">
    <w:p w14:paraId="2B1CBA39" w14:textId="0D689096" w:rsidR="005001E7" w:rsidRDefault="005001E7" w:rsidP="00DA5700">
      <w:pPr>
        <w:pStyle w:val="Allmrkusetekst"/>
        <w:jc w:val="left"/>
      </w:pPr>
      <w:r>
        <w:rPr>
          <w:rStyle w:val="Allmrkuseviide"/>
        </w:rPr>
        <w:footnoteRef/>
      </w:r>
      <w:r>
        <w:t xml:space="preserve"> </w:t>
      </w:r>
      <w:r>
        <w:t>„</w:t>
      </w:r>
      <w:r w:rsidRPr="005001E7">
        <w:t>Eesti elektrisüsteemi valikud</w:t>
      </w:r>
      <w:r>
        <w:t xml:space="preserve">“ – Riigikontroll, 6. november 2023, </w:t>
      </w:r>
      <w:hyperlink r:id="rId5" w:history="1">
        <w:r w:rsidRPr="009C737E">
          <w:rPr>
            <w:rStyle w:val="Hperlink"/>
          </w:rPr>
          <w:t>https://www.riigikontroll.ee/DesktopModules/DigiDetail/FileDownloader.aspx?FileId=18316&amp;AuditId=5566</w:t>
        </w:r>
      </w:hyperlink>
      <w:ins w:id="464" w:author="Inge Mehide" w:date="2024-09-26T12:18:00Z">
        <w:r w:rsidR="00817E9E">
          <w:rPr>
            <w:rStyle w:val="Hperlink"/>
          </w:rPr>
          <w:t>.</w:t>
        </w:r>
      </w:ins>
    </w:p>
  </w:footnote>
  <w:footnote w:id="12">
    <w:p w14:paraId="115345DD" w14:textId="2FCE2B10" w:rsidR="00BE7787" w:rsidRDefault="00BE7787">
      <w:pPr>
        <w:pStyle w:val="Allmrkusetekst"/>
      </w:pPr>
      <w:r>
        <w:rPr>
          <w:rStyle w:val="Allmrkuseviide"/>
        </w:rPr>
        <w:footnoteRef/>
      </w:r>
      <w:r>
        <w:t xml:space="preserve"> </w:t>
      </w:r>
      <w:r w:rsidR="00963176" w:rsidRPr="00963176">
        <w:t>Tarbimise juhtimise turumudeliga seotult reguleerimisteenuse ja elektrienergia bilansilepingu tüüptingimuste muudatuste konsultatsioon</w:t>
      </w:r>
      <w:r w:rsidR="00963176">
        <w:t xml:space="preserve"> </w:t>
      </w:r>
      <w:del w:id="476" w:author="Inge Mehide" w:date="2024-09-26T12:18:00Z">
        <w:r w:rsidR="00963176" w:rsidDel="00817E9E">
          <w:delText xml:space="preserve">- </w:delText>
        </w:r>
      </w:del>
      <w:ins w:id="477" w:author="Inge Mehide" w:date="2024-09-26T12:18:00Z">
        <w:r w:rsidR="00817E9E">
          <w:t xml:space="preserve">– </w:t>
        </w:r>
      </w:ins>
      <w:hyperlink r:id="rId6" w:history="1">
        <w:r w:rsidR="00963176" w:rsidRPr="00963176">
          <w:rPr>
            <w:rStyle w:val="Hperlink"/>
          </w:rPr>
          <w:t>https://www.elering.ee/node/2000</w:t>
        </w:r>
      </w:hyperlink>
      <w:ins w:id="478" w:author="Inge Mehide" w:date="2024-09-26T12:18:00Z">
        <w:r w:rsidR="00817E9E">
          <w:rPr>
            <w:rStyle w:val="Hperlink"/>
          </w:rPr>
          <w:t>.</w:t>
        </w:r>
      </w:ins>
    </w:p>
  </w:footnote>
  <w:footnote w:id="13">
    <w:p w14:paraId="20C63C17" w14:textId="43079B02" w:rsidR="008634C5" w:rsidRDefault="008634C5">
      <w:pPr>
        <w:pStyle w:val="Allmrkusetekst"/>
      </w:pPr>
      <w:r>
        <w:rPr>
          <w:rStyle w:val="Allmrkuseviide"/>
        </w:rPr>
        <w:footnoteRef/>
      </w:r>
      <w:r>
        <w:t xml:space="preserve"> </w:t>
      </w:r>
      <w:r w:rsidRPr="008634C5">
        <w:t>Komisjoni määrus (EL) 2017/2195 , millega kehtestatakse elektrisüsteemi tasakaalustamise eeskiri</w:t>
      </w:r>
      <w:r>
        <w:t xml:space="preserve"> </w:t>
      </w:r>
      <w:del w:id="630" w:author="Inge Mehide" w:date="2024-09-26T14:36:00Z">
        <w:r w:rsidDel="005F1AFA">
          <w:delText xml:space="preserve">- </w:delText>
        </w:r>
      </w:del>
      <w:ins w:id="631" w:author="Inge Mehide" w:date="2024-09-26T14:36:00Z">
        <w:r w:rsidR="005F1AFA">
          <w:t xml:space="preserve">– </w:t>
        </w:r>
      </w:ins>
      <w:hyperlink r:id="rId7" w:history="1">
        <w:r w:rsidRPr="00BE7546">
          <w:rPr>
            <w:rStyle w:val="Hperlink"/>
          </w:rPr>
          <w:t>https://eur-lex.europa.eu/legal-content/EN/TXT/?uri=CELEX%3A02017R2195-20220619</w:t>
        </w:r>
      </w:hyperlink>
      <w:ins w:id="632" w:author="Inge Mehide" w:date="2024-09-26T14:36:00Z">
        <w:r w:rsidR="005F1AFA" w:rsidRPr="006A097D">
          <w:rPr>
            <w:rStyle w:val="Hperlink"/>
            <w:u w:val="none"/>
            <w:rPrChange w:id="633" w:author="Inge Mehide" w:date="2024-09-30T11:30:00Z">
              <w:rPr>
                <w:rStyle w:val="Hperlink"/>
              </w:rPr>
            </w:rPrChange>
          </w:rPr>
          <w:t>.</w:t>
        </w:r>
      </w:ins>
    </w:p>
  </w:footnote>
  <w:footnote w:id="14">
    <w:p w14:paraId="00008DB1" w14:textId="77777777" w:rsidR="001944FB" w:rsidRDefault="001944FB" w:rsidP="001944FB">
      <w:pPr>
        <w:pStyle w:val="Allmrkusetekst"/>
        <w:jc w:val="left"/>
      </w:pPr>
      <w:r>
        <w:rPr>
          <w:rStyle w:val="Allmrkuseviide"/>
        </w:rPr>
        <w:footnoteRef/>
      </w:r>
      <w:r>
        <w:t xml:space="preserve"> </w:t>
      </w:r>
      <w:r>
        <w:t>01.01.2025 kehtima hakkav elektrienergia bilansiteenuse hinna arvutamise</w:t>
      </w:r>
    </w:p>
    <w:p w14:paraId="3048672A" w14:textId="6A8B7CF3" w:rsidR="001944FB" w:rsidRDefault="001944FB" w:rsidP="001944FB">
      <w:pPr>
        <w:pStyle w:val="Allmrkusetekst"/>
        <w:jc w:val="left"/>
      </w:pPr>
      <w:r>
        <w:t xml:space="preserve">ühtne metoodika – </w:t>
      </w:r>
      <w:hyperlink r:id="rId8" w:history="1">
        <w:r w:rsidRPr="00675ADB">
          <w:rPr>
            <w:rStyle w:val="Hperlink"/>
          </w:rPr>
          <w:t>https://elering.ee/sites/default/files/2024-04/Bilansiteenuse%20hinna%20arvutamise%20%C3%BChtne%20metoodika_2024%20%28Elering%20AS%29_koosk%C3%B5lastatud%2005.04.2024%20%28002%29.pdf</w:t>
        </w:r>
      </w:hyperlink>
      <w:ins w:id="638" w:author="Inge Mehide" w:date="2024-09-26T14:36:00Z">
        <w:r w:rsidR="005F1AFA" w:rsidRPr="006A097D">
          <w:rPr>
            <w:rStyle w:val="Hperlink"/>
            <w:u w:val="none"/>
            <w:rPrChange w:id="639" w:author="Inge Mehide" w:date="2024-09-30T11:30:00Z">
              <w:rPr>
                <w:rStyle w:val="Hperlink"/>
              </w:rPr>
            </w:rPrChange>
          </w:rPr>
          <w:t>.</w:t>
        </w:r>
      </w:ins>
    </w:p>
  </w:footnote>
  <w:footnote w:id="15">
    <w:p w14:paraId="71143ACD" w14:textId="35AB842E" w:rsidR="00F65125" w:rsidRDefault="00F65125">
      <w:pPr>
        <w:pStyle w:val="Allmrkusetekst"/>
        <w:rPr>
          <w:rStyle w:val="Hperlink"/>
        </w:rPr>
      </w:pPr>
      <w:r>
        <w:rPr>
          <w:rStyle w:val="Allmrkuseviide"/>
        </w:rPr>
        <w:footnoteRef/>
      </w:r>
      <w:r>
        <w:t xml:space="preserve"> </w:t>
      </w:r>
      <w:r>
        <w:t xml:space="preserve">TTJA </w:t>
      </w:r>
      <w:r w:rsidR="0037782A">
        <w:t>soovitused</w:t>
      </w:r>
      <w:r>
        <w:t xml:space="preserve">: </w:t>
      </w:r>
      <w:hyperlink r:id="rId9" w:history="1">
        <w:r w:rsidRPr="005D6515">
          <w:rPr>
            <w:rStyle w:val="Hperlink"/>
          </w:rPr>
          <w:t>https://www.ttja.ee/uudised/elektripakette-puudutavad-kusimused-tekitavad-tarbijates-segadust-loe-kuidas-teha-teadlikke</w:t>
        </w:r>
      </w:hyperlink>
      <w:ins w:id="886" w:author="Inge Mehide" w:date="2024-09-26T17:17:00Z">
        <w:r w:rsidR="007766AE" w:rsidRPr="001143F5">
          <w:rPr>
            <w:rStyle w:val="Hperlink"/>
            <w:u w:val="none"/>
            <w:rPrChange w:id="887" w:author="Inge Mehide" w:date="2024-09-30T11:51:00Z">
              <w:rPr>
                <w:rStyle w:val="Hperlink"/>
              </w:rPr>
            </w:rPrChange>
          </w:rPr>
          <w:t>;</w:t>
        </w:r>
      </w:ins>
    </w:p>
    <w:p w14:paraId="3E38079C" w14:textId="43B973EB" w:rsidR="006D79FB" w:rsidRDefault="006D79FB">
      <w:pPr>
        <w:pStyle w:val="Allmrkusetekst"/>
      </w:pPr>
      <w:r w:rsidRPr="0037782A">
        <w:t xml:space="preserve">Kliimaministeeriumi soovitused: </w:t>
      </w:r>
      <w:hyperlink r:id="rId10" w:history="1">
        <w:r w:rsidRPr="000F1AD2">
          <w:rPr>
            <w:rStyle w:val="Hperlink"/>
          </w:rPr>
          <w:t>https://kliimaministeerium.ee/energeetika-maavarad/korged-energiahinnad/energiapaketid</w:t>
        </w:r>
      </w:hyperlink>
      <w:ins w:id="888" w:author="Inge Mehide" w:date="2024-09-26T17:17:00Z">
        <w:r w:rsidR="007766AE" w:rsidRPr="001143F5">
          <w:rPr>
            <w:rStyle w:val="Hperlink"/>
            <w:u w:val="none"/>
            <w:rPrChange w:id="889" w:author="Inge Mehide" w:date="2024-09-30T11:51:00Z">
              <w:rPr>
                <w:rStyle w:val="Hperlink"/>
              </w:rPr>
            </w:rPrChange>
          </w:rPr>
          <w:t>.</w:t>
        </w:r>
      </w:ins>
    </w:p>
  </w:footnote>
  <w:footnote w:id="16">
    <w:p w14:paraId="2FA09C84" w14:textId="40F56CB1" w:rsidR="00F069DB" w:rsidRDefault="00F069DB" w:rsidP="00DA5700">
      <w:pPr>
        <w:pStyle w:val="Allmrkusetekst"/>
        <w:jc w:val="left"/>
      </w:pPr>
      <w:r>
        <w:rPr>
          <w:rStyle w:val="Allmrkuseviide"/>
        </w:rPr>
        <w:footnoteRef/>
      </w:r>
      <w:r>
        <w:t xml:space="preserve"> </w:t>
      </w:r>
      <w:r>
        <w:t xml:space="preserve">Elektri- ja gaasituru aruanne 2022, Konkurentsiamet </w:t>
      </w:r>
      <w:del w:id="1006" w:author="Inge Mehide" w:date="2024-09-26T17:53:00Z">
        <w:r w:rsidDel="003173EB">
          <w:delText>-</w:delText>
        </w:r>
      </w:del>
      <w:ins w:id="1007" w:author="Inge Mehide" w:date="2024-09-26T17:53:00Z">
        <w:r w:rsidR="003173EB">
          <w:t>–</w:t>
        </w:r>
      </w:ins>
      <w:r>
        <w:t xml:space="preserve"> </w:t>
      </w:r>
      <w:hyperlink r:id="rId11" w:history="1">
        <w:r w:rsidRPr="006E36B6">
          <w:rPr>
            <w:rStyle w:val="Hperlink"/>
          </w:rPr>
          <w:t>https://www.konkurentsiamet.ee/asutus-uudised-ja-kontakt/aruanded-analuusid-hinnangud/elektri-ja-gaasituru-aruanded</w:t>
        </w:r>
      </w:hyperlink>
      <w:ins w:id="1008" w:author="Inge Mehide" w:date="2024-09-26T17:53:00Z">
        <w:r w:rsidR="003173EB" w:rsidRPr="00A77CE4">
          <w:rPr>
            <w:rStyle w:val="Hperlink"/>
            <w:u w:val="none"/>
            <w:rPrChange w:id="1009" w:author="Inge Mehide" w:date="2024-09-30T14:09:00Z">
              <w:rPr>
                <w:rStyle w:val="Hperlink"/>
              </w:rPr>
            </w:rPrChange>
          </w:rPr>
          <w:t>.</w:t>
        </w:r>
      </w:ins>
    </w:p>
  </w:footnote>
  <w:footnote w:id="17">
    <w:p w14:paraId="2FCFFD66" w14:textId="07FE59D3" w:rsidR="00C11682" w:rsidRDefault="00C11682" w:rsidP="00C11682">
      <w:pPr>
        <w:pStyle w:val="Allmrkusetekst"/>
      </w:pPr>
      <w:r>
        <w:rPr>
          <w:rStyle w:val="Allmrkuseviide"/>
        </w:rPr>
        <w:footnoteRef/>
      </w:r>
      <w:r>
        <w:t xml:space="preserve"> </w:t>
      </w:r>
      <w:proofErr w:type="spellStart"/>
      <w:r>
        <w:t>Demand</w:t>
      </w:r>
      <w:proofErr w:type="spellEnd"/>
      <w:r>
        <w:t xml:space="preserve"> </w:t>
      </w:r>
      <w:proofErr w:type="spellStart"/>
      <w:ins w:id="1048" w:author="Inge Mehide" w:date="2024-09-27T10:23:00Z">
        <w:r w:rsidR="00184083">
          <w:t>R</w:t>
        </w:r>
      </w:ins>
      <w:del w:id="1049" w:author="Inge Mehide" w:date="2024-09-27T10:23:00Z">
        <w:r w:rsidDel="00184083">
          <w:delText>r</w:delText>
        </w:r>
      </w:del>
      <w:r>
        <w:t>esponse</w:t>
      </w:r>
      <w:proofErr w:type="spellEnd"/>
      <w:r>
        <w:t xml:space="preserve"> </w:t>
      </w:r>
      <w:proofErr w:type="spellStart"/>
      <w:r>
        <w:t>through</w:t>
      </w:r>
      <w:proofErr w:type="spellEnd"/>
      <w:r>
        <w:t xml:space="preserve"> </w:t>
      </w:r>
      <w:proofErr w:type="spellStart"/>
      <w:ins w:id="1050" w:author="Inge Mehide" w:date="2024-09-27T10:23:00Z">
        <w:r w:rsidR="00184083">
          <w:t>A</w:t>
        </w:r>
      </w:ins>
      <w:del w:id="1051" w:author="Inge Mehide" w:date="2024-09-27T10:23:00Z">
        <w:r w:rsidDel="00184083">
          <w:delText>a</w:delText>
        </w:r>
      </w:del>
      <w:r>
        <w:t>ggregation</w:t>
      </w:r>
      <w:proofErr w:type="spellEnd"/>
      <w:r>
        <w:t xml:space="preserve"> – a </w:t>
      </w:r>
      <w:proofErr w:type="spellStart"/>
      <w:ins w:id="1052" w:author="Inge Mehide" w:date="2024-09-27T10:24:00Z">
        <w:r w:rsidR="00184083">
          <w:t>H</w:t>
        </w:r>
      </w:ins>
      <w:del w:id="1053" w:author="Inge Mehide" w:date="2024-09-27T10:24:00Z">
        <w:r w:rsidDel="00184083">
          <w:delText>h</w:delText>
        </w:r>
      </w:del>
      <w:r>
        <w:t>armonized</w:t>
      </w:r>
      <w:proofErr w:type="spellEnd"/>
      <w:r>
        <w:t xml:space="preserve"> </w:t>
      </w:r>
      <w:proofErr w:type="spellStart"/>
      <w:ins w:id="1054" w:author="Inge Mehide" w:date="2024-09-27T10:24:00Z">
        <w:r w:rsidR="00184083">
          <w:t>A</w:t>
        </w:r>
      </w:ins>
      <w:del w:id="1055" w:author="Inge Mehide" w:date="2024-09-27T10:24:00Z">
        <w:r w:rsidDel="00184083">
          <w:delText>a</w:delText>
        </w:r>
      </w:del>
      <w:r>
        <w:t>pproach</w:t>
      </w:r>
      <w:proofErr w:type="spellEnd"/>
      <w:r>
        <w:t xml:space="preserve"> in </w:t>
      </w:r>
      <w:ins w:id="1056" w:author="Inge Mehide" w:date="2024-09-27T10:24:00Z">
        <w:r w:rsidR="00184083">
          <w:t>B</w:t>
        </w:r>
      </w:ins>
      <w:del w:id="1057" w:author="Inge Mehide" w:date="2024-09-27T10:24:00Z">
        <w:r w:rsidDel="00184083">
          <w:delText>b</w:delText>
        </w:r>
      </w:del>
      <w:r>
        <w:t xml:space="preserve">altic </w:t>
      </w:r>
      <w:proofErr w:type="spellStart"/>
      <w:ins w:id="1058" w:author="Inge Mehide" w:date="2024-09-27T10:24:00Z">
        <w:r w:rsidR="00184083">
          <w:t>R</w:t>
        </w:r>
      </w:ins>
      <w:del w:id="1059" w:author="Inge Mehide" w:date="2024-09-27T10:24:00Z">
        <w:r w:rsidDel="00184083">
          <w:delText>r</w:delText>
        </w:r>
      </w:del>
      <w:r>
        <w:t>egion</w:t>
      </w:r>
      <w:proofErr w:type="spellEnd"/>
      <w:ins w:id="1060" w:author="Inge Mehide" w:date="2024-09-27T10:25:00Z">
        <w:r w:rsidR="00184083">
          <w:t>.</w:t>
        </w:r>
      </w:ins>
      <w:r>
        <w:t xml:space="preserve"> </w:t>
      </w:r>
      <w:proofErr w:type="spellStart"/>
      <w:r>
        <w:t>Consept</w:t>
      </w:r>
      <w:proofErr w:type="spellEnd"/>
      <w:r>
        <w:t xml:space="preserve"> </w:t>
      </w:r>
      <w:proofErr w:type="spellStart"/>
      <w:r>
        <w:t>proposal</w:t>
      </w:r>
      <w:proofErr w:type="spellEnd"/>
      <w:r>
        <w:t xml:space="preserve">, Elering, AST, </w:t>
      </w:r>
      <w:proofErr w:type="spellStart"/>
      <w:r>
        <w:t>Litgrid</w:t>
      </w:r>
      <w:proofErr w:type="spellEnd"/>
      <w:r>
        <w:t xml:space="preserve"> </w:t>
      </w:r>
      <w:ins w:id="1061" w:author="Inge Mehide" w:date="2024-09-27T10:21:00Z">
        <w:r w:rsidR="00184083">
          <w:t>–</w:t>
        </w:r>
      </w:ins>
      <w:del w:id="1062" w:author="Inge Mehide" w:date="2024-09-27T10:21:00Z">
        <w:r w:rsidDel="00184083">
          <w:delText>-</w:delText>
        </w:r>
      </w:del>
      <w:r>
        <w:t xml:space="preserve"> </w:t>
      </w:r>
      <w:hyperlink r:id="rId12" w:history="1">
        <w:r w:rsidRPr="009E4B6D">
          <w:rPr>
            <w:rStyle w:val="Hperlink"/>
          </w:rPr>
          <w:t>https://elering.ee/sites/default/files/public/Elektriturg/Demand%20Response%20through%20Aggregation%20%20a%20Harmonized%20Approach%20in%20the%20Baltic....pdf</w:t>
        </w:r>
      </w:hyperlink>
      <w:ins w:id="1063" w:author="Inge Mehide" w:date="2024-09-27T10:21:00Z">
        <w:r w:rsidR="00184083" w:rsidRPr="00FA651C">
          <w:rPr>
            <w:rStyle w:val="Hperlink"/>
            <w:u w:val="none"/>
            <w:rPrChange w:id="1064" w:author="Inge Mehide" w:date="2024-09-30T12:00:00Z">
              <w:rPr>
                <w:rStyle w:val="Hperlink"/>
              </w:rPr>
            </w:rPrChange>
          </w:rPr>
          <w:t>.</w:t>
        </w:r>
      </w:ins>
    </w:p>
  </w:footnote>
  <w:footnote w:id="18">
    <w:p w14:paraId="04DB8BFE" w14:textId="0C259EA7" w:rsidR="00620853" w:rsidRDefault="00620853">
      <w:pPr>
        <w:pStyle w:val="Allmrkusetekst"/>
      </w:pPr>
      <w:r>
        <w:rPr>
          <w:rStyle w:val="Allmrkuseviide"/>
        </w:rPr>
        <w:footnoteRef/>
      </w:r>
      <w:r>
        <w:t>T</w:t>
      </w:r>
      <w:r w:rsidRPr="00620853">
        <w:t xml:space="preserve">arbimise juhtimise iseseisva agregaatori tururaamistiku ettepanekud </w:t>
      </w:r>
      <w:ins w:id="1066" w:author="Inge Mehide" w:date="2024-09-27T10:22:00Z">
        <w:r w:rsidR="00184083">
          <w:t>E</w:t>
        </w:r>
      </w:ins>
      <w:del w:id="1067" w:author="Inge Mehide" w:date="2024-09-27T10:22:00Z">
        <w:r w:rsidRPr="00620853" w:rsidDel="00184083">
          <w:delText>e</w:delText>
        </w:r>
      </w:del>
      <w:r w:rsidRPr="00620853">
        <w:t>estile</w:t>
      </w:r>
      <w:r>
        <w:t xml:space="preserve">, Konkurentsiamet </w:t>
      </w:r>
      <w:ins w:id="1068" w:author="Inge Mehide" w:date="2024-09-27T10:21:00Z">
        <w:r w:rsidR="00184083">
          <w:t>–</w:t>
        </w:r>
      </w:ins>
      <w:del w:id="1069" w:author="Inge Mehide" w:date="2024-09-27T10:21:00Z">
        <w:r w:rsidDel="00184083">
          <w:delText>-</w:delText>
        </w:r>
      </w:del>
      <w:r>
        <w:t xml:space="preserve"> </w:t>
      </w:r>
      <w:hyperlink r:id="rId13" w:history="1">
        <w:r w:rsidRPr="00620853">
          <w:rPr>
            <w:rStyle w:val="Hperlink"/>
          </w:rPr>
          <w:t>https://www.konkurentsiamet.ee/sites/default/files/news-files/tarbimise_juhtimise_iseseisva_tururaamistiku_ettepanekud_eestile.docx</w:t>
        </w:r>
      </w:hyperlink>
      <w:ins w:id="1070" w:author="Inge Mehide" w:date="2024-09-27T10:21:00Z">
        <w:r w:rsidR="00184083" w:rsidRPr="00FA651C">
          <w:rPr>
            <w:rStyle w:val="Hperlink"/>
            <w:u w:val="none"/>
            <w:rPrChange w:id="1071" w:author="Inge Mehide" w:date="2024-09-30T12:00:00Z">
              <w:rPr>
                <w:rStyle w:val="Hperlink"/>
              </w:rPr>
            </w:rPrChange>
          </w:rPr>
          <w:t>.</w:t>
        </w:r>
      </w:ins>
    </w:p>
  </w:footnote>
  <w:footnote w:id="19">
    <w:p w14:paraId="5CE77AD0" w14:textId="3552C5E4" w:rsidR="00C11682" w:rsidRDefault="00C11682">
      <w:pPr>
        <w:pStyle w:val="Allmrkusetekst"/>
      </w:pPr>
      <w:r>
        <w:rPr>
          <w:rStyle w:val="Allmrkuseviide"/>
        </w:rPr>
        <w:footnoteRef/>
      </w:r>
      <w:r>
        <w:t xml:space="preserve"> </w:t>
      </w:r>
      <w:r>
        <w:t xml:space="preserve">Tarbimise juhtimise võrgueeskirja konsultatsioon, ENTSO-E </w:t>
      </w:r>
      <w:ins w:id="1072" w:author="Inge Mehide" w:date="2024-09-27T10:21:00Z">
        <w:r w:rsidR="00184083">
          <w:t>–</w:t>
        </w:r>
      </w:ins>
      <w:del w:id="1073" w:author="Inge Mehide" w:date="2024-09-27T10:21:00Z">
        <w:r w:rsidDel="00184083">
          <w:delText>-</w:delText>
        </w:r>
      </w:del>
      <w:r>
        <w:t xml:space="preserve"> </w:t>
      </w:r>
      <w:r w:rsidR="00A22769">
        <w:fldChar w:fldCharType="begin"/>
      </w:r>
      <w:r w:rsidR="00A22769">
        <w:instrText>HYPERLINK "https://consultations.entsoe.eu/markets/public-consultation-networkcode-demand-response/"</w:instrText>
      </w:r>
      <w:r w:rsidR="00A22769">
        <w:fldChar w:fldCharType="separate"/>
      </w:r>
      <w:r w:rsidRPr="009E4B6D">
        <w:rPr>
          <w:rStyle w:val="Hperlink"/>
        </w:rPr>
        <w:t>https://consultations.entsoe.eu/markets/public-consultation-networkcode-demand-response</w:t>
      </w:r>
      <w:del w:id="1074" w:author="Inge Mehide" w:date="2024-09-27T10:21:00Z">
        <w:r w:rsidRPr="009E4B6D" w:rsidDel="00184083">
          <w:rPr>
            <w:rStyle w:val="Hperlink"/>
          </w:rPr>
          <w:delText>/</w:delText>
        </w:r>
      </w:del>
      <w:r w:rsidR="00A22769">
        <w:rPr>
          <w:rStyle w:val="Hperlink"/>
        </w:rPr>
        <w:fldChar w:fldCharType="end"/>
      </w:r>
      <w:ins w:id="1075" w:author="Inge Mehide" w:date="2024-09-27T10:21:00Z">
        <w:r w:rsidR="00184083" w:rsidRPr="00FA651C">
          <w:rPr>
            <w:rStyle w:val="Hperlink"/>
            <w:u w:val="none"/>
            <w:rPrChange w:id="1076" w:author="Inge Mehide" w:date="2024-09-30T12:00:00Z">
              <w:rPr>
                <w:rStyle w:val="Hperlink"/>
              </w:rPr>
            </w:rPrChange>
          </w:rPr>
          <w:t>.</w:t>
        </w:r>
      </w:ins>
    </w:p>
  </w:footnote>
  <w:footnote w:id="20">
    <w:p w14:paraId="54936610" w14:textId="0CD3B46F" w:rsidR="003573E8" w:rsidRDefault="003573E8" w:rsidP="00B55036">
      <w:pPr>
        <w:pStyle w:val="Allmrkusetekst"/>
        <w:jc w:val="left"/>
      </w:pPr>
      <w:r>
        <w:rPr>
          <w:rStyle w:val="Allmrkuseviide"/>
        </w:rPr>
        <w:footnoteRef/>
      </w:r>
      <w:r>
        <w:t xml:space="preserve"> </w:t>
      </w:r>
      <w:r w:rsidRPr="003573E8">
        <w:t>Tarbimise juhtimine</w:t>
      </w:r>
      <w:ins w:id="1105" w:author="Inge Mehide" w:date="2024-09-27T10:22:00Z">
        <w:r w:rsidR="00184083">
          <w:t>.</w:t>
        </w:r>
      </w:ins>
      <w:r w:rsidRPr="003573E8">
        <w:t xml:space="preserve"> </w:t>
      </w:r>
      <w:ins w:id="1106" w:author="Inge Mehide" w:date="2024-09-27T10:22:00Z">
        <w:r w:rsidR="00184083">
          <w:t>S</w:t>
        </w:r>
      </w:ins>
      <w:del w:id="1107" w:author="Inge Mehide" w:date="2024-09-27T10:22:00Z">
        <w:r w:rsidRPr="003573E8" w:rsidDel="00184083">
          <w:delText>s</w:delText>
        </w:r>
      </w:del>
      <w:r w:rsidRPr="003573E8">
        <w:t xml:space="preserve">uurtarbijate koormusgraafikute salvestamine ning analüüs tarbimise juhtimise rakendamise võimaluste tuvastamiseks, Tallinna Tehnikaülikool, Elering </w:t>
      </w:r>
      <w:ins w:id="1108" w:author="Inge Mehide" w:date="2024-09-27T10:21:00Z">
        <w:r w:rsidR="00184083">
          <w:t>–</w:t>
        </w:r>
      </w:ins>
      <w:del w:id="1109" w:author="Inge Mehide" w:date="2024-09-27T10:21:00Z">
        <w:r w:rsidRPr="003573E8" w:rsidDel="00184083">
          <w:delText>-</w:delText>
        </w:r>
      </w:del>
      <w:r w:rsidRPr="003573E8">
        <w:t xml:space="preserve"> </w:t>
      </w:r>
      <w:hyperlink r:id="rId14" w:history="1">
        <w:r w:rsidRPr="007E0A50">
          <w:rPr>
            <w:rStyle w:val="Hperlink"/>
          </w:rPr>
          <w:t>https://elering.ee/sites/default/files/attachments/Tarbimise_juhtimine_1.pdf</w:t>
        </w:r>
      </w:hyperlink>
      <w:ins w:id="1110" w:author="Inge Mehide" w:date="2024-09-27T10:21:00Z">
        <w:r w:rsidR="00184083" w:rsidRPr="00FA651C">
          <w:rPr>
            <w:rStyle w:val="Hperlink"/>
            <w:u w:val="none"/>
            <w:rPrChange w:id="1111" w:author="Inge Mehide" w:date="2024-09-30T12:04:00Z">
              <w:rPr>
                <w:rStyle w:val="Hperlink"/>
              </w:rPr>
            </w:rPrChange>
          </w:rPr>
          <w:t>.</w:t>
        </w:r>
      </w:ins>
    </w:p>
  </w:footnote>
  <w:footnote w:id="21">
    <w:p w14:paraId="7E1732D4" w14:textId="77359D17" w:rsidR="001F4BA7" w:rsidRDefault="001F4BA7" w:rsidP="00DA5700">
      <w:pPr>
        <w:pStyle w:val="Allmrkusetekst"/>
        <w:jc w:val="left"/>
      </w:pPr>
      <w:r>
        <w:rPr>
          <w:rStyle w:val="Allmrkuseviide"/>
        </w:rPr>
        <w:footnoteRef/>
      </w:r>
      <w:r>
        <w:t xml:space="preserve"> </w:t>
      </w:r>
      <w:r>
        <w:t xml:space="preserve">Elektri- ja gaasituru aruanne 2022, Konkurentsiamet </w:t>
      </w:r>
      <w:ins w:id="1151" w:author="Inge Mehide" w:date="2024-09-27T11:29:00Z">
        <w:r w:rsidR="00821292">
          <w:t>–</w:t>
        </w:r>
      </w:ins>
      <w:del w:id="1152" w:author="Inge Mehide" w:date="2024-09-27T11:29:00Z">
        <w:r w:rsidDel="00821292">
          <w:delText>-</w:delText>
        </w:r>
      </w:del>
      <w:r>
        <w:t xml:space="preserve"> </w:t>
      </w:r>
      <w:hyperlink r:id="rId15" w:history="1">
        <w:r w:rsidRPr="006E36B6">
          <w:rPr>
            <w:rStyle w:val="Hperlink"/>
          </w:rPr>
          <w:t>https://www.konkurentsiamet.ee/asutus-uudised-ja-kontakt/aruanded-analuusid-hinnangud/elektri-ja-gaasituru-aruanded</w:t>
        </w:r>
      </w:hyperlink>
      <w:ins w:id="1153" w:author="Inge Mehide" w:date="2024-09-27T11:29:00Z">
        <w:r w:rsidR="00821292" w:rsidRPr="00FA651C">
          <w:rPr>
            <w:rStyle w:val="Hperlink"/>
            <w:u w:val="none"/>
            <w:rPrChange w:id="1154" w:author="Inge Mehide" w:date="2024-09-30T12:04:00Z">
              <w:rPr>
                <w:rStyle w:val="Hperlink"/>
              </w:rPr>
            </w:rPrChange>
          </w:rPr>
          <w:t>.</w:t>
        </w:r>
      </w:ins>
    </w:p>
  </w:footnote>
  <w:footnote w:id="22">
    <w:p w14:paraId="4355173C" w14:textId="794A212D" w:rsidR="001F4BA7" w:rsidRDefault="001F4BA7" w:rsidP="00DA5700">
      <w:pPr>
        <w:pStyle w:val="Allmrkusetekst"/>
        <w:jc w:val="left"/>
      </w:pPr>
      <w:r>
        <w:rPr>
          <w:rStyle w:val="Allmrkuseviide"/>
        </w:rPr>
        <w:footnoteRef/>
      </w:r>
      <w:r>
        <w:t xml:space="preserve"> </w:t>
      </w:r>
      <w:r>
        <w:t xml:space="preserve">Elektri- ja gaasituru aruanne 2022, Konkurentsiamet </w:t>
      </w:r>
      <w:ins w:id="1165" w:author="Inge Mehide" w:date="2024-09-27T11:29:00Z">
        <w:r w:rsidR="00821292">
          <w:t>–</w:t>
        </w:r>
      </w:ins>
      <w:del w:id="1166" w:author="Inge Mehide" w:date="2024-09-27T11:29:00Z">
        <w:r w:rsidDel="00821292">
          <w:delText>-</w:delText>
        </w:r>
      </w:del>
      <w:r>
        <w:t xml:space="preserve"> </w:t>
      </w:r>
      <w:hyperlink r:id="rId16" w:history="1">
        <w:r w:rsidRPr="006E36B6">
          <w:rPr>
            <w:rStyle w:val="Hperlink"/>
          </w:rPr>
          <w:t>https://www.konkurentsiamet.ee/asutus-uudised-ja-kontakt/aruanded-analuusid-hinnangud/elektri-ja-gaasituru-aruanded</w:t>
        </w:r>
      </w:hyperlink>
      <w:ins w:id="1167" w:author="Inge Mehide" w:date="2024-09-27T11:29:00Z">
        <w:r w:rsidR="00821292" w:rsidRPr="00FA651C">
          <w:rPr>
            <w:rStyle w:val="Hperlink"/>
            <w:u w:val="none"/>
            <w:rPrChange w:id="1168" w:author="Inge Mehide" w:date="2024-09-30T12:04:00Z">
              <w:rPr>
                <w:rStyle w:val="Hperlink"/>
              </w:rPr>
            </w:rPrChange>
          </w:rPr>
          <w:t>.</w:t>
        </w:r>
      </w:ins>
    </w:p>
  </w:footnote>
  <w:footnote w:id="23">
    <w:p w14:paraId="75D27DBB" w14:textId="38012D2D" w:rsidR="00E45587" w:rsidRDefault="004653C8" w:rsidP="00E45587">
      <w:pPr>
        <w:pStyle w:val="Allmrkusetekst"/>
      </w:pPr>
      <w:r>
        <w:rPr>
          <w:rStyle w:val="Allmrkuseviide"/>
        </w:rPr>
        <w:footnoteRef/>
      </w:r>
      <w:r>
        <w:t xml:space="preserve"> </w:t>
      </w:r>
      <w:proofErr w:type="spellStart"/>
      <w:r w:rsidR="00E45587">
        <w:t>Study</w:t>
      </w:r>
      <w:proofErr w:type="spellEnd"/>
      <w:r w:rsidR="00E45587">
        <w:t xml:space="preserve"> on </w:t>
      </w:r>
      <w:proofErr w:type="spellStart"/>
      <w:r w:rsidR="00E45587">
        <w:t>the</w:t>
      </w:r>
      <w:proofErr w:type="spellEnd"/>
      <w:r w:rsidR="00E45587">
        <w:t xml:space="preserve"> </w:t>
      </w:r>
      <w:proofErr w:type="spellStart"/>
      <w:r w:rsidR="00E45587">
        <w:t>quantification</w:t>
      </w:r>
      <w:proofErr w:type="spellEnd"/>
      <w:r w:rsidR="00E45587">
        <w:t xml:space="preserve"> of </w:t>
      </w:r>
      <w:proofErr w:type="spellStart"/>
      <w:r w:rsidR="00E45587">
        <w:t>Demand</w:t>
      </w:r>
      <w:proofErr w:type="spellEnd"/>
      <w:r w:rsidR="00E45587">
        <w:t xml:space="preserve"> </w:t>
      </w:r>
      <w:proofErr w:type="spellStart"/>
      <w:r w:rsidR="00E45587">
        <w:t>Response</w:t>
      </w:r>
      <w:proofErr w:type="spellEnd"/>
      <w:r w:rsidR="00E45587">
        <w:t xml:space="preserve"> (DR) </w:t>
      </w:r>
      <w:proofErr w:type="spellStart"/>
      <w:r w:rsidR="00E45587">
        <w:t>benefits</w:t>
      </w:r>
      <w:proofErr w:type="spellEnd"/>
      <w:r w:rsidR="00E45587">
        <w:t xml:space="preserve"> </w:t>
      </w:r>
      <w:proofErr w:type="spellStart"/>
      <w:r w:rsidR="00E45587">
        <w:t>to</w:t>
      </w:r>
      <w:proofErr w:type="spellEnd"/>
      <w:r w:rsidR="00E45587">
        <w:t xml:space="preserve"> </w:t>
      </w:r>
      <w:proofErr w:type="spellStart"/>
      <w:r w:rsidR="00E45587">
        <w:t>electricity</w:t>
      </w:r>
      <w:proofErr w:type="spellEnd"/>
      <w:r w:rsidR="00E45587">
        <w:t xml:space="preserve"> </w:t>
      </w:r>
      <w:proofErr w:type="spellStart"/>
      <w:r w:rsidR="00E45587">
        <w:t>suppliers</w:t>
      </w:r>
      <w:proofErr w:type="spellEnd"/>
      <w:r w:rsidR="00E45587">
        <w:t xml:space="preserve"> and </w:t>
      </w:r>
      <w:proofErr w:type="spellStart"/>
      <w:r w:rsidR="00E45587">
        <w:t>consumers</w:t>
      </w:r>
      <w:proofErr w:type="spellEnd"/>
      <w:r w:rsidR="00E45587">
        <w:t xml:space="preserve"> in Europe</w:t>
      </w:r>
    </w:p>
    <w:p w14:paraId="1150E3F4" w14:textId="1180F161" w:rsidR="004653C8" w:rsidRDefault="00E45587" w:rsidP="00E45587">
      <w:pPr>
        <w:pStyle w:val="Allmrkusetekst"/>
      </w:pPr>
      <w:r>
        <w:t xml:space="preserve">in 2030 on </w:t>
      </w:r>
      <w:proofErr w:type="spellStart"/>
      <w:r>
        <w:t>its</w:t>
      </w:r>
      <w:proofErr w:type="spellEnd"/>
      <w:r>
        <w:t xml:space="preserve"> </w:t>
      </w:r>
      <w:proofErr w:type="spellStart"/>
      <w:r>
        <w:t>way</w:t>
      </w:r>
      <w:proofErr w:type="spellEnd"/>
      <w:r>
        <w:t xml:space="preserve"> </w:t>
      </w:r>
      <w:proofErr w:type="spellStart"/>
      <w:r>
        <w:t>to</w:t>
      </w:r>
      <w:proofErr w:type="spellEnd"/>
      <w:r>
        <w:t xml:space="preserve"> </w:t>
      </w:r>
      <w:proofErr w:type="spellStart"/>
      <w:r>
        <w:t>achieve</w:t>
      </w:r>
      <w:proofErr w:type="spellEnd"/>
      <w:r>
        <w:t xml:space="preserve"> </w:t>
      </w:r>
      <w:proofErr w:type="spellStart"/>
      <w:r>
        <w:t>deep</w:t>
      </w:r>
      <w:proofErr w:type="spellEnd"/>
      <w:r>
        <w:t xml:space="preserve"> </w:t>
      </w:r>
      <w:proofErr w:type="spellStart"/>
      <w:r>
        <w:t>decarbonisation</w:t>
      </w:r>
      <w:proofErr w:type="spellEnd"/>
      <w:r>
        <w:t xml:space="preserve">, Compass </w:t>
      </w:r>
      <w:proofErr w:type="spellStart"/>
      <w:r>
        <w:t>Lexecon</w:t>
      </w:r>
      <w:proofErr w:type="spellEnd"/>
      <w:r>
        <w:t xml:space="preserve"> </w:t>
      </w:r>
      <w:ins w:id="1185" w:author="Inge Mehide" w:date="2024-09-27T12:28:00Z">
        <w:r w:rsidR="00F95731">
          <w:t>–</w:t>
        </w:r>
      </w:ins>
      <w:del w:id="1186" w:author="Inge Mehide" w:date="2024-09-27T12:28:00Z">
        <w:r w:rsidDel="00F95731">
          <w:delText>-</w:delText>
        </w:r>
      </w:del>
      <w:r>
        <w:t xml:space="preserve"> </w:t>
      </w:r>
      <w:hyperlink r:id="rId17" w:history="1">
        <w:r w:rsidRPr="00E45587">
          <w:rPr>
            <w:rStyle w:val="Hperlink"/>
          </w:rPr>
          <w:t>https://dr4eu.org/wp-content/uploads/2021/05/CL-full-study_20210118.pdf</w:t>
        </w:r>
      </w:hyperlink>
      <w:ins w:id="1187" w:author="Inge Mehide" w:date="2024-09-27T12:29:00Z">
        <w:r w:rsidR="00203B09" w:rsidRPr="00104B20">
          <w:rPr>
            <w:rStyle w:val="Hperlink"/>
            <w:u w:val="none"/>
            <w:rPrChange w:id="1188" w:author="Inge Mehide" w:date="2024-09-30T12:09:00Z">
              <w:rPr>
                <w:rStyle w:val="Hperlink"/>
              </w:rPr>
            </w:rPrChange>
          </w:rPr>
          <w:t>.</w:t>
        </w:r>
      </w:ins>
    </w:p>
  </w:footnote>
  <w:footnote w:id="24">
    <w:p w14:paraId="679B6AD1" w14:textId="03A6167E" w:rsidR="00575AB8" w:rsidRDefault="00575AB8" w:rsidP="00E45587">
      <w:pPr>
        <w:pStyle w:val="Allmrkusetekst"/>
      </w:pPr>
      <w:r>
        <w:rPr>
          <w:rStyle w:val="Allmrkuseviide"/>
        </w:rPr>
        <w:footnoteRef/>
      </w:r>
      <w:r>
        <w:t xml:space="preserve"> </w:t>
      </w:r>
      <w:r w:rsidR="00E45587">
        <w:t xml:space="preserve">The </w:t>
      </w:r>
      <w:proofErr w:type="spellStart"/>
      <w:r w:rsidR="00E45587">
        <w:t>role</w:t>
      </w:r>
      <w:proofErr w:type="spellEnd"/>
      <w:r w:rsidR="00E45587">
        <w:t xml:space="preserve"> of </w:t>
      </w:r>
      <w:proofErr w:type="spellStart"/>
      <w:r w:rsidR="00E45587">
        <w:t>demand</w:t>
      </w:r>
      <w:proofErr w:type="spellEnd"/>
      <w:r w:rsidR="00E45587">
        <w:t xml:space="preserve"> </w:t>
      </w:r>
      <w:proofErr w:type="spellStart"/>
      <w:r w:rsidR="00E45587">
        <w:t>response</w:t>
      </w:r>
      <w:proofErr w:type="spellEnd"/>
      <w:r w:rsidR="00E45587">
        <w:t xml:space="preserve"> in </w:t>
      </w:r>
      <w:proofErr w:type="spellStart"/>
      <w:r w:rsidR="00E45587">
        <w:t>the</w:t>
      </w:r>
      <w:proofErr w:type="spellEnd"/>
      <w:r w:rsidR="00E45587">
        <w:t xml:space="preserve"> </w:t>
      </w:r>
      <w:proofErr w:type="spellStart"/>
      <w:r w:rsidR="00E45587">
        <w:t>power</w:t>
      </w:r>
      <w:proofErr w:type="spellEnd"/>
      <w:r w:rsidR="00E45587">
        <w:t xml:space="preserve"> </w:t>
      </w:r>
      <w:proofErr w:type="spellStart"/>
      <w:r w:rsidR="00E45587">
        <w:t>system</w:t>
      </w:r>
      <w:proofErr w:type="spellEnd"/>
      <w:r w:rsidR="00E45587">
        <w:t xml:space="preserve"> of </w:t>
      </w:r>
      <w:proofErr w:type="spellStart"/>
      <w:r w:rsidR="00E45587">
        <w:t>the</w:t>
      </w:r>
      <w:proofErr w:type="spellEnd"/>
      <w:r w:rsidR="00E45587">
        <w:t xml:space="preserve"> </w:t>
      </w:r>
      <w:proofErr w:type="spellStart"/>
      <w:r w:rsidR="00E45587">
        <w:t>Netherlands</w:t>
      </w:r>
      <w:proofErr w:type="spellEnd"/>
      <w:r w:rsidR="00E45587">
        <w:t>, 2030</w:t>
      </w:r>
      <w:del w:id="1216" w:author="Inge Mehide" w:date="2024-09-27T12:29:00Z">
        <w:r w:rsidR="00E45587" w:rsidDel="00203B09">
          <w:delText>-</w:delText>
        </w:r>
      </w:del>
      <w:ins w:id="1217" w:author="Inge Mehide" w:date="2024-09-27T12:29:00Z">
        <w:r w:rsidR="00203B09">
          <w:t>–</w:t>
        </w:r>
      </w:ins>
      <w:r w:rsidR="00E45587">
        <w:t xml:space="preserve">2050, TNO </w:t>
      </w:r>
      <w:ins w:id="1218" w:author="Inge Mehide" w:date="2024-09-27T12:29:00Z">
        <w:r w:rsidR="00203B09">
          <w:t>–</w:t>
        </w:r>
      </w:ins>
      <w:del w:id="1219" w:author="Inge Mehide" w:date="2024-09-27T12:29:00Z">
        <w:r w:rsidR="00E45587" w:rsidDel="00203B09">
          <w:delText>-</w:delText>
        </w:r>
      </w:del>
      <w:r w:rsidR="00E45587">
        <w:t xml:space="preserve"> </w:t>
      </w:r>
      <w:hyperlink r:id="rId18" w:history="1">
        <w:r w:rsidR="00E45587" w:rsidRPr="00E45587">
          <w:rPr>
            <w:rStyle w:val="Hperlink"/>
          </w:rPr>
          <w:t>https://publications.tno.nl/publication/34639481/emVYyq/TNO-2022-P10131.pdf</w:t>
        </w:r>
      </w:hyperlink>
      <w:ins w:id="1220" w:author="Inge Mehide" w:date="2024-09-27T12:29:00Z">
        <w:r w:rsidR="00203B09" w:rsidRPr="00104B20">
          <w:rPr>
            <w:rStyle w:val="Hperlink"/>
            <w:u w:val="none"/>
            <w:rPrChange w:id="1221" w:author="Inge Mehide" w:date="2024-09-30T12:09:00Z">
              <w:rPr>
                <w:rStyle w:val="Hperlink"/>
              </w:rPr>
            </w:rPrChange>
          </w:rPr>
          <w:t>.</w:t>
        </w:r>
      </w:ins>
    </w:p>
  </w:footnote>
  <w:footnote w:id="25">
    <w:p w14:paraId="2CA0254E" w14:textId="13389FD4" w:rsidR="00EB6286" w:rsidRDefault="00EB6286" w:rsidP="00DD542E">
      <w:pPr>
        <w:pStyle w:val="Allmrkusetekst"/>
      </w:pPr>
      <w:r>
        <w:rPr>
          <w:rStyle w:val="Allmrkuseviide"/>
        </w:rPr>
        <w:footnoteRef/>
      </w:r>
      <w:r>
        <w:t xml:space="preserve"> </w:t>
      </w:r>
      <w:r w:rsidR="00DD542E">
        <w:t>Tarbimise juhtimine</w:t>
      </w:r>
      <w:ins w:id="1290" w:author="Inge Mehide" w:date="2024-09-27T12:59:00Z">
        <w:r w:rsidR="000C1F72">
          <w:t>.</w:t>
        </w:r>
      </w:ins>
      <w:r w:rsidR="00DD542E">
        <w:t xml:space="preserve"> </w:t>
      </w:r>
      <w:ins w:id="1291" w:author="Inge Mehide" w:date="2024-09-27T12:59:00Z">
        <w:r w:rsidR="000C1F72">
          <w:t>S</w:t>
        </w:r>
      </w:ins>
      <w:del w:id="1292" w:author="Inge Mehide" w:date="2024-09-27T12:59:00Z">
        <w:r w:rsidR="00DD542E" w:rsidDel="000C1F72">
          <w:delText>s</w:delText>
        </w:r>
      </w:del>
      <w:r w:rsidR="00DD542E">
        <w:t xml:space="preserve">uurtarbijate koormusgraafikute salvestamine ning analüüs tarbimise juhtimise rakendamise võimaluste tuvastamiseks, Elering, Tallinna Tehnikaülikool </w:t>
      </w:r>
      <w:ins w:id="1293" w:author="Inge Mehide" w:date="2024-09-27T12:59:00Z">
        <w:r w:rsidR="000C1F72">
          <w:t>–</w:t>
        </w:r>
      </w:ins>
      <w:del w:id="1294" w:author="Inge Mehide" w:date="2024-09-27T12:59:00Z">
        <w:r w:rsidR="00DD542E" w:rsidDel="000C1F72">
          <w:delText>-</w:delText>
        </w:r>
      </w:del>
      <w:r w:rsidR="00DD542E">
        <w:t xml:space="preserve">  </w:t>
      </w:r>
      <w:hyperlink r:id="rId19" w:history="1">
        <w:r w:rsidR="00DD542E" w:rsidRPr="00DD542E">
          <w:rPr>
            <w:rStyle w:val="Hperlink"/>
          </w:rPr>
          <w:t>https://elering.ee/sites/default/files/attachments/Tarbimise_juhtimine_1.pdf</w:t>
        </w:r>
      </w:hyperlink>
      <w:ins w:id="1295" w:author="Inge Mehide" w:date="2024-09-27T12:59:00Z">
        <w:r w:rsidR="000C1F72" w:rsidRPr="00104B20">
          <w:rPr>
            <w:rStyle w:val="Hperlink"/>
            <w:u w:val="none"/>
            <w:rPrChange w:id="1296" w:author="Inge Mehide" w:date="2024-09-30T12:12:00Z">
              <w:rPr>
                <w:rStyle w:val="Hperlink"/>
              </w:rPr>
            </w:rPrChange>
          </w:rPr>
          <w:t>.</w:t>
        </w:r>
      </w:ins>
    </w:p>
  </w:footnote>
  <w:footnote w:id="26">
    <w:p w14:paraId="6FC33569" w14:textId="78B36343" w:rsidR="00E45587" w:rsidRDefault="00E45587">
      <w:pPr>
        <w:pStyle w:val="Allmrkusetekst"/>
      </w:pPr>
      <w:r>
        <w:rPr>
          <w:rStyle w:val="Allmrkuseviide"/>
        </w:rPr>
        <w:footnoteRef/>
      </w:r>
      <w:r>
        <w:t xml:space="preserve"> </w:t>
      </w:r>
      <w:r>
        <w:t xml:space="preserve">Tarbimise juhtimise võrgueeskirja konsultatsioon, ACER </w:t>
      </w:r>
      <w:ins w:id="1321" w:author="Inge Mehide" w:date="2024-09-27T13:00:00Z">
        <w:r w:rsidR="000C1F72">
          <w:t>–</w:t>
        </w:r>
      </w:ins>
      <w:del w:id="1322" w:author="Inge Mehide" w:date="2024-09-27T13:00:00Z">
        <w:r w:rsidDel="000C1F72">
          <w:delText>-</w:delText>
        </w:r>
      </w:del>
      <w:r>
        <w:t xml:space="preserve"> </w:t>
      </w:r>
      <w:hyperlink r:id="rId20" w:history="1">
        <w:r w:rsidRPr="009E4B6D">
          <w:rPr>
            <w:rStyle w:val="Hperlink"/>
          </w:rPr>
          <w:t>https://www.acer.europa.eu/documents/public-consultations/pc2024e07-public-consultation-draft-network-code-demand-response</w:t>
        </w:r>
      </w:hyperlink>
      <w:ins w:id="1323" w:author="Inge Mehide" w:date="2024-09-27T13:00:00Z">
        <w:r w:rsidR="000C1F72" w:rsidRPr="00104B20">
          <w:rPr>
            <w:rStyle w:val="Hperlink"/>
            <w:u w:val="none"/>
            <w:rPrChange w:id="1324" w:author="Inge Mehide" w:date="2024-09-30T12:12:00Z">
              <w:rPr>
                <w:rStyle w:val="Hperlink"/>
              </w:rPr>
            </w:rPrChange>
          </w:rPr>
          <w:t>.</w:t>
        </w:r>
      </w:ins>
    </w:p>
  </w:footnote>
  <w:footnote w:id="27">
    <w:p w14:paraId="4AD82CD5" w14:textId="635865D5" w:rsidR="004E657E" w:rsidRDefault="004E657E" w:rsidP="004E657E">
      <w:pPr>
        <w:pStyle w:val="Allmrkusetekst"/>
        <w:rPr>
          <w:ins w:id="1374" w:author="Inge Mehide" w:date="2024-09-27T13:20:00Z"/>
        </w:rPr>
      </w:pPr>
      <w:ins w:id="1375" w:author="Inge Mehide" w:date="2024-09-27T13:20:00Z">
        <w:r>
          <w:rPr>
            <w:rStyle w:val="Allmrkuseviide"/>
          </w:rPr>
          <w:footnoteRef/>
        </w:r>
        <w:r>
          <w:t xml:space="preserve"> </w:t>
        </w:r>
        <w:r>
          <w:fldChar w:fldCharType="begin"/>
        </w:r>
        <w:r>
          <w:instrText>HYPERLINK "https://www.consilium.europa.eu/et/press/press-releases/2024/05/21/electricity-market-reform-council-signs-off-on-updated-rules/"</w:instrText>
        </w:r>
        <w:r>
          <w:fldChar w:fldCharType="separate"/>
        </w:r>
        <w:r w:rsidRPr="00300C94">
          <w:rPr>
            <w:rStyle w:val="Hperlink"/>
          </w:rPr>
          <w:t>https://www.consilium.europa.eu/et/press/press-releases/2024/05/21/electricity-market-reform-council-signs-off-on-updated-rules</w:t>
        </w:r>
        <w:r>
          <w:rPr>
            <w:rStyle w:val="Hperlink"/>
          </w:rPr>
          <w:fldChar w:fldCharType="end"/>
        </w:r>
      </w:ins>
    </w:p>
  </w:footnote>
  <w:footnote w:id="28">
    <w:p w14:paraId="30A2BCB5" w14:textId="65F68F59" w:rsidR="003D6737" w:rsidDel="004E657E" w:rsidRDefault="003D6737">
      <w:pPr>
        <w:pStyle w:val="Allmrkusetekst"/>
        <w:rPr>
          <w:del w:id="1380" w:author="Inge Mehide" w:date="2024-09-27T13:20:00Z"/>
        </w:rPr>
      </w:pPr>
      <w:del w:id="1381" w:author="Inge Mehide" w:date="2024-09-27T13:20:00Z">
        <w:r w:rsidDel="004E657E">
          <w:rPr>
            <w:rStyle w:val="Allmrkuseviide"/>
          </w:rPr>
          <w:footnoteRef/>
        </w:r>
        <w:r w:rsidDel="004E657E">
          <w:delText xml:space="preserve"> </w:delText>
        </w:r>
        <w:r w:rsidR="00A22769" w:rsidDel="004E657E">
          <w:fldChar w:fldCharType="begin"/>
        </w:r>
        <w:r w:rsidR="00A22769" w:rsidDel="004E657E">
          <w:delInstrText>HYPERLINK "https://www.consilium.europa.eu/et/press/press-releases/2024/05/21/electricity-market-reform-council-signs-off-on-updated-rules/"</w:delInstrText>
        </w:r>
        <w:r w:rsidR="00A22769" w:rsidDel="004E657E">
          <w:fldChar w:fldCharType="separate"/>
        </w:r>
        <w:r w:rsidRPr="00300C94" w:rsidDel="004E657E">
          <w:rPr>
            <w:rStyle w:val="Hperlink"/>
          </w:rPr>
          <w:delText>https://www.consilium.europa.eu/et/press/press-releases/2024/05/21/electricity-market-reform-council-signs-off-on-updated-rules/</w:delText>
        </w:r>
        <w:r w:rsidR="00A22769" w:rsidDel="004E657E">
          <w:rPr>
            <w:rStyle w:val="Hperlink"/>
          </w:rPr>
          <w:fldChar w:fldCharType="end"/>
        </w:r>
      </w:del>
    </w:p>
  </w:footnote>
  <w:footnote w:id="29">
    <w:p w14:paraId="4FD2E815" w14:textId="47E5F998" w:rsidR="00A61994" w:rsidRDefault="00A61994" w:rsidP="00DA5700">
      <w:pPr>
        <w:pStyle w:val="Allmrkusetekst"/>
        <w:jc w:val="left"/>
      </w:pPr>
      <w:r>
        <w:rPr>
          <w:rStyle w:val="Allmrkuseviide"/>
        </w:rPr>
        <w:footnoteRef/>
      </w:r>
      <w:r>
        <w:t xml:space="preserve"> </w:t>
      </w:r>
      <w:hyperlink r:id="rId21" w:history="1">
        <w:r w:rsidRPr="006E36B6">
          <w:rPr>
            <w:rStyle w:val="Hperlink"/>
          </w:rPr>
          <w:t>https://elektrilevi.ee/et/uudised/2023-aasta-tootmisrekordid-elektrilevi-vorgus</w:t>
        </w:r>
      </w:hyperlink>
    </w:p>
  </w:footnote>
  <w:footnote w:id="30">
    <w:p w14:paraId="4A2D71A4" w14:textId="599F1441" w:rsidR="00A61994" w:rsidRDefault="00A61994" w:rsidP="00DA5700">
      <w:pPr>
        <w:pStyle w:val="Allmrkusetekst"/>
        <w:jc w:val="left"/>
      </w:pPr>
      <w:r>
        <w:rPr>
          <w:rStyle w:val="Allmrkuseviide"/>
        </w:rPr>
        <w:footnoteRef/>
      </w:r>
      <w:r>
        <w:t xml:space="preserve"> </w:t>
      </w:r>
      <w:hyperlink r:id="rId22" w:history="1">
        <w:r w:rsidRPr="006E36B6">
          <w:rPr>
            <w:rStyle w:val="Hperlink"/>
          </w:rPr>
          <w:t>https://www.elering.ee/pohivorguga-liitumine</w:t>
        </w:r>
      </w:hyperlink>
    </w:p>
  </w:footnote>
  <w:footnote w:id="31">
    <w:p w14:paraId="741ABB8E" w14:textId="3CCCA64F" w:rsidR="001F4BA7" w:rsidRPr="00D30D29" w:rsidRDefault="001F4BA7" w:rsidP="00DA5700">
      <w:pPr>
        <w:pStyle w:val="Allmrkusetekst"/>
        <w:jc w:val="left"/>
      </w:pPr>
      <w:r>
        <w:rPr>
          <w:rStyle w:val="Allmrkuseviide"/>
        </w:rPr>
        <w:footnoteRef/>
      </w:r>
      <w:r>
        <w:t xml:space="preserve"> </w:t>
      </w:r>
      <w:r>
        <w:t xml:space="preserve">Elektri- ja gaasituru aruanne 2022, Konkurentsiamet </w:t>
      </w:r>
      <w:ins w:id="1421" w:author="Inge Mehide" w:date="2024-09-27T15:25:00Z">
        <w:r w:rsidR="00610269">
          <w:t>–</w:t>
        </w:r>
      </w:ins>
      <w:del w:id="1422" w:author="Inge Mehide" w:date="2024-09-27T15:14:00Z">
        <w:r w:rsidDel="004F470B">
          <w:delText>-</w:delText>
        </w:r>
      </w:del>
      <w:r>
        <w:t xml:space="preserve"> </w:t>
      </w:r>
      <w:hyperlink r:id="rId23" w:history="1">
        <w:r w:rsidRPr="006E36B6">
          <w:rPr>
            <w:rStyle w:val="Hperlink"/>
          </w:rPr>
          <w:t>https://www.konkurentsiamet.ee/asutus-uudised-ja-kontakt/aruanded-analuusid-hinnangud/elektri-ja-gaasituru-aruanded</w:t>
        </w:r>
      </w:hyperlink>
      <w:ins w:id="1423" w:author="Inge Mehide" w:date="2024-09-30T14:21:00Z">
        <w:r w:rsidR="00D30D29">
          <w:rPr>
            <w:rStyle w:val="Hperlink"/>
            <w:u w:val="none"/>
          </w:rPr>
          <w:t>.</w:t>
        </w:r>
      </w:ins>
    </w:p>
  </w:footnote>
  <w:footnote w:id="32">
    <w:p w14:paraId="592506DF" w14:textId="2BF435A6" w:rsidR="00211A57" w:rsidRDefault="00211A57" w:rsidP="00DA5700">
      <w:pPr>
        <w:pStyle w:val="Allmrkusetekst"/>
        <w:jc w:val="left"/>
      </w:pPr>
      <w:r>
        <w:rPr>
          <w:rStyle w:val="Allmrkuseviide"/>
        </w:rPr>
        <w:footnoteRef/>
      </w:r>
      <w:r>
        <w:t xml:space="preserve"> </w:t>
      </w:r>
      <w:r>
        <w:t xml:space="preserve">Mudelarvutus (FinantsAkadeemia OÜ) </w:t>
      </w:r>
      <w:ins w:id="1645" w:author="Inge Mehide" w:date="2024-09-27T17:16:00Z">
        <w:r w:rsidR="00DD7DAB">
          <w:t>–</w:t>
        </w:r>
      </w:ins>
      <w:del w:id="1646" w:author="Inge Mehide" w:date="2024-09-27T17:16:00Z">
        <w:r w:rsidDel="00DD7DAB">
          <w:delText>-</w:delText>
        </w:r>
      </w:del>
      <w:r>
        <w:t xml:space="preserve"> </w:t>
      </w:r>
      <w:r w:rsidRPr="00211A57">
        <w:t>https://energiatalgud.ee/sites/default/files/2022-06/MUDEL%20SALVESTUS%20v1a.xlsx</w:t>
      </w:r>
      <w:ins w:id="1647" w:author="Inge Mehide" w:date="2024-09-27T17:22:00Z">
        <w:r w:rsidR="00DD7DAB">
          <w:t>.</w:t>
        </w:r>
      </w:ins>
    </w:p>
  </w:footnote>
  <w:footnote w:id="33">
    <w:p w14:paraId="73BB68C8" w14:textId="37D229D8" w:rsidR="00211A57" w:rsidRDefault="00211A57" w:rsidP="00DA5700">
      <w:pPr>
        <w:pStyle w:val="Allmrkusetekst"/>
        <w:jc w:val="left"/>
      </w:pPr>
      <w:r>
        <w:rPr>
          <w:rStyle w:val="Allmrkuseviide"/>
        </w:rPr>
        <w:footnoteRef/>
      </w:r>
      <w:r>
        <w:t xml:space="preserve"> </w:t>
      </w:r>
      <w:hyperlink r:id="rId24" w:history="1">
        <w:r w:rsidRPr="006E36B6">
          <w:rPr>
            <w:rStyle w:val="Hperlink"/>
          </w:rPr>
          <w:t>https://www.elering.ee/pohivorguga-liitumine</w:t>
        </w:r>
      </w:hyperlink>
    </w:p>
  </w:footnote>
  <w:footnote w:id="34">
    <w:p w14:paraId="5E31B915" w14:textId="6DB49575" w:rsidR="00B60BFE" w:rsidRDefault="00B60BFE" w:rsidP="00DA5700">
      <w:pPr>
        <w:pStyle w:val="Allmrkusetekst"/>
        <w:jc w:val="left"/>
      </w:pPr>
      <w:r>
        <w:rPr>
          <w:rStyle w:val="Allmrkuseviide"/>
        </w:rPr>
        <w:footnoteRef/>
      </w:r>
      <w:r>
        <w:t xml:space="preserve"> </w:t>
      </w:r>
      <w:r>
        <w:t xml:space="preserve">Elektri- ja gaasituru aruanne 2022, Konkurentsiamet </w:t>
      </w:r>
      <w:ins w:id="1692" w:author="Inge Mehide" w:date="2024-09-27T17:47:00Z">
        <w:r w:rsidR="00A41577">
          <w:t>–</w:t>
        </w:r>
      </w:ins>
      <w:del w:id="1693" w:author="Inge Mehide" w:date="2024-09-27T17:47:00Z">
        <w:r w:rsidDel="00A41577">
          <w:delText>-</w:delText>
        </w:r>
      </w:del>
      <w:r>
        <w:t xml:space="preserve"> </w:t>
      </w:r>
      <w:hyperlink r:id="rId25" w:history="1">
        <w:r w:rsidRPr="006E36B6">
          <w:rPr>
            <w:rStyle w:val="Hperlink"/>
          </w:rPr>
          <w:t>https://www.konkurentsiamet.ee/asutus-uudised-ja-kontakt/aruanded-analuusid-hinnangud/elektri-ja-gaasituru-aruanded</w:t>
        </w:r>
      </w:hyperlink>
      <w:ins w:id="1694" w:author="Inge Mehide" w:date="2024-09-27T17:47:00Z">
        <w:r w:rsidR="00A41577" w:rsidRPr="008A76EB">
          <w:rPr>
            <w:rStyle w:val="Hperlink"/>
            <w:u w:val="none"/>
            <w:rPrChange w:id="1695" w:author="Inge Mehide" w:date="2024-09-30T14:29:00Z">
              <w:rPr>
                <w:rStyle w:val="Hperlink"/>
              </w:rPr>
            </w:rPrChange>
          </w:rPr>
          <w:t>.</w:t>
        </w:r>
      </w:ins>
    </w:p>
  </w:footnote>
  <w:footnote w:id="35">
    <w:p w14:paraId="156703C0" w14:textId="7F392513" w:rsidR="00EF4C55" w:rsidRPr="00EF4C55" w:rsidRDefault="00EF4C55">
      <w:pPr>
        <w:pStyle w:val="Allmrkusetekst"/>
      </w:pPr>
      <w:r>
        <w:rPr>
          <w:rStyle w:val="Allmrkuseviide"/>
        </w:rPr>
        <w:footnoteRef/>
      </w:r>
      <w:r>
        <w:t xml:space="preserve"> </w:t>
      </w:r>
      <w:r>
        <w:t>Elektrituruseaduse § 3 lg 1</w:t>
      </w:r>
      <w:r>
        <w:rPr>
          <w:vertAlign w:val="superscript"/>
        </w:rPr>
        <w:t>4</w:t>
      </w:r>
      <w:r>
        <w:t xml:space="preserve"> kohaselt </w:t>
      </w:r>
      <w:ins w:id="1771" w:author="Inge Mehide" w:date="2024-09-27T18:02:00Z">
        <w:r w:rsidR="00764A79">
          <w:t xml:space="preserve">on </w:t>
        </w:r>
      </w:ins>
      <w:r w:rsidRPr="00EF4C55">
        <w:t xml:space="preserve">aktiivne võrguteenuse kasutaja </w:t>
      </w:r>
      <w:del w:id="1772" w:author="Inge Mehide" w:date="2024-09-27T18:02:00Z">
        <w:r w:rsidDel="00764A79">
          <w:delText>on</w:delText>
        </w:r>
        <w:r w:rsidRPr="00EF4C55" w:rsidDel="00764A79">
          <w:delText xml:space="preserve"> </w:delText>
        </w:r>
      </w:del>
      <w:r w:rsidRPr="00EF4C55">
        <w:t>tarbija või tarbijate rühm, kes tarbib, salvestab või müüb elektrienergiat, mis on toodetud tema omandis oleval kinnistul (edaspidi omatoodetud elektrienergia), osutab paindlikkusteenust või osaleb omatoodetud elektrienergiaga hoone energiatõhususe parendamises</w:t>
      </w:r>
      <w:del w:id="1773" w:author="Inge Mehide" w:date="2024-09-27T18:02:00Z">
        <w:r w:rsidRPr="00EF4C55" w:rsidDel="00764A79">
          <w:delText>,</w:delText>
        </w:r>
      </w:del>
      <w:r w:rsidRPr="00EF4C55">
        <w:t xml:space="preserve"> tingimusel, et selline tegevus ei ole tema peamine äri- või kutsetegevus</w:t>
      </w:r>
      <w:ins w:id="1774" w:author="Inge Mehide" w:date="2024-09-27T18:02:00Z">
        <w:r w:rsidR="00764A79">
          <w:t>.</w:t>
        </w:r>
      </w:ins>
      <w:del w:id="1775" w:author="Inge Mehide" w:date="2024-09-27T18:02:00Z">
        <w:r w:rsidRPr="00EF4C55" w:rsidDel="00764A79">
          <w:delText>;</w:delText>
        </w:r>
      </w:del>
    </w:p>
  </w:footnote>
  <w:footnote w:id="36">
    <w:p w14:paraId="574F4ECF" w14:textId="2B1427C9" w:rsidR="00327720" w:rsidRDefault="00327720">
      <w:pPr>
        <w:pStyle w:val="Allmrkusetekst"/>
      </w:pPr>
      <w:r>
        <w:rPr>
          <w:rStyle w:val="Allmrkuseviide"/>
        </w:rPr>
        <w:footnoteRef/>
      </w:r>
      <w:r>
        <w:t xml:space="preserve"> </w:t>
      </w:r>
      <w:r w:rsidR="00A22769">
        <w:fldChar w:fldCharType="begin"/>
      </w:r>
      <w:r w:rsidR="00A22769">
        <w:instrText>HYPERLINK "https://arenguseire.ee/raportid/aktiivsed-tarbijad-tuleviku-energiasusteemis-arengusuundumused-aastani-2040/"</w:instrText>
      </w:r>
      <w:r w:rsidR="00A22769">
        <w:fldChar w:fldCharType="separate"/>
      </w:r>
      <w:r w:rsidRPr="00207DAD">
        <w:rPr>
          <w:rStyle w:val="Hperlink"/>
        </w:rPr>
        <w:t>https://arenguseire.ee/raportid/aktiivsed-tarbijad-tuleviku-energiasusteemis-arengusuundumused-aastani-2040</w:t>
      </w:r>
      <w:del w:id="1777" w:author="Inge Mehide" w:date="2024-09-27T18:03:00Z">
        <w:r w:rsidRPr="00207DAD" w:rsidDel="00764A79">
          <w:rPr>
            <w:rStyle w:val="Hperlink"/>
          </w:rPr>
          <w:delText>/</w:delText>
        </w:r>
      </w:del>
      <w:r w:rsidR="00A22769">
        <w:rPr>
          <w:rStyle w:val="Hperlink"/>
        </w:rPr>
        <w:fldChar w:fldCharType="end"/>
      </w:r>
    </w:p>
  </w:footnote>
  <w:footnote w:id="37">
    <w:p w14:paraId="1ED17BD0" w14:textId="1D9DF4AD" w:rsidR="00100A0C" w:rsidRDefault="00100A0C">
      <w:pPr>
        <w:pStyle w:val="Allmrkusetekst"/>
      </w:pPr>
      <w:r>
        <w:rPr>
          <w:rStyle w:val="Allmrkuseviide"/>
        </w:rPr>
        <w:footnoteRef/>
      </w:r>
      <w:r>
        <w:t xml:space="preserve"> </w:t>
      </w:r>
      <w:r>
        <w:t>Kliimaministeeriumi arvutus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7A0"/>
    <w:multiLevelType w:val="hybridMultilevel"/>
    <w:tmpl w:val="03B452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C103C6"/>
    <w:multiLevelType w:val="hybridMultilevel"/>
    <w:tmpl w:val="0584EB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9B79C2"/>
    <w:multiLevelType w:val="hybridMultilevel"/>
    <w:tmpl w:val="CAAC9CC2"/>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3"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E83414"/>
    <w:multiLevelType w:val="hybridMultilevel"/>
    <w:tmpl w:val="2D3240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93F4375"/>
    <w:multiLevelType w:val="hybridMultilevel"/>
    <w:tmpl w:val="1F7E7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B27B80"/>
    <w:multiLevelType w:val="hybridMultilevel"/>
    <w:tmpl w:val="597C4BEC"/>
    <w:lvl w:ilvl="0" w:tplc="014042AA">
      <w:start w:val="1"/>
      <w:numFmt w:val="bullet"/>
      <w:lvlText w:val=""/>
      <w:lvlJc w:val="left"/>
      <w:pPr>
        <w:ind w:left="1080" w:hanging="360"/>
      </w:pPr>
      <w:rPr>
        <w:rFonts w:ascii="Symbol" w:hAnsi="Symbol"/>
      </w:rPr>
    </w:lvl>
    <w:lvl w:ilvl="1" w:tplc="FA9CEEEE">
      <w:start w:val="1"/>
      <w:numFmt w:val="bullet"/>
      <w:lvlText w:val=""/>
      <w:lvlJc w:val="left"/>
      <w:pPr>
        <w:ind w:left="1080" w:hanging="360"/>
      </w:pPr>
      <w:rPr>
        <w:rFonts w:ascii="Symbol" w:hAnsi="Symbol"/>
      </w:rPr>
    </w:lvl>
    <w:lvl w:ilvl="2" w:tplc="D3643F2A">
      <w:start w:val="1"/>
      <w:numFmt w:val="bullet"/>
      <w:lvlText w:val=""/>
      <w:lvlJc w:val="left"/>
      <w:pPr>
        <w:ind w:left="1080" w:hanging="360"/>
      </w:pPr>
      <w:rPr>
        <w:rFonts w:ascii="Symbol" w:hAnsi="Symbol"/>
      </w:rPr>
    </w:lvl>
    <w:lvl w:ilvl="3" w:tplc="80DA8C52">
      <w:start w:val="1"/>
      <w:numFmt w:val="bullet"/>
      <w:lvlText w:val=""/>
      <w:lvlJc w:val="left"/>
      <w:pPr>
        <w:ind w:left="1080" w:hanging="360"/>
      </w:pPr>
      <w:rPr>
        <w:rFonts w:ascii="Symbol" w:hAnsi="Symbol"/>
      </w:rPr>
    </w:lvl>
    <w:lvl w:ilvl="4" w:tplc="AD9820A2">
      <w:start w:val="1"/>
      <w:numFmt w:val="bullet"/>
      <w:lvlText w:val=""/>
      <w:lvlJc w:val="left"/>
      <w:pPr>
        <w:ind w:left="1080" w:hanging="360"/>
      </w:pPr>
      <w:rPr>
        <w:rFonts w:ascii="Symbol" w:hAnsi="Symbol"/>
      </w:rPr>
    </w:lvl>
    <w:lvl w:ilvl="5" w:tplc="385A240A">
      <w:start w:val="1"/>
      <w:numFmt w:val="bullet"/>
      <w:lvlText w:val=""/>
      <w:lvlJc w:val="left"/>
      <w:pPr>
        <w:ind w:left="1080" w:hanging="360"/>
      </w:pPr>
      <w:rPr>
        <w:rFonts w:ascii="Symbol" w:hAnsi="Symbol"/>
      </w:rPr>
    </w:lvl>
    <w:lvl w:ilvl="6" w:tplc="F81863CA">
      <w:start w:val="1"/>
      <w:numFmt w:val="bullet"/>
      <w:lvlText w:val=""/>
      <w:lvlJc w:val="left"/>
      <w:pPr>
        <w:ind w:left="1080" w:hanging="360"/>
      </w:pPr>
      <w:rPr>
        <w:rFonts w:ascii="Symbol" w:hAnsi="Symbol"/>
      </w:rPr>
    </w:lvl>
    <w:lvl w:ilvl="7" w:tplc="C86EB2F2">
      <w:start w:val="1"/>
      <w:numFmt w:val="bullet"/>
      <w:lvlText w:val=""/>
      <w:lvlJc w:val="left"/>
      <w:pPr>
        <w:ind w:left="1080" w:hanging="360"/>
      </w:pPr>
      <w:rPr>
        <w:rFonts w:ascii="Symbol" w:hAnsi="Symbol"/>
      </w:rPr>
    </w:lvl>
    <w:lvl w:ilvl="8" w:tplc="6C0A3C10">
      <w:start w:val="1"/>
      <w:numFmt w:val="bullet"/>
      <w:lvlText w:val=""/>
      <w:lvlJc w:val="left"/>
      <w:pPr>
        <w:ind w:left="1080" w:hanging="360"/>
      </w:pPr>
      <w:rPr>
        <w:rFonts w:ascii="Symbol" w:hAnsi="Symbol"/>
      </w:rPr>
    </w:lvl>
  </w:abstractNum>
  <w:abstractNum w:abstractNumId="7"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E063BD"/>
    <w:multiLevelType w:val="hybridMultilevel"/>
    <w:tmpl w:val="1868B3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85E4C5D"/>
    <w:multiLevelType w:val="hybridMultilevel"/>
    <w:tmpl w:val="39109B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8B73B29"/>
    <w:multiLevelType w:val="hybridMultilevel"/>
    <w:tmpl w:val="AB2A0262"/>
    <w:lvl w:ilvl="0" w:tplc="C80278EA">
      <w:start w:val="1"/>
      <w:numFmt w:val="bullet"/>
      <w:lvlText w:val=""/>
      <w:lvlJc w:val="left"/>
      <w:pPr>
        <w:ind w:left="1440" w:hanging="360"/>
      </w:pPr>
      <w:rPr>
        <w:rFonts w:ascii="Symbol" w:hAnsi="Symbol"/>
      </w:rPr>
    </w:lvl>
    <w:lvl w:ilvl="1" w:tplc="27B6E698">
      <w:start w:val="1"/>
      <w:numFmt w:val="bullet"/>
      <w:lvlText w:val=""/>
      <w:lvlJc w:val="left"/>
      <w:pPr>
        <w:ind w:left="1440" w:hanging="360"/>
      </w:pPr>
      <w:rPr>
        <w:rFonts w:ascii="Symbol" w:hAnsi="Symbol"/>
      </w:rPr>
    </w:lvl>
    <w:lvl w:ilvl="2" w:tplc="08F4E93E">
      <w:start w:val="1"/>
      <w:numFmt w:val="bullet"/>
      <w:lvlText w:val=""/>
      <w:lvlJc w:val="left"/>
      <w:pPr>
        <w:ind w:left="1440" w:hanging="360"/>
      </w:pPr>
      <w:rPr>
        <w:rFonts w:ascii="Symbol" w:hAnsi="Symbol"/>
      </w:rPr>
    </w:lvl>
    <w:lvl w:ilvl="3" w:tplc="942E21C8">
      <w:start w:val="1"/>
      <w:numFmt w:val="bullet"/>
      <w:lvlText w:val=""/>
      <w:lvlJc w:val="left"/>
      <w:pPr>
        <w:ind w:left="1440" w:hanging="360"/>
      </w:pPr>
      <w:rPr>
        <w:rFonts w:ascii="Symbol" w:hAnsi="Symbol"/>
      </w:rPr>
    </w:lvl>
    <w:lvl w:ilvl="4" w:tplc="38F8E4FA">
      <w:start w:val="1"/>
      <w:numFmt w:val="bullet"/>
      <w:lvlText w:val=""/>
      <w:lvlJc w:val="left"/>
      <w:pPr>
        <w:ind w:left="1440" w:hanging="360"/>
      </w:pPr>
      <w:rPr>
        <w:rFonts w:ascii="Symbol" w:hAnsi="Symbol"/>
      </w:rPr>
    </w:lvl>
    <w:lvl w:ilvl="5" w:tplc="D32E3D1C">
      <w:start w:val="1"/>
      <w:numFmt w:val="bullet"/>
      <w:lvlText w:val=""/>
      <w:lvlJc w:val="left"/>
      <w:pPr>
        <w:ind w:left="1440" w:hanging="360"/>
      </w:pPr>
      <w:rPr>
        <w:rFonts w:ascii="Symbol" w:hAnsi="Symbol"/>
      </w:rPr>
    </w:lvl>
    <w:lvl w:ilvl="6" w:tplc="C7B2B284">
      <w:start w:val="1"/>
      <w:numFmt w:val="bullet"/>
      <w:lvlText w:val=""/>
      <w:lvlJc w:val="left"/>
      <w:pPr>
        <w:ind w:left="1440" w:hanging="360"/>
      </w:pPr>
      <w:rPr>
        <w:rFonts w:ascii="Symbol" w:hAnsi="Symbol"/>
      </w:rPr>
    </w:lvl>
    <w:lvl w:ilvl="7" w:tplc="F252E314">
      <w:start w:val="1"/>
      <w:numFmt w:val="bullet"/>
      <w:lvlText w:val=""/>
      <w:lvlJc w:val="left"/>
      <w:pPr>
        <w:ind w:left="1440" w:hanging="360"/>
      </w:pPr>
      <w:rPr>
        <w:rFonts w:ascii="Symbol" w:hAnsi="Symbol"/>
      </w:rPr>
    </w:lvl>
    <w:lvl w:ilvl="8" w:tplc="F5405B10">
      <w:start w:val="1"/>
      <w:numFmt w:val="bullet"/>
      <w:lvlText w:val=""/>
      <w:lvlJc w:val="left"/>
      <w:pPr>
        <w:ind w:left="1440" w:hanging="360"/>
      </w:pPr>
      <w:rPr>
        <w:rFonts w:ascii="Symbol" w:hAnsi="Symbol"/>
      </w:rPr>
    </w:lvl>
  </w:abstractNum>
  <w:abstractNum w:abstractNumId="11" w15:restartNumberingAfterBreak="0">
    <w:nsid w:val="2D7F2A16"/>
    <w:multiLevelType w:val="hybridMultilevel"/>
    <w:tmpl w:val="A5A2A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E19325F"/>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65004"/>
    <w:multiLevelType w:val="hybridMultilevel"/>
    <w:tmpl w:val="F4A4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6E05F69"/>
    <w:multiLevelType w:val="hybridMultilevel"/>
    <w:tmpl w:val="1DE2AC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D774F89"/>
    <w:multiLevelType w:val="hybridMultilevel"/>
    <w:tmpl w:val="ADECC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F3E7777"/>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437748"/>
    <w:multiLevelType w:val="hybridMultilevel"/>
    <w:tmpl w:val="B54A6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B1A7694"/>
    <w:multiLevelType w:val="hybridMultilevel"/>
    <w:tmpl w:val="A0F8B8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C219C9"/>
    <w:multiLevelType w:val="hybridMultilevel"/>
    <w:tmpl w:val="CF56A2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D450F7B"/>
    <w:multiLevelType w:val="hybridMultilevel"/>
    <w:tmpl w:val="3F201E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CF5361"/>
    <w:multiLevelType w:val="hybridMultilevel"/>
    <w:tmpl w:val="E3E0A73A"/>
    <w:lvl w:ilvl="0" w:tplc="DF8ED536">
      <w:start w:val="1"/>
      <w:numFmt w:val="bullet"/>
      <w:lvlText w:val=""/>
      <w:lvlJc w:val="left"/>
      <w:pPr>
        <w:ind w:left="720" w:hanging="360"/>
      </w:pPr>
      <w:rPr>
        <w:rFonts w:ascii="Symbol" w:hAnsi="Symbol"/>
      </w:rPr>
    </w:lvl>
    <w:lvl w:ilvl="1" w:tplc="0CEAA8F2">
      <w:start w:val="1"/>
      <w:numFmt w:val="bullet"/>
      <w:lvlText w:val=""/>
      <w:lvlJc w:val="left"/>
      <w:pPr>
        <w:ind w:left="720" w:hanging="360"/>
      </w:pPr>
      <w:rPr>
        <w:rFonts w:ascii="Symbol" w:hAnsi="Symbol"/>
      </w:rPr>
    </w:lvl>
    <w:lvl w:ilvl="2" w:tplc="DAB25BAE">
      <w:start w:val="1"/>
      <w:numFmt w:val="bullet"/>
      <w:lvlText w:val=""/>
      <w:lvlJc w:val="left"/>
      <w:pPr>
        <w:ind w:left="720" w:hanging="360"/>
      </w:pPr>
      <w:rPr>
        <w:rFonts w:ascii="Symbol" w:hAnsi="Symbol"/>
      </w:rPr>
    </w:lvl>
    <w:lvl w:ilvl="3" w:tplc="A49EE3CC">
      <w:start w:val="1"/>
      <w:numFmt w:val="bullet"/>
      <w:lvlText w:val=""/>
      <w:lvlJc w:val="left"/>
      <w:pPr>
        <w:ind w:left="720" w:hanging="360"/>
      </w:pPr>
      <w:rPr>
        <w:rFonts w:ascii="Symbol" w:hAnsi="Symbol"/>
      </w:rPr>
    </w:lvl>
    <w:lvl w:ilvl="4" w:tplc="CF74512E">
      <w:start w:val="1"/>
      <w:numFmt w:val="bullet"/>
      <w:lvlText w:val=""/>
      <w:lvlJc w:val="left"/>
      <w:pPr>
        <w:ind w:left="720" w:hanging="360"/>
      </w:pPr>
      <w:rPr>
        <w:rFonts w:ascii="Symbol" w:hAnsi="Symbol"/>
      </w:rPr>
    </w:lvl>
    <w:lvl w:ilvl="5" w:tplc="C512EE52">
      <w:start w:val="1"/>
      <w:numFmt w:val="bullet"/>
      <w:lvlText w:val=""/>
      <w:lvlJc w:val="left"/>
      <w:pPr>
        <w:ind w:left="720" w:hanging="360"/>
      </w:pPr>
      <w:rPr>
        <w:rFonts w:ascii="Symbol" w:hAnsi="Symbol"/>
      </w:rPr>
    </w:lvl>
    <w:lvl w:ilvl="6" w:tplc="8290611C">
      <w:start w:val="1"/>
      <w:numFmt w:val="bullet"/>
      <w:lvlText w:val=""/>
      <w:lvlJc w:val="left"/>
      <w:pPr>
        <w:ind w:left="720" w:hanging="360"/>
      </w:pPr>
      <w:rPr>
        <w:rFonts w:ascii="Symbol" w:hAnsi="Symbol"/>
      </w:rPr>
    </w:lvl>
    <w:lvl w:ilvl="7" w:tplc="C28AAC7C">
      <w:start w:val="1"/>
      <w:numFmt w:val="bullet"/>
      <w:lvlText w:val=""/>
      <w:lvlJc w:val="left"/>
      <w:pPr>
        <w:ind w:left="720" w:hanging="360"/>
      </w:pPr>
      <w:rPr>
        <w:rFonts w:ascii="Symbol" w:hAnsi="Symbol"/>
      </w:rPr>
    </w:lvl>
    <w:lvl w:ilvl="8" w:tplc="8C1EF04A">
      <w:start w:val="1"/>
      <w:numFmt w:val="bullet"/>
      <w:lvlText w:val=""/>
      <w:lvlJc w:val="left"/>
      <w:pPr>
        <w:ind w:left="720" w:hanging="360"/>
      </w:pPr>
      <w:rPr>
        <w:rFonts w:ascii="Symbol" w:hAnsi="Symbol"/>
      </w:rPr>
    </w:lvl>
  </w:abstractNum>
  <w:abstractNum w:abstractNumId="23" w15:restartNumberingAfterBreak="0">
    <w:nsid w:val="5F8A0837"/>
    <w:multiLevelType w:val="hybridMultilevel"/>
    <w:tmpl w:val="B0089D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06D74E9"/>
    <w:multiLevelType w:val="hybridMultilevel"/>
    <w:tmpl w:val="7C7E62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509539A"/>
    <w:multiLevelType w:val="hybridMultilevel"/>
    <w:tmpl w:val="20DE68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C9E300C"/>
    <w:multiLevelType w:val="hybridMultilevel"/>
    <w:tmpl w:val="8974B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E26B5E5"/>
    <w:multiLevelType w:val="singleLevel"/>
    <w:tmpl w:val="6E26B5E5"/>
    <w:lvl w:ilvl="0">
      <w:start w:val="1"/>
      <w:numFmt w:val="decimal"/>
      <w:suff w:val="space"/>
      <w:lvlText w:val="(%1)"/>
      <w:lvlJc w:val="left"/>
    </w:lvl>
  </w:abstractNum>
  <w:abstractNum w:abstractNumId="28" w15:restartNumberingAfterBreak="0">
    <w:nsid w:val="732C1F45"/>
    <w:multiLevelType w:val="hybridMultilevel"/>
    <w:tmpl w:val="B3B81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D96E37"/>
    <w:multiLevelType w:val="hybridMultilevel"/>
    <w:tmpl w:val="624EAF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7FF3F77"/>
    <w:multiLevelType w:val="hybridMultilevel"/>
    <w:tmpl w:val="D5025E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B245966"/>
    <w:multiLevelType w:val="hybridMultilevel"/>
    <w:tmpl w:val="E4F080CE"/>
    <w:lvl w:ilvl="0" w:tplc="E1E235D8">
      <w:start w:val="1"/>
      <w:numFmt w:val="bullet"/>
      <w:lvlText w:val=""/>
      <w:lvlJc w:val="left"/>
      <w:pPr>
        <w:ind w:left="720" w:hanging="360"/>
      </w:pPr>
      <w:rPr>
        <w:rFonts w:ascii="Symbol" w:hAnsi="Symbol"/>
      </w:rPr>
    </w:lvl>
    <w:lvl w:ilvl="1" w:tplc="23E6745C">
      <w:start w:val="1"/>
      <w:numFmt w:val="bullet"/>
      <w:lvlText w:val=""/>
      <w:lvlJc w:val="left"/>
      <w:pPr>
        <w:ind w:left="720" w:hanging="360"/>
      </w:pPr>
      <w:rPr>
        <w:rFonts w:ascii="Symbol" w:hAnsi="Symbol"/>
      </w:rPr>
    </w:lvl>
    <w:lvl w:ilvl="2" w:tplc="6AE8C000">
      <w:start w:val="1"/>
      <w:numFmt w:val="bullet"/>
      <w:lvlText w:val=""/>
      <w:lvlJc w:val="left"/>
      <w:pPr>
        <w:ind w:left="720" w:hanging="360"/>
      </w:pPr>
      <w:rPr>
        <w:rFonts w:ascii="Symbol" w:hAnsi="Symbol"/>
      </w:rPr>
    </w:lvl>
    <w:lvl w:ilvl="3" w:tplc="3CE0B2A4">
      <w:start w:val="1"/>
      <w:numFmt w:val="bullet"/>
      <w:lvlText w:val=""/>
      <w:lvlJc w:val="left"/>
      <w:pPr>
        <w:ind w:left="720" w:hanging="360"/>
      </w:pPr>
      <w:rPr>
        <w:rFonts w:ascii="Symbol" w:hAnsi="Symbol"/>
      </w:rPr>
    </w:lvl>
    <w:lvl w:ilvl="4" w:tplc="C99C003A">
      <w:start w:val="1"/>
      <w:numFmt w:val="bullet"/>
      <w:lvlText w:val=""/>
      <w:lvlJc w:val="left"/>
      <w:pPr>
        <w:ind w:left="720" w:hanging="360"/>
      </w:pPr>
      <w:rPr>
        <w:rFonts w:ascii="Symbol" w:hAnsi="Symbol"/>
      </w:rPr>
    </w:lvl>
    <w:lvl w:ilvl="5" w:tplc="2ABA8742">
      <w:start w:val="1"/>
      <w:numFmt w:val="bullet"/>
      <w:lvlText w:val=""/>
      <w:lvlJc w:val="left"/>
      <w:pPr>
        <w:ind w:left="720" w:hanging="360"/>
      </w:pPr>
      <w:rPr>
        <w:rFonts w:ascii="Symbol" w:hAnsi="Symbol"/>
      </w:rPr>
    </w:lvl>
    <w:lvl w:ilvl="6" w:tplc="8D78D6B8">
      <w:start w:val="1"/>
      <w:numFmt w:val="bullet"/>
      <w:lvlText w:val=""/>
      <w:lvlJc w:val="left"/>
      <w:pPr>
        <w:ind w:left="720" w:hanging="360"/>
      </w:pPr>
      <w:rPr>
        <w:rFonts w:ascii="Symbol" w:hAnsi="Symbol"/>
      </w:rPr>
    </w:lvl>
    <w:lvl w:ilvl="7" w:tplc="D0F2726A">
      <w:start w:val="1"/>
      <w:numFmt w:val="bullet"/>
      <w:lvlText w:val=""/>
      <w:lvlJc w:val="left"/>
      <w:pPr>
        <w:ind w:left="720" w:hanging="360"/>
      </w:pPr>
      <w:rPr>
        <w:rFonts w:ascii="Symbol" w:hAnsi="Symbol"/>
      </w:rPr>
    </w:lvl>
    <w:lvl w:ilvl="8" w:tplc="D0386ED6">
      <w:start w:val="1"/>
      <w:numFmt w:val="bullet"/>
      <w:lvlText w:val=""/>
      <w:lvlJc w:val="left"/>
      <w:pPr>
        <w:ind w:left="720" w:hanging="360"/>
      </w:pPr>
      <w:rPr>
        <w:rFonts w:ascii="Symbol" w:hAnsi="Symbol"/>
      </w:rPr>
    </w:lvl>
  </w:abstractNum>
  <w:abstractNum w:abstractNumId="34"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95842710">
    <w:abstractNumId w:val="21"/>
  </w:num>
  <w:num w:numId="2" w16cid:durableId="475683684">
    <w:abstractNumId w:val="34"/>
  </w:num>
  <w:num w:numId="3" w16cid:durableId="1013536714">
    <w:abstractNumId w:val="32"/>
  </w:num>
  <w:num w:numId="4" w16cid:durableId="246814738">
    <w:abstractNumId w:val="30"/>
  </w:num>
  <w:num w:numId="5" w16cid:durableId="466972466">
    <w:abstractNumId w:val="27"/>
  </w:num>
  <w:num w:numId="6" w16cid:durableId="1047920895">
    <w:abstractNumId w:val="7"/>
  </w:num>
  <w:num w:numId="7" w16cid:durableId="376781930">
    <w:abstractNumId w:val="26"/>
  </w:num>
  <w:num w:numId="8" w16cid:durableId="214702665">
    <w:abstractNumId w:val="8"/>
  </w:num>
  <w:num w:numId="9" w16cid:durableId="1717704257">
    <w:abstractNumId w:val="16"/>
  </w:num>
  <w:num w:numId="10" w16cid:durableId="1006984416">
    <w:abstractNumId w:val="17"/>
  </w:num>
  <w:num w:numId="11" w16cid:durableId="282469911">
    <w:abstractNumId w:val="12"/>
  </w:num>
  <w:num w:numId="12" w16cid:durableId="1386022875">
    <w:abstractNumId w:val="28"/>
  </w:num>
  <w:num w:numId="13" w16cid:durableId="283969625">
    <w:abstractNumId w:val="23"/>
  </w:num>
  <w:num w:numId="14" w16cid:durableId="2088261147">
    <w:abstractNumId w:val="2"/>
  </w:num>
  <w:num w:numId="15" w16cid:durableId="519272830">
    <w:abstractNumId w:val="14"/>
  </w:num>
  <w:num w:numId="16" w16cid:durableId="2141797374">
    <w:abstractNumId w:val="13"/>
  </w:num>
  <w:num w:numId="17" w16cid:durableId="1117944047">
    <w:abstractNumId w:val="18"/>
  </w:num>
  <w:num w:numId="18" w16cid:durableId="1266428016">
    <w:abstractNumId w:val="33"/>
  </w:num>
  <w:num w:numId="19" w16cid:durableId="32073496">
    <w:abstractNumId w:val="22"/>
  </w:num>
  <w:num w:numId="20" w16cid:durableId="1695498116">
    <w:abstractNumId w:val="24"/>
  </w:num>
  <w:num w:numId="21" w16cid:durableId="1362049560">
    <w:abstractNumId w:val="31"/>
  </w:num>
  <w:num w:numId="22" w16cid:durableId="369644864">
    <w:abstractNumId w:val="19"/>
  </w:num>
  <w:num w:numId="23" w16cid:durableId="1440562154">
    <w:abstractNumId w:val="20"/>
  </w:num>
  <w:num w:numId="24" w16cid:durableId="576407506">
    <w:abstractNumId w:val="0"/>
  </w:num>
  <w:num w:numId="25" w16cid:durableId="533157525">
    <w:abstractNumId w:val="25"/>
  </w:num>
  <w:num w:numId="26" w16cid:durableId="1110201996">
    <w:abstractNumId w:val="29"/>
  </w:num>
  <w:num w:numId="27" w16cid:durableId="2044361029">
    <w:abstractNumId w:val="3"/>
  </w:num>
  <w:num w:numId="28" w16cid:durableId="536746109">
    <w:abstractNumId w:val="4"/>
  </w:num>
  <w:num w:numId="29" w16cid:durableId="1828285858">
    <w:abstractNumId w:val="9"/>
  </w:num>
  <w:num w:numId="30" w16cid:durableId="1651519081">
    <w:abstractNumId w:val="15"/>
  </w:num>
  <w:num w:numId="31" w16cid:durableId="1843929847">
    <w:abstractNumId w:val="10"/>
  </w:num>
  <w:num w:numId="32" w16cid:durableId="1347832663">
    <w:abstractNumId w:val="6"/>
  </w:num>
  <w:num w:numId="33" w16cid:durableId="1543519869">
    <w:abstractNumId w:val="1"/>
  </w:num>
  <w:num w:numId="34" w16cid:durableId="534269390">
    <w:abstractNumId w:val="11"/>
  </w:num>
  <w:num w:numId="35" w16cid:durableId="341590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e Mehide">
    <w15:presenceInfo w15:providerId="AD" w15:userId="S-1-5-21-23267018-1296325175-649218145-118046"/>
  </w15:person>
  <w15:person w15:author="Birgit Hermann">
    <w15:presenceInfo w15:providerId="AD" w15:userId="S-1-5-21-23267018-1296325175-649218145-115407"/>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hideSpellingErrors/>
  <w:hideGrammaticalErrors/>
  <w:proofState w:spelling="clean" w:grammar="clean"/>
  <w:trackRevisions/>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648"/>
    <w:rsid w:val="00002BAE"/>
    <w:rsid w:val="00002EDA"/>
    <w:rsid w:val="00004326"/>
    <w:rsid w:val="000047CC"/>
    <w:rsid w:val="0000535F"/>
    <w:rsid w:val="0000541E"/>
    <w:rsid w:val="00005B4A"/>
    <w:rsid w:val="00006351"/>
    <w:rsid w:val="000066B5"/>
    <w:rsid w:val="0000684F"/>
    <w:rsid w:val="00006CEA"/>
    <w:rsid w:val="000104C2"/>
    <w:rsid w:val="00010841"/>
    <w:rsid w:val="00010E1B"/>
    <w:rsid w:val="00011119"/>
    <w:rsid w:val="000115D9"/>
    <w:rsid w:val="00011D6E"/>
    <w:rsid w:val="00011F2D"/>
    <w:rsid w:val="0001245B"/>
    <w:rsid w:val="000131A8"/>
    <w:rsid w:val="0001337B"/>
    <w:rsid w:val="00013681"/>
    <w:rsid w:val="00013D2D"/>
    <w:rsid w:val="00014CB5"/>
    <w:rsid w:val="0001505F"/>
    <w:rsid w:val="00015212"/>
    <w:rsid w:val="00015546"/>
    <w:rsid w:val="00015A14"/>
    <w:rsid w:val="00015D97"/>
    <w:rsid w:val="000163CB"/>
    <w:rsid w:val="00016582"/>
    <w:rsid w:val="0001671F"/>
    <w:rsid w:val="00022251"/>
    <w:rsid w:val="000226E1"/>
    <w:rsid w:val="00022973"/>
    <w:rsid w:val="00024141"/>
    <w:rsid w:val="000243DE"/>
    <w:rsid w:val="000246EB"/>
    <w:rsid w:val="0002473F"/>
    <w:rsid w:val="00025277"/>
    <w:rsid w:val="000265C9"/>
    <w:rsid w:val="00026763"/>
    <w:rsid w:val="00026A90"/>
    <w:rsid w:val="00026B00"/>
    <w:rsid w:val="00027091"/>
    <w:rsid w:val="0002742C"/>
    <w:rsid w:val="00027B04"/>
    <w:rsid w:val="00030553"/>
    <w:rsid w:val="000307D6"/>
    <w:rsid w:val="000311E5"/>
    <w:rsid w:val="00031492"/>
    <w:rsid w:val="00032366"/>
    <w:rsid w:val="00032B81"/>
    <w:rsid w:val="0003361C"/>
    <w:rsid w:val="000347FC"/>
    <w:rsid w:val="0004137E"/>
    <w:rsid w:val="00041750"/>
    <w:rsid w:val="00041BD5"/>
    <w:rsid w:val="0004249F"/>
    <w:rsid w:val="00042EC9"/>
    <w:rsid w:val="00042F4E"/>
    <w:rsid w:val="000436D9"/>
    <w:rsid w:val="000449D4"/>
    <w:rsid w:val="00044DA8"/>
    <w:rsid w:val="00045874"/>
    <w:rsid w:val="0004587F"/>
    <w:rsid w:val="00045D1F"/>
    <w:rsid w:val="00047ABC"/>
    <w:rsid w:val="00047E27"/>
    <w:rsid w:val="00050245"/>
    <w:rsid w:val="00051552"/>
    <w:rsid w:val="00051573"/>
    <w:rsid w:val="000524A1"/>
    <w:rsid w:val="0005255A"/>
    <w:rsid w:val="00052D70"/>
    <w:rsid w:val="00053F3F"/>
    <w:rsid w:val="00054BF0"/>
    <w:rsid w:val="00055A2F"/>
    <w:rsid w:val="00055CC1"/>
    <w:rsid w:val="00055E34"/>
    <w:rsid w:val="00055EDF"/>
    <w:rsid w:val="00056A2A"/>
    <w:rsid w:val="00056B32"/>
    <w:rsid w:val="00056D6B"/>
    <w:rsid w:val="0005702A"/>
    <w:rsid w:val="00057219"/>
    <w:rsid w:val="0005731D"/>
    <w:rsid w:val="00057525"/>
    <w:rsid w:val="00057946"/>
    <w:rsid w:val="00057A3C"/>
    <w:rsid w:val="00057ACC"/>
    <w:rsid w:val="000601D8"/>
    <w:rsid w:val="0006038C"/>
    <w:rsid w:val="000617A1"/>
    <w:rsid w:val="00061ADE"/>
    <w:rsid w:val="00061C58"/>
    <w:rsid w:val="00061D79"/>
    <w:rsid w:val="0006264C"/>
    <w:rsid w:val="000629CF"/>
    <w:rsid w:val="00062DE5"/>
    <w:rsid w:val="000638E6"/>
    <w:rsid w:val="00063DA6"/>
    <w:rsid w:val="00065605"/>
    <w:rsid w:val="000669FD"/>
    <w:rsid w:val="00066B8A"/>
    <w:rsid w:val="00067CD1"/>
    <w:rsid w:val="00067D87"/>
    <w:rsid w:val="0007004A"/>
    <w:rsid w:val="000707A8"/>
    <w:rsid w:val="00070983"/>
    <w:rsid w:val="00070E08"/>
    <w:rsid w:val="00071F75"/>
    <w:rsid w:val="00072781"/>
    <w:rsid w:val="00072AEF"/>
    <w:rsid w:val="00072E87"/>
    <w:rsid w:val="00073BDA"/>
    <w:rsid w:val="00073BE1"/>
    <w:rsid w:val="00073EA8"/>
    <w:rsid w:val="00074F52"/>
    <w:rsid w:val="000751E6"/>
    <w:rsid w:val="000757A7"/>
    <w:rsid w:val="0007615C"/>
    <w:rsid w:val="000779C0"/>
    <w:rsid w:val="000806AF"/>
    <w:rsid w:val="00080A9A"/>
    <w:rsid w:val="00081411"/>
    <w:rsid w:val="00081E0C"/>
    <w:rsid w:val="000822F6"/>
    <w:rsid w:val="00082530"/>
    <w:rsid w:val="00083BA3"/>
    <w:rsid w:val="00084CAC"/>
    <w:rsid w:val="000851ED"/>
    <w:rsid w:val="00086381"/>
    <w:rsid w:val="00086F44"/>
    <w:rsid w:val="000870E4"/>
    <w:rsid w:val="00087907"/>
    <w:rsid w:val="0008799A"/>
    <w:rsid w:val="00087B53"/>
    <w:rsid w:val="00090B89"/>
    <w:rsid w:val="000912E6"/>
    <w:rsid w:val="00091C92"/>
    <w:rsid w:val="0009202B"/>
    <w:rsid w:val="0009275A"/>
    <w:rsid w:val="0009386F"/>
    <w:rsid w:val="00093A2C"/>
    <w:rsid w:val="000946CE"/>
    <w:rsid w:val="00094B5C"/>
    <w:rsid w:val="00095B19"/>
    <w:rsid w:val="00095BDD"/>
    <w:rsid w:val="00095E02"/>
    <w:rsid w:val="000977DE"/>
    <w:rsid w:val="000A08F2"/>
    <w:rsid w:val="000A0A0A"/>
    <w:rsid w:val="000A0ACC"/>
    <w:rsid w:val="000A0C11"/>
    <w:rsid w:val="000A11F9"/>
    <w:rsid w:val="000A196E"/>
    <w:rsid w:val="000A1981"/>
    <w:rsid w:val="000A1EBE"/>
    <w:rsid w:val="000A2840"/>
    <w:rsid w:val="000A2B45"/>
    <w:rsid w:val="000A2C4D"/>
    <w:rsid w:val="000A39F0"/>
    <w:rsid w:val="000A3D9B"/>
    <w:rsid w:val="000A3F91"/>
    <w:rsid w:val="000A446C"/>
    <w:rsid w:val="000A44D7"/>
    <w:rsid w:val="000A4A59"/>
    <w:rsid w:val="000A5348"/>
    <w:rsid w:val="000A61DA"/>
    <w:rsid w:val="000A6880"/>
    <w:rsid w:val="000A68D1"/>
    <w:rsid w:val="000A6F4E"/>
    <w:rsid w:val="000A6F8E"/>
    <w:rsid w:val="000A75E3"/>
    <w:rsid w:val="000A7F80"/>
    <w:rsid w:val="000B00C5"/>
    <w:rsid w:val="000B03AF"/>
    <w:rsid w:val="000B09CD"/>
    <w:rsid w:val="000B27AB"/>
    <w:rsid w:val="000B29EA"/>
    <w:rsid w:val="000B2A8D"/>
    <w:rsid w:val="000B2A96"/>
    <w:rsid w:val="000B2EE4"/>
    <w:rsid w:val="000B3E54"/>
    <w:rsid w:val="000B42B3"/>
    <w:rsid w:val="000B469F"/>
    <w:rsid w:val="000B4B0C"/>
    <w:rsid w:val="000B5606"/>
    <w:rsid w:val="000B5A2D"/>
    <w:rsid w:val="000B5D2D"/>
    <w:rsid w:val="000B6C92"/>
    <w:rsid w:val="000B74BE"/>
    <w:rsid w:val="000B7A18"/>
    <w:rsid w:val="000B7EA3"/>
    <w:rsid w:val="000B7EF6"/>
    <w:rsid w:val="000C0244"/>
    <w:rsid w:val="000C1344"/>
    <w:rsid w:val="000C1C53"/>
    <w:rsid w:val="000C1C9C"/>
    <w:rsid w:val="000C1F72"/>
    <w:rsid w:val="000C250F"/>
    <w:rsid w:val="000C34C5"/>
    <w:rsid w:val="000C41D3"/>
    <w:rsid w:val="000C4CEE"/>
    <w:rsid w:val="000C6C27"/>
    <w:rsid w:val="000C6EC7"/>
    <w:rsid w:val="000C752E"/>
    <w:rsid w:val="000C767B"/>
    <w:rsid w:val="000C77AB"/>
    <w:rsid w:val="000D260A"/>
    <w:rsid w:val="000D26EA"/>
    <w:rsid w:val="000D29E7"/>
    <w:rsid w:val="000D2D37"/>
    <w:rsid w:val="000D2E16"/>
    <w:rsid w:val="000D397C"/>
    <w:rsid w:val="000D49F2"/>
    <w:rsid w:val="000D54F9"/>
    <w:rsid w:val="000D5CFA"/>
    <w:rsid w:val="000D6247"/>
    <w:rsid w:val="000D62BF"/>
    <w:rsid w:val="000D66F3"/>
    <w:rsid w:val="000D68CC"/>
    <w:rsid w:val="000D717A"/>
    <w:rsid w:val="000D7585"/>
    <w:rsid w:val="000D78F5"/>
    <w:rsid w:val="000E0431"/>
    <w:rsid w:val="000E06AD"/>
    <w:rsid w:val="000E1219"/>
    <w:rsid w:val="000E149C"/>
    <w:rsid w:val="000E30B9"/>
    <w:rsid w:val="000E3440"/>
    <w:rsid w:val="000E3E51"/>
    <w:rsid w:val="000E48F0"/>
    <w:rsid w:val="000E56BF"/>
    <w:rsid w:val="000E57BC"/>
    <w:rsid w:val="000E5B43"/>
    <w:rsid w:val="000E71F6"/>
    <w:rsid w:val="000F07BB"/>
    <w:rsid w:val="000F0D3D"/>
    <w:rsid w:val="000F16A7"/>
    <w:rsid w:val="000F1B63"/>
    <w:rsid w:val="000F2AC3"/>
    <w:rsid w:val="000F3C3C"/>
    <w:rsid w:val="000F437F"/>
    <w:rsid w:val="000F5133"/>
    <w:rsid w:val="000F58F5"/>
    <w:rsid w:val="000F5B00"/>
    <w:rsid w:val="000F720A"/>
    <w:rsid w:val="000F7CA8"/>
    <w:rsid w:val="001004A1"/>
    <w:rsid w:val="00100A0C"/>
    <w:rsid w:val="00100BB2"/>
    <w:rsid w:val="00100C70"/>
    <w:rsid w:val="00100D8C"/>
    <w:rsid w:val="0010108E"/>
    <w:rsid w:val="0010114A"/>
    <w:rsid w:val="0010225B"/>
    <w:rsid w:val="0010334A"/>
    <w:rsid w:val="001046AB"/>
    <w:rsid w:val="00104B20"/>
    <w:rsid w:val="00106072"/>
    <w:rsid w:val="00107629"/>
    <w:rsid w:val="0010794C"/>
    <w:rsid w:val="001107B1"/>
    <w:rsid w:val="00111245"/>
    <w:rsid w:val="001114CD"/>
    <w:rsid w:val="00112100"/>
    <w:rsid w:val="00112D1A"/>
    <w:rsid w:val="0011330C"/>
    <w:rsid w:val="00113644"/>
    <w:rsid w:val="00113791"/>
    <w:rsid w:val="001143F5"/>
    <w:rsid w:val="001155CF"/>
    <w:rsid w:val="001157C0"/>
    <w:rsid w:val="00115962"/>
    <w:rsid w:val="00115DC5"/>
    <w:rsid w:val="00115FFB"/>
    <w:rsid w:val="00116951"/>
    <w:rsid w:val="00116AAF"/>
    <w:rsid w:val="00117D6C"/>
    <w:rsid w:val="00120BD7"/>
    <w:rsid w:val="00121EE6"/>
    <w:rsid w:val="00122803"/>
    <w:rsid w:val="001244E5"/>
    <w:rsid w:val="00124A27"/>
    <w:rsid w:val="00124B3F"/>
    <w:rsid w:val="00126A67"/>
    <w:rsid w:val="00127AF2"/>
    <w:rsid w:val="00127D7A"/>
    <w:rsid w:val="00127FCF"/>
    <w:rsid w:val="00130739"/>
    <w:rsid w:val="00131185"/>
    <w:rsid w:val="0013125C"/>
    <w:rsid w:val="00131597"/>
    <w:rsid w:val="00132ADF"/>
    <w:rsid w:val="00132DFC"/>
    <w:rsid w:val="00133110"/>
    <w:rsid w:val="001335AF"/>
    <w:rsid w:val="00133B28"/>
    <w:rsid w:val="001342DB"/>
    <w:rsid w:val="001352D9"/>
    <w:rsid w:val="001357F5"/>
    <w:rsid w:val="00135C96"/>
    <w:rsid w:val="00136413"/>
    <w:rsid w:val="00136C8D"/>
    <w:rsid w:val="00136E95"/>
    <w:rsid w:val="001374A1"/>
    <w:rsid w:val="00140685"/>
    <w:rsid w:val="00143087"/>
    <w:rsid w:val="00143282"/>
    <w:rsid w:val="001432E5"/>
    <w:rsid w:val="00143636"/>
    <w:rsid w:val="00144C56"/>
    <w:rsid w:val="001455B8"/>
    <w:rsid w:val="00145763"/>
    <w:rsid w:val="001458DA"/>
    <w:rsid w:val="0014702C"/>
    <w:rsid w:val="001473C2"/>
    <w:rsid w:val="00150667"/>
    <w:rsid w:val="00150F04"/>
    <w:rsid w:val="0015129D"/>
    <w:rsid w:val="00151359"/>
    <w:rsid w:val="0015215D"/>
    <w:rsid w:val="00152358"/>
    <w:rsid w:val="001532FD"/>
    <w:rsid w:val="00153A9F"/>
    <w:rsid w:val="0015423D"/>
    <w:rsid w:val="001543C6"/>
    <w:rsid w:val="00155AD0"/>
    <w:rsid w:val="001564E3"/>
    <w:rsid w:val="001567D3"/>
    <w:rsid w:val="00157EE7"/>
    <w:rsid w:val="0016056A"/>
    <w:rsid w:val="001609DA"/>
    <w:rsid w:val="00160A23"/>
    <w:rsid w:val="00161144"/>
    <w:rsid w:val="0016180C"/>
    <w:rsid w:val="00161FD5"/>
    <w:rsid w:val="00162AC9"/>
    <w:rsid w:val="00162ACD"/>
    <w:rsid w:val="00163423"/>
    <w:rsid w:val="0016388F"/>
    <w:rsid w:val="0016497A"/>
    <w:rsid w:val="00165763"/>
    <w:rsid w:val="00165D17"/>
    <w:rsid w:val="001663A6"/>
    <w:rsid w:val="001665D2"/>
    <w:rsid w:val="001666AF"/>
    <w:rsid w:val="00166EC5"/>
    <w:rsid w:val="001670C0"/>
    <w:rsid w:val="001670F5"/>
    <w:rsid w:val="00167123"/>
    <w:rsid w:val="00167182"/>
    <w:rsid w:val="00167846"/>
    <w:rsid w:val="00167B37"/>
    <w:rsid w:val="00167F43"/>
    <w:rsid w:val="00170559"/>
    <w:rsid w:val="001707DB"/>
    <w:rsid w:val="00170F5E"/>
    <w:rsid w:val="00171787"/>
    <w:rsid w:val="001718AE"/>
    <w:rsid w:val="0017283A"/>
    <w:rsid w:val="001728C8"/>
    <w:rsid w:val="00173059"/>
    <w:rsid w:val="00173141"/>
    <w:rsid w:val="00173481"/>
    <w:rsid w:val="00174A67"/>
    <w:rsid w:val="00175BB5"/>
    <w:rsid w:val="00175E47"/>
    <w:rsid w:val="00176130"/>
    <w:rsid w:val="00176C03"/>
    <w:rsid w:val="00176DDC"/>
    <w:rsid w:val="00176F36"/>
    <w:rsid w:val="00177534"/>
    <w:rsid w:val="00177988"/>
    <w:rsid w:val="00177D2E"/>
    <w:rsid w:val="001802B3"/>
    <w:rsid w:val="001805F7"/>
    <w:rsid w:val="00180883"/>
    <w:rsid w:val="00180C1C"/>
    <w:rsid w:val="00181002"/>
    <w:rsid w:val="001813D2"/>
    <w:rsid w:val="001814D6"/>
    <w:rsid w:val="00181693"/>
    <w:rsid w:val="00181777"/>
    <w:rsid w:val="00183527"/>
    <w:rsid w:val="0018363B"/>
    <w:rsid w:val="00183970"/>
    <w:rsid w:val="00184083"/>
    <w:rsid w:val="0018417B"/>
    <w:rsid w:val="001842B2"/>
    <w:rsid w:val="00184547"/>
    <w:rsid w:val="001850BD"/>
    <w:rsid w:val="001854C1"/>
    <w:rsid w:val="00186AFE"/>
    <w:rsid w:val="001904D6"/>
    <w:rsid w:val="00190738"/>
    <w:rsid w:val="00190B16"/>
    <w:rsid w:val="00190B1C"/>
    <w:rsid w:val="0019107E"/>
    <w:rsid w:val="0019114C"/>
    <w:rsid w:val="0019214B"/>
    <w:rsid w:val="00192D6F"/>
    <w:rsid w:val="00194397"/>
    <w:rsid w:val="001944FB"/>
    <w:rsid w:val="001947A9"/>
    <w:rsid w:val="001953D3"/>
    <w:rsid w:val="001955AC"/>
    <w:rsid w:val="001959D3"/>
    <w:rsid w:val="001968AC"/>
    <w:rsid w:val="0019734A"/>
    <w:rsid w:val="00197419"/>
    <w:rsid w:val="001974A3"/>
    <w:rsid w:val="00197FC8"/>
    <w:rsid w:val="001A02AF"/>
    <w:rsid w:val="001A10B4"/>
    <w:rsid w:val="001A14F4"/>
    <w:rsid w:val="001A1A51"/>
    <w:rsid w:val="001A1D05"/>
    <w:rsid w:val="001A298B"/>
    <w:rsid w:val="001A34F6"/>
    <w:rsid w:val="001A35F4"/>
    <w:rsid w:val="001A39FC"/>
    <w:rsid w:val="001A3A18"/>
    <w:rsid w:val="001A3B06"/>
    <w:rsid w:val="001A43A5"/>
    <w:rsid w:val="001A4511"/>
    <w:rsid w:val="001A486A"/>
    <w:rsid w:val="001A5A10"/>
    <w:rsid w:val="001A6728"/>
    <w:rsid w:val="001A7EB9"/>
    <w:rsid w:val="001B03A4"/>
    <w:rsid w:val="001B0CB3"/>
    <w:rsid w:val="001B0DCD"/>
    <w:rsid w:val="001B0DDA"/>
    <w:rsid w:val="001B1121"/>
    <w:rsid w:val="001B1251"/>
    <w:rsid w:val="001B194F"/>
    <w:rsid w:val="001B22E2"/>
    <w:rsid w:val="001B22E7"/>
    <w:rsid w:val="001B39AD"/>
    <w:rsid w:val="001B41D4"/>
    <w:rsid w:val="001B429C"/>
    <w:rsid w:val="001B47A5"/>
    <w:rsid w:val="001B480F"/>
    <w:rsid w:val="001B69FE"/>
    <w:rsid w:val="001B6AC7"/>
    <w:rsid w:val="001B6ACE"/>
    <w:rsid w:val="001B6DA5"/>
    <w:rsid w:val="001C0460"/>
    <w:rsid w:val="001C04FB"/>
    <w:rsid w:val="001C08CD"/>
    <w:rsid w:val="001C1060"/>
    <w:rsid w:val="001C1187"/>
    <w:rsid w:val="001C18EE"/>
    <w:rsid w:val="001C1D03"/>
    <w:rsid w:val="001C217C"/>
    <w:rsid w:val="001C24C9"/>
    <w:rsid w:val="001C2582"/>
    <w:rsid w:val="001C260B"/>
    <w:rsid w:val="001C285F"/>
    <w:rsid w:val="001C293A"/>
    <w:rsid w:val="001C387A"/>
    <w:rsid w:val="001C43C4"/>
    <w:rsid w:val="001C4F7E"/>
    <w:rsid w:val="001C59CC"/>
    <w:rsid w:val="001C6574"/>
    <w:rsid w:val="001C6D7F"/>
    <w:rsid w:val="001C6F3B"/>
    <w:rsid w:val="001D00BE"/>
    <w:rsid w:val="001D06BA"/>
    <w:rsid w:val="001D0B76"/>
    <w:rsid w:val="001D180E"/>
    <w:rsid w:val="001D22E0"/>
    <w:rsid w:val="001D26F2"/>
    <w:rsid w:val="001D2E00"/>
    <w:rsid w:val="001D3396"/>
    <w:rsid w:val="001D35C5"/>
    <w:rsid w:val="001D41CB"/>
    <w:rsid w:val="001D4227"/>
    <w:rsid w:val="001D4C63"/>
    <w:rsid w:val="001D5017"/>
    <w:rsid w:val="001D676C"/>
    <w:rsid w:val="001D709A"/>
    <w:rsid w:val="001D723C"/>
    <w:rsid w:val="001D7870"/>
    <w:rsid w:val="001E054C"/>
    <w:rsid w:val="001E0742"/>
    <w:rsid w:val="001E0C58"/>
    <w:rsid w:val="001E1E4B"/>
    <w:rsid w:val="001E2465"/>
    <w:rsid w:val="001E269D"/>
    <w:rsid w:val="001E2BF4"/>
    <w:rsid w:val="001E2C2D"/>
    <w:rsid w:val="001E4418"/>
    <w:rsid w:val="001E4B14"/>
    <w:rsid w:val="001E5BCD"/>
    <w:rsid w:val="001E633F"/>
    <w:rsid w:val="001E646D"/>
    <w:rsid w:val="001E7891"/>
    <w:rsid w:val="001E78F2"/>
    <w:rsid w:val="001E7D62"/>
    <w:rsid w:val="001E7E88"/>
    <w:rsid w:val="001F0FCF"/>
    <w:rsid w:val="001F19A0"/>
    <w:rsid w:val="001F1CB8"/>
    <w:rsid w:val="001F1F1A"/>
    <w:rsid w:val="001F20E3"/>
    <w:rsid w:val="001F28CA"/>
    <w:rsid w:val="001F2975"/>
    <w:rsid w:val="001F37DE"/>
    <w:rsid w:val="001F3EED"/>
    <w:rsid w:val="001F4199"/>
    <w:rsid w:val="001F43DD"/>
    <w:rsid w:val="001F4A08"/>
    <w:rsid w:val="001F4BA7"/>
    <w:rsid w:val="001F508C"/>
    <w:rsid w:val="001F5504"/>
    <w:rsid w:val="001F5BCE"/>
    <w:rsid w:val="001F6417"/>
    <w:rsid w:val="001F6E97"/>
    <w:rsid w:val="001F7E94"/>
    <w:rsid w:val="00201B24"/>
    <w:rsid w:val="00202E6B"/>
    <w:rsid w:val="00203B09"/>
    <w:rsid w:val="0020444C"/>
    <w:rsid w:val="00204E17"/>
    <w:rsid w:val="00205105"/>
    <w:rsid w:val="002051B8"/>
    <w:rsid w:val="00205226"/>
    <w:rsid w:val="002065D3"/>
    <w:rsid w:val="00206BE3"/>
    <w:rsid w:val="00207D7D"/>
    <w:rsid w:val="00207F79"/>
    <w:rsid w:val="00210518"/>
    <w:rsid w:val="00210F3B"/>
    <w:rsid w:val="00211295"/>
    <w:rsid w:val="00211A57"/>
    <w:rsid w:val="0021200F"/>
    <w:rsid w:val="002126A8"/>
    <w:rsid w:val="00213595"/>
    <w:rsid w:val="002136F2"/>
    <w:rsid w:val="00213AC4"/>
    <w:rsid w:val="00213B87"/>
    <w:rsid w:val="002140C1"/>
    <w:rsid w:val="00214F48"/>
    <w:rsid w:val="00216458"/>
    <w:rsid w:val="002168F4"/>
    <w:rsid w:val="00216C76"/>
    <w:rsid w:val="00217084"/>
    <w:rsid w:val="00217563"/>
    <w:rsid w:val="00220AF1"/>
    <w:rsid w:val="00221A15"/>
    <w:rsid w:val="00222C61"/>
    <w:rsid w:val="002231F9"/>
    <w:rsid w:val="00223DBF"/>
    <w:rsid w:val="0022434B"/>
    <w:rsid w:val="0022438D"/>
    <w:rsid w:val="00226058"/>
    <w:rsid w:val="002275DD"/>
    <w:rsid w:val="002275EC"/>
    <w:rsid w:val="00227EE0"/>
    <w:rsid w:val="0023123B"/>
    <w:rsid w:val="0023189F"/>
    <w:rsid w:val="002318E5"/>
    <w:rsid w:val="00232C99"/>
    <w:rsid w:val="00232C9B"/>
    <w:rsid w:val="00233055"/>
    <w:rsid w:val="00233189"/>
    <w:rsid w:val="0023324C"/>
    <w:rsid w:val="00233C3D"/>
    <w:rsid w:val="00234743"/>
    <w:rsid w:val="002351D3"/>
    <w:rsid w:val="0023532B"/>
    <w:rsid w:val="0023611B"/>
    <w:rsid w:val="00236BDF"/>
    <w:rsid w:val="0024019A"/>
    <w:rsid w:val="00240282"/>
    <w:rsid w:val="00240F39"/>
    <w:rsid w:val="00242DDF"/>
    <w:rsid w:val="00243004"/>
    <w:rsid w:val="00243B9D"/>
    <w:rsid w:val="00243CCD"/>
    <w:rsid w:val="00244CD2"/>
    <w:rsid w:val="0024531A"/>
    <w:rsid w:val="0024571A"/>
    <w:rsid w:val="00245911"/>
    <w:rsid w:val="002467DA"/>
    <w:rsid w:val="002469D6"/>
    <w:rsid w:val="002469E0"/>
    <w:rsid w:val="00246B05"/>
    <w:rsid w:val="00246E31"/>
    <w:rsid w:val="00247087"/>
    <w:rsid w:val="00247484"/>
    <w:rsid w:val="002477AB"/>
    <w:rsid w:val="00252427"/>
    <w:rsid w:val="0025358F"/>
    <w:rsid w:val="00255233"/>
    <w:rsid w:val="00256443"/>
    <w:rsid w:val="00257533"/>
    <w:rsid w:val="002576F0"/>
    <w:rsid w:val="00257988"/>
    <w:rsid w:val="00257AA6"/>
    <w:rsid w:val="002603EA"/>
    <w:rsid w:val="00260999"/>
    <w:rsid w:val="0026139D"/>
    <w:rsid w:val="002619EF"/>
    <w:rsid w:val="00262372"/>
    <w:rsid w:val="00263320"/>
    <w:rsid w:val="00263482"/>
    <w:rsid w:val="00263D08"/>
    <w:rsid w:val="00264143"/>
    <w:rsid w:val="00264FE9"/>
    <w:rsid w:val="002664D5"/>
    <w:rsid w:val="002673BA"/>
    <w:rsid w:val="00267CCE"/>
    <w:rsid w:val="00270241"/>
    <w:rsid w:val="0027080F"/>
    <w:rsid w:val="00270CE2"/>
    <w:rsid w:val="00272310"/>
    <w:rsid w:val="002723D2"/>
    <w:rsid w:val="00272816"/>
    <w:rsid w:val="00272980"/>
    <w:rsid w:val="002732A6"/>
    <w:rsid w:val="002736C8"/>
    <w:rsid w:val="00273D3B"/>
    <w:rsid w:val="0027428C"/>
    <w:rsid w:val="00274296"/>
    <w:rsid w:val="002749F4"/>
    <w:rsid w:val="002750A0"/>
    <w:rsid w:val="00275E8C"/>
    <w:rsid w:val="002762FB"/>
    <w:rsid w:val="0027699F"/>
    <w:rsid w:val="002822AB"/>
    <w:rsid w:val="00282A65"/>
    <w:rsid w:val="00282DBC"/>
    <w:rsid w:val="00283688"/>
    <w:rsid w:val="00283A74"/>
    <w:rsid w:val="00283D48"/>
    <w:rsid w:val="002848DC"/>
    <w:rsid w:val="00284E52"/>
    <w:rsid w:val="0028504A"/>
    <w:rsid w:val="002855A7"/>
    <w:rsid w:val="002859F6"/>
    <w:rsid w:val="002867ED"/>
    <w:rsid w:val="00286EF8"/>
    <w:rsid w:val="00287263"/>
    <w:rsid w:val="00287762"/>
    <w:rsid w:val="00287B24"/>
    <w:rsid w:val="002906EC"/>
    <w:rsid w:val="00290D79"/>
    <w:rsid w:val="00291194"/>
    <w:rsid w:val="0029144E"/>
    <w:rsid w:val="002919E6"/>
    <w:rsid w:val="00291E87"/>
    <w:rsid w:val="00291ECB"/>
    <w:rsid w:val="00292059"/>
    <w:rsid w:val="002921CE"/>
    <w:rsid w:val="002926BD"/>
    <w:rsid w:val="002927A5"/>
    <w:rsid w:val="00293572"/>
    <w:rsid w:val="002937D9"/>
    <w:rsid w:val="002941E9"/>
    <w:rsid w:val="00294909"/>
    <w:rsid w:val="00294C16"/>
    <w:rsid w:val="00294F92"/>
    <w:rsid w:val="00295AF4"/>
    <w:rsid w:val="0029644F"/>
    <w:rsid w:val="00297241"/>
    <w:rsid w:val="002979F0"/>
    <w:rsid w:val="00297DBE"/>
    <w:rsid w:val="00297F8C"/>
    <w:rsid w:val="002A11B5"/>
    <w:rsid w:val="002A1DED"/>
    <w:rsid w:val="002A41FC"/>
    <w:rsid w:val="002A4CFF"/>
    <w:rsid w:val="002A4E86"/>
    <w:rsid w:val="002A5105"/>
    <w:rsid w:val="002A569C"/>
    <w:rsid w:val="002A5FBE"/>
    <w:rsid w:val="002B0178"/>
    <w:rsid w:val="002B0812"/>
    <w:rsid w:val="002B0B13"/>
    <w:rsid w:val="002B0E16"/>
    <w:rsid w:val="002B32B9"/>
    <w:rsid w:val="002B55B1"/>
    <w:rsid w:val="002B628B"/>
    <w:rsid w:val="002B6843"/>
    <w:rsid w:val="002B6CF4"/>
    <w:rsid w:val="002B737F"/>
    <w:rsid w:val="002B7F15"/>
    <w:rsid w:val="002C006A"/>
    <w:rsid w:val="002C03FF"/>
    <w:rsid w:val="002C0E20"/>
    <w:rsid w:val="002C1307"/>
    <w:rsid w:val="002C1884"/>
    <w:rsid w:val="002C20A2"/>
    <w:rsid w:val="002C248E"/>
    <w:rsid w:val="002C2981"/>
    <w:rsid w:val="002C2B8B"/>
    <w:rsid w:val="002C35DD"/>
    <w:rsid w:val="002C3984"/>
    <w:rsid w:val="002C42C0"/>
    <w:rsid w:val="002C433F"/>
    <w:rsid w:val="002C5C73"/>
    <w:rsid w:val="002C6027"/>
    <w:rsid w:val="002C6612"/>
    <w:rsid w:val="002C691C"/>
    <w:rsid w:val="002C6AAA"/>
    <w:rsid w:val="002C748A"/>
    <w:rsid w:val="002C7662"/>
    <w:rsid w:val="002C7A72"/>
    <w:rsid w:val="002D03BD"/>
    <w:rsid w:val="002D0410"/>
    <w:rsid w:val="002D077D"/>
    <w:rsid w:val="002D0785"/>
    <w:rsid w:val="002D07F5"/>
    <w:rsid w:val="002D15DF"/>
    <w:rsid w:val="002D1A3F"/>
    <w:rsid w:val="002D1B98"/>
    <w:rsid w:val="002D1F7D"/>
    <w:rsid w:val="002D32B6"/>
    <w:rsid w:val="002D3580"/>
    <w:rsid w:val="002D3966"/>
    <w:rsid w:val="002D3C87"/>
    <w:rsid w:val="002D3DF8"/>
    <w:rsid w:val="002D3E47"/>
    <w:rsid w:val="002D4A00"/>
    <w:rsid w:val="002D5E7C"/>
    <w:rsid w:val="002D68AD"/>
    <w:rsid w:val="002D6B7A"/>
    <w:rsid w:val="002D7208"/>
    <w:rsid w:val="002D7B11"/>
    <w:rsid w:val="002E08DD"/>
    <w:rsid w:val="002E0AD6"/>
    <w:rsid w:val="002E0C7A"/>
    <w:rsid w:val="002E0F2D"/>
    <w:rsid w:val="002E139B"/>
    <w:rsid w:val="002E222E"/>
    <w:rsid w:val="002E2587"/>
    <w:rsid w:val="002E29FD"/>
    <w:rsid w:val="002E2E78"/>
    <w:rsid w:val="002E3420"/>
    <w:rsid w:val="002E483C"/>
    <w:rsid w:val="002E4BB5"/>
    <w:rsid w:val="002E5274"/>
    <w:rsid w:val="002E5503"/>
    <w:rsid w:val="002E5585"/>
    <w:rsid w:val="002E5604"/>
    <w:rsid w:val="002E5624"/>
    <w:rsid w:val="002E6248"/>
    <w:rsid w:val="002E6327"/>
    <w:rsid w:val="002E634A"/>
    <w:rsid w:val="002E74B3"/>
    <w:rsid w:val="002E7C35"/>
    <w:rsid w:val="002F0295"/>
    <w:rsid w:val="002F0BDC"/>
    <w:rsid w:val="002F0C95"/>
    <w:rsid w:val="002F195E"/>
    <w:rsid w:val="002F1CCE"/>
    <w:rsid w:val="002F1D95"/>
    <w:rsid w:val="002F3087"/>
    <w:rsid w:val="002F31E9"/>
    <w:rsid w:val="002F445C"/>
    <w:rsid w:val="002F4815"/>
    <w:rsid w:val="002F62F0"/>
    <w:rsid w:val="002F66E8"/>
    <w:rsid w:val="002F7326"/>
    <w:rsid w:val="002F79DA"/>
    <w:rsid w:val="003007D7"/>
    <w:rsid w:val="003009A9"/>
    <w:rsid w:val="00300B74"/>
    <w:rsid w:val="0030230C"/>
    <w:rsid w:val="00302957"/>
    <w:rsid w:val="00302D3C"/>
    <w:rsid w:val="003033CF"/>
    <w:rsid w:val="0030354F"/>
    <w:rsid w:val="00303A84"/>
    <w:rsid w:val="00303B0B"/>
    <w:rsid w:val="003041B1"/>
    <w:rsid w:val="00304514"/>
    <w:rsid w:val="00304562"/>
    <w:rsid w:val="003058E2"/>
    <w:rsid w:val="00305D1F"/>
    <w:rsid w:val="003075F8"/>
    <w:rsid w:val="0030775F"/>
    <w:rsid w:val="00307DA8"/>
    <w:rsid w:val="00310135"/>
    <w:rsid w:val="00310222"/>
    <w:rsid w:val="00310547"/>
    <w:rsid w:val="00310EB2"/>
    <w:rsid w:val="003117A6"/>
    <w:rsid w:val="003118FB"/>
    <w:rsid w:val="00311DF0"/>
    <w:rsid w:val="0031316A"/>
    <w:rsid w:val="003131F4"/>
    <w:rsid w:val="003133D4"/>
    <w:rsid w:val="0031359D"/>
    <w:rsid w:val="00313678"/>
    <w:rsid w:val="00314865"/>
    <w:rsid w:val="003150AC"/>
    <w:rsid w:val="0031569F"/>
    <w:rsid w:val="003159C7"/>
    <w:rsid w:val="00315BBC"/>
    <w:rsid w:val="003167E2"/>
    <w:rsid w:val="00317166"/>
    <w:rsid w:val="003173EB"/>
    <w:rsid w:val="0031785D"/>
    <w:rsid w:val="003202B1"/>
    <w:rsid w:val="0032084F"/>
    <w:rsid w:val="00321F2C"/>
    <w:rsid w:val="00324178"/>
    <w:rsid w:val="00325A8B"/>
    <w:rsid w:val="00326667"/>
    <w:rsid w:val="003273ED"/>
    <w:rsid w:val="00327720"/>
    <w:rsid w:val="003277A3"/>
    <w:rsid w:val="00327C8A"/>
    <w:rsid w:val="00330887"/>
    <w:rsid w:val="00330BE6"/>
    <w:rsid w:val="00330D22"/>
    <w:rsid w:val="00331D99"/>
    <w:rsid w:val="00331F54"/>
    <w:rsid w:val="0033245C"/>
    <w:rsid w:val="0033246E"/>
    <w:rsid w:val="0033311A"/>
    <w:rsid w:val="00333375"/>
    <w:rsid w:val="003333C4"/>
    <w:rsid w:val="00333700"/>
    <w:rsid w:val="00333AC7"/>
    <w:rsid w:val="00333E72"/>
    <w:rsid w:val="00333F4A"/>
    <w:rsid w:val="00334494"/>
    <w:rsid w:val="003346CD"/>
    <w:rsid w:val="00334B7F"/>
    <w:rsid w:val="00334DDB"/>
    <w:rsid w:val="00334E4A"/>
    <w:rsid w:val="00335233"/>
    <w:rsid w:val="00335244"/>
    <w:rsid w:val="00335868"/>
    <w:rsid w:val="00335948"/>
    <w:rsid w:val="00336237"/>
    <w:rsid w:val="00336747"/>
    <w:rsid w:val="00336B72"/>
    <w:rsid w:val="00337557"/>
    <w:rsid w:val="00337F04"/>
    <w:rsid w:val="003400FC"/>
    <w:rsid w:val="003402DC"/>
    <w:rsid w:val="00340566"/>
    <w:rsid w:val="00341145"/>
    <w:rsid w:val="0034362E"/>
    <w:rsid w:val="003439B9"/>
    <w:rsid w:val="003440F0"/>
    <w:rsid w:val="00344313"/>
    <w:rsid w:val="003443C1"/>
    <w:rsid w:val="00344A95"/>
    <w:rsid w:val="00344CE3"/>
    <w:rsid w:val="0034529A"/>
    <w:rsid w:val="00345352"/>
    <w:rsid w:val="0034568C"/>
    <w:rsid w:val="00345CBF"/>
    <w:rsid w:val="00346097"/>
    <w:rsid w:val="00346321"/>
    <w:rsid w:val="003465B5"/>
    <w:rsid w:val="0034760D"/>
    <w:rsid w:val="00350131"/>
    <w:rsid w:val="0035059C"/>
    <w:rsid w:val="003505C5"/>
    <w:rsid w:val="00350A86"/>
    <w:rsid w:val="003521F8"/>
    <w:rsid w:val="00352206"/>
    <w:rsid w:val="0035300E"/>
    <w:rsid w:val="0035322D"/>
    <w:rsid w:val="0035705F"/>
    <w:rsid w:val="003573E8"/>
    <w:rsid w:val="00357DC4"/>
    <w:rsid w:val="003603AA"/>
    <w:rsid w:val="003604A0"/>
    <w:rsid w:val="00360725"/>
    <w:rsid w:val="00360944"/>
    <w:rsid w:val="00361A4B"/>
    <w:rsid w:val="00361DCE"/>
    <w:rsid w:val="00362020"/>
    <w:rsid w:val="00363190"/>
    <w:rsid w:val="0036338B"/>
    <w:rsid w:val="0036345C"/>
    <w:rsid w:val="0036371E"/>
    <w:rsid w:val="00363C7B"/>
    <w:rsid w:val="00363F60"/>
    <w:rsid w:val="0036408B"/>
    <w:rsid w:val="00364720"/>
    <w:rsid w:val="00365747"/>
    <w:rsid w:val="00365A9F"/>
    <w:rsid w:val="00366000"/>
    <w:rsid w:val="003660D1"/>
    <w:rsid w:val="00366155"/>
    <w:rsid w:val="00366B70"/>
    <w:rsid w:val="00367413"/>
    <w:rsid w:val="003676B3"/>
    <w:rsid w:val="00367E67"/>
    <w:rsid w:val="003708CF"/>
    <w:rsid w:val="00370A6C"/>
    <w:rsid w:val="00370DEF"/>
    <w:rsid w:val="00371703"/>
    <w:rsid w:val="003746E6"/>
    <w:rsid w:val="00374EF8"/>
    <w:rsid w:val="003756E2"/>
    <w:rsid w:val="0037782A"/>
    <w:rsid w:val="00380185"/>
    <w:rsid w:val="00380593"/>
    <w:rsid w:val="0038072F"/>
    <w:rsid w:val="00380BD9"/>
    <w:rsid w:val="003819EA"/>
    <w:rsid w:val="00381E97"/>
    <w:rsid w:val="00382F30"/>
    <w:rsid w:val="0038351C"/>
    <w:rsid w:val="00383C76"/>
    <w:rsid w:val="00384385"/>
    <w:rsid w:val="003843EE"/>
    <w:rsid w:val="00384525"/>
    <w:rsid w:val="00385267"/>
    <w:rsid w:val="00385873"/>
    <w:rsid w:val="00385950"/>
    <w:rsid w:val="00385D2E"/>
    <w:rsid w:val="00385EC4"/>
    <w:rsid w:val="00387CC0"/>
    <w:rsid w:val="00387E60"/>
    <w:rsid w:val="0039027E"/>
    <w:rsid w:val="003905B6"/>
    <w:rsid w:val="003907B0"/>
    <w:rsid w:val="00393469"/>
    <w:rsid w:val="00393C67"/>
    <w:rsid w:val="00394E90"/>
    <w:rsid w:val="00394ED9"/>
    <w:rsid w:val="00396008"/>
    <w:rsid w:val="00396435"/>
    <w:rsid w:val="00397417"/>
    <w:rsid w:val="0039787D"/>
    <w:rsid w:val="00397971"/>
    <w:rsid w:val="0039799D"/>
    <w:rsid w:val="00397CB4"/>
    <w:rsid w:val="00397F97"/>
    <w:rsid w:val="003A0459"/>
    <w:rsid w:val="003A0AE7"/>
    <w:rsid w:val="003A136C"/>
    <w:rsid w:val="003A1422"/>
    <w:rsid w:val="003A16ED"/>
    <w:rsid w:val="003A2961"/>
    <w:rsid w:val="003A3459"/>
    <w:rsid w:val="003A3E9D"/>
    <w:rsid w:val="003A4436"/>
    <w:rsid w:val="003A48C6"/>
    <w:rsid w:val="003A4CA3"/>
    <w:rsid w:val="003A4E4D"/>
    <w:rsid w:val="003A5919"/>
    <w:rsid w:val="003A619A"/>
    <w:rsid w:val="003A625D"/>
    <w:rsid w:val="003A6AC4"/>
    <w:rsid w:val="003A6BC0"/>
    <w:rsid w:val="003A7CE5"/>
    <w:rsid w:val="003B047A"/>
    <w:rsid w:val="003B05DE"/>
    <w:rsid w:val="003B17F2"/>
    <w:rsid w:val="003B333E"/>
    <w:rsid w:val="003B3D24"/>
    <w:rsid w:val="003B3FDC"/>
    <w:rsid w:val="003B53F4"/>
    <w:rsid w:val="003B5954"/>
    <w:rsid w:val="003B6113"/>
    <w:rsid w:val="003B6A37"/>
    <w:rsid w:val="003B6C16"/>
    <w:rsid w:val="003B6E08"/>
    <w:rsid w:val="003B704F"/>
    <w:rsid w:val="003B74F2"/>
    <w:rsid w:val="003C01D0"/>
    <w:rsid w:val="003C06E3"/>
    <w:rsid w:val="003C075E"/>
    <w:rsid w:val="003C2107"/>
    <w:rsid w:val="003C298E"/>
    <w:rsid w:val="003C2B8F"/>
    <w:rsid w:val="003C3406"/>
    <w:rsid w:val="003C36FB"/>
    <w:rsid w:val="003C3E17"/>
    <w:rsid w:val="003C3FA3"/>
    <w:rsid w:val="003C419C"/>
    <w:rsid w:val="003C47BE"/>
    <w:rsid w:val="003C4A56"/>
    <w:rsid w:val="003C4DC4"/>
    <w:rsid w:val="003C509A"/>
    <w:rsid w:val="003C536F"/>
    <w:rsid w:val="003C53EA"/>
    <w:rsid w:val="003C54D7"/>
    <w:rsid w:val="003C5F60"/>
    <w:rsid w:val="003C6790"/>
    <w:rsid w:val="003C6837"/>
    <w:rsid w:val="003C6C11"/>
    <w:rsid w:val="003C7575"/>
    <w:rsid w:val="003D030E"/>
    <w:rsid w:val="003D051D"/>
    <w:rsid w:val="003D097B"/>
    <w:rsid w:val="003D097F"/>
    <w:rsid w:val="003D0A33"/>
    <w:rsid w:val="003D0B7F"/>
    <w:rsid w:val="003D0DA7"/>
    <w:rsid w:val="003D281E"/>
    <w:rsid w:val="003D2CB5"/>
    <w:rsid w:val="003D2DB0"/>
    <w:rsid w:val="003D3023"/>
    <w:rsid w:val="003D315D"/>
    <w:rsid w:val="003D382E"/>
    <w:rsid w:val="003D3D2C"/>
    <w:rsid w:val="003D5AC3"/>
    <w:rsid w:val="003D66AA"/>
    <w:rsid w:val="003D66D8"/>
    <w:rsid w:val="003D6737"/>
    <w:rsid w:val="003D6A5A"/>
    <w:rsid w:val="003D6F69"/>
    <w:rsid w:val="003D77B0"/>
    <w:rsid w:val="003D7E58"/>
    <w:rsid w:val="003E0C6A"/>
    <w:rsid w:val="003E2C99"/>
    <w:rsid w:val="003E34AF"/>
    <w:rsid w:val="003E39CB"/>
    <w:rsid w:val="003E3A03"/>
    <w:rsid w:val="003E3AA5"/>
    <w:rsid w:val="003E3B71"/>
    <w:rsid w:val="003E4079"/>
    <w:rsid w:val="003E426D"/>
    <w:rsid w:val="003E4D57"/>
    <w:rsid w:val="003E5B11"/>
    <w:rsid w:val="003E6076"/>
    <w:rsid w:val="003E72C6"/>
    <w:rsid w:val="003F0D25"/>
    <w:rsid w:val="003F12DB"/>
    <w:rsid w:val="003F17C3"/>
    <w:rsid w:val="003F1B3B"/>
    <w:rsid w:val="003F2BC6"/>
    <w:rsid w:val="003F3422"/>
    <w:rsid w:val="003F35E2"/>
    <w:rsid w:val="003F4159"/>
    <w:rsid w:val="003F44B4"/>
    <w:rsid w:val="003F49BB"/>
    <w:rsid w:val="003F4A3B"/>
    <w:rsid w:val="003F4BFB"/>
    <w:rsid w:val="003F50D1"/>
    <w:rsid w:val="003F5309"/>
    <w:rsid w:val="003F5507"/>
    <w:rsid w:val="003F5749"/>
    <w:rsid w:val="003F5901"/>
    <w:rsid w:val="003F5FDE"/>
    <w:rsid w:val="003F65C1"/>
    <w:rsid w:val="003F670C"/>
    <w:rsid w:val="003F6C2D"/>
    <w:rsid w:val="003F6C71"/>
    <w:rsid w:val="003F6E11"/>
    <w:rsid w:val="003F72ED"/>
    <w:rsid w:val="003F7331"/>
    <w:rsid w:val="0040044F"/>
    <w:rsid w:val="004028A5"/>
    <w:rsid w:val="0040399D"/>
    <w:rsid w:val="00403C56"/>
    <w:rsid w:val="0040481D"/>
    <w:rsid w:val="004052D7"/>
    <w:rsid w:val="0040573A"/>
    <w:rsid w:val="00405F43"/>
    <w:rsid w:val="00405FED"/>
    <w:rsid w:val="004061CD"/>
    <w:rsid w:val="004067E1"/>
    <w:rsid w:val="00407B88"/>
    <w:rsid w:val="00407BF7"/>
    <w:rsid w:val="0041059F"/>
    <w:rsid w:val="00411D49"/>
    <w:rsid w:val="00411FB0"/>
    <w:rsid w:val="004121BB"/>
    <w:rsid w:val="00412207"/>
    <w:rsid w:val="004126BD"/>
    <w:rsid w:val="0041281C"/>
    <w:rsid w:val="00412A2B"/>
    <w:rsid w:val="00413BEA"/>
    <w:rsid w:val="00413DD5"/>
    <w:rsid w:val="00413E79"/>
    <w:rsid w:val="004149F8"/>
    <w:rsid w:val="00416553"/>
    <w:rsid w:val="00416628"/>
    <w:rsid w:val="00416A2E"/>
    <w:rsid w:val="004200E8"/>
    <w:rsid w:val="0042028A"/>
    <w:rsid w:val="004202DF"/>
    <w:rsid w:val="004218AF"/>
    <w:rsid w:val="00422120"/>
    <w:rsid w:val="00422B72"/>
    <w:rsid w:val="00422E7D"/>
    <w:rsid w:val="004239D3"/>
    <w:rsid w:val="00423B26"/>
    <w:rsid w:val="00423D83"/>
    <w:rsid w:val="0042460D"/>
    <w:rsid w:val="00424C85"/>
    <w:rsid w:val="00424E6B"/>
    <w:rsid w:val="00425EC4"/>
    <w:rsid w:val="00426A01"/>
    <w:rsid w:val="00427E21"/>
    <w:rsid w:val="004300D3"/>
    <w:rsid w:val="00430883"/>
    <w:rsid w:val="00431B40"/>
    <w:rsid w:val="004326E9"/>
    <w:rsid w:val="00432768"/>
    <w:rsid w:val="0043291C"/>
    <w:rsid w:val="00433248"/>
    <w:rsid w:val="00433913"/>
    <w:rsid w:val="00434CCE"/>
    <w:rsid w:val="00434E0B"/>
    <w:rsid w:val="00435394"/>
    <w:rsid w:val="00435429"/>
    <w:rsid w:val="004364FA"/>
    <w:rsid w:val="00436A44"/>
    <w:rsid w:val="004370EC"/>
    <w:rsid w:val="0043723A"/>
    <w:rsid w:val="00437A31"/>
    <w:rsid w:val="00441369"/>
    <w:rsid w:val="00441497"/>
    <w:rsid w:val="00442061"/>
    <w:rsid w:val="004439BC"/>
    <w:rsid w:val="00443A40"/>
    <w:rsid w:val="00443B2C"/>
    <w:rsid w:val="00444804"/>
    <w:rsid w:val="004465FE"/>
    <w:rsid w:val="00446914"/>
    <w:rsid w:val="00447341"/>
    <w:rsid w:val="00450E87"/>
    <w:rsid w:val="00451873"/>
    <w:rsid w:val="004518E7"/>
    <w:rsid w:val="004519B7"/>
    <w:rsid w:val="004521C4"/>
    <w:rsid w:val="004529FC"/>
    <w:rsid w:val="00453184"/>
    <w:rsid w:val="004531D7"/>
    <w:rsid w:val="00453733"/>
    <w:rsid w:val="00453887"/>
    <w:rsid w:val="00453D71"/>
    <w:rsid w:val="0045565E"/>
    <w:rsid w:val="00456195"/>
    <w:rsid w:val="0045668A"/>
    <w:rsid w:val="00457068"/>
    <w:rsid w:val="0046022A"/>
    <w:rsid w:val="00460CFB"/>
    <w:rsid w:val="00460E4A"/>
    <w:rsid w:val="00461D4B"/>
    <w:rsid w:val="004620AE"/>
    <w:rsid w:val="00462344"/>
    <w:rsid w:val="0046288A"/>
    <w:rsid w:val="0046360E"/>
    <w:rsid w:val="0046487B"/>
    <w:rsid w:val="004648BD"/>
    <w:rsid w:val="004653C8"/>
    <w:rsid w:val="00465CA8"/>
    <w:rsid w:val="00466BAB"/>
    <w:rsid w:val="00466BDD"/>
    <w:rsid w:val="00466E3E"/>
    <w:rsid w:val="00466E44"/>
    <w:rsid w:val="00467AD3"/>
    <w:rsid w:val="00467D07"/>
    <w:rsid w:val="00470541"/>
    <w:rsid w:val="00470576"/>
    <w:rsid w:val="00470DB1"/>
    <w:rsid w:val="0047127B"/>
    <w:rsid w:val="004717A9"/>
    <w:rsid w:val="00472B66"/>
    <w:rsid w:val="00472D56"/>
    <w:rsid w:val="004736EC"/>
    <w:rsid w:val="0047401D"/>
    <w:rsid w:val="00475F48"/>
    <w:rsid w:val="00476B50"/>
    <w:rsid w:val="0047793A"/>
    <w:rsid w:val="00477BEB"/>
    <w:rsid w:val="004800BA"/>
    <w:rsid w:val="00480610"/>
    <w:rsid w:val="00480D70"/>
    <w:rsid w:val="004817DC"/>
    <w:rsid w:val="00481F9C"/>
    <w:rsid w:val="0048203B"/>
    <w:rsid w:val="00482960"/>
    <w:rsid w:val="00482FBC"/>
    <w:rsid w:val="0048304D"/>
    <w:rsid w:val="0048435D"/>
    <w:rsid w:val="0048474C"/>
    <w:rsid w:val="00484A24"/>
    <w:rsid w:val="004853BD"/>
    <w:rsid w:val="004853CD"/>
    <w:rsid w:val="00485587"/>
    <w:rsid w:val="00485594"/>
    <w:rsid w:val="00485904"/>
    <w:rsid w:val="00485DDA"/>
    <w:rsid w:val="00485EAE"/>
    <w:rsid w:val="00485EC5"/>
    <w:rsid w:val="00487F87"/>
    <w:rsid w:val="0049054C"/>
    <w:rsid w:val="00490953"/>
    <w:rsid w:val="00490AA0"/>
    <w:rsid w:val="00490E98"/>
    <w:rsid w:val="0049101A"/>
    <w:rsid w:val="004910F8"/>
    <w:rsid w:val="004913F6"/>
    <w:rsid w:val="00491AB6"/>
    <w:rsid w:val="00491D6A"/>
    <w:rsid w:val="00491E44"/>
    <w:rsid w:val="004920F0"/>
    <w:rsid w:val="004924BD"/>
    <w:rsid w:val="004934F9"/>
    <w:rsid w:val="00494355"/>
    <w:rsid w:val="0049437D"/>
    <w:rsid w:val="0049452D"/>
    <w:rsid w:val="004950FE"/>
    <w:rsid w:val="00495574"/>
    <w:rsid w:val="004956C0"/>
    <w:rsid w:val="004971D0"/>
    <w:rsid w:val="004A023A"/>
    <w:rsid w:val="004A0AB5"/>
    <w:rsid w:val="004A1467"/>
    <w:rsid w:val="004A18AC"/>
    <w:rsid w:val="004A1E1D"/>
    <w:rsid w:val="004A2206"/>
    <w:rsid w:val="004A24DC"/>
    <w:rsid w:val="004A2F24"/>
    <w:rsid w:val="004A2F92"/>
    <w:rsid w:val="004A3AD9"/>
    <w:rsid w:val="004A3BB3"/>
    <w:rsid w:val="004A406B"/>
    <w:rsid w:val="004A421A"/>
    <w:rsid w:val="004A5ADD"/>
    <w:rsid w:val="004A5D9C"/>
    <w:rsid w:val="004A691B"/>
    <w:rsid w:val="004A7C9A"/>
    <w:rsid w:val="004A7EA7"/>
    <w:rsid w:val="004B0AAD"/>
    <w:rsid w:val="004B188B"/>
    <w:rsid w:val="004B1CF9"/>
    <w:rsid w:val="004B2ED7"/>
    <w:rsid w:val="004B3104"/>
    <w:rsid w:val="004B3475"/>
    <w:rsid w:val="004B394E"/>
    <w:rsid w:val="004B4A51"/>
    <w:rsid w:val="004B5079"/>
    <w:rsid w:val="004B5B79"/>
    <w:rsid w:val="004B62BE"/>
    <w:rsid w:val="004B7210"/>
    <w:rsid w:val="004B754E"/>
    <w:rsid w:val="004B7707"/>
    <w:rsid w:val="004C0413"/>
    <w:rsid w:val="004C1431"/>
    <w:rsid w:val="004C16AB"/>
    <w:rsid w:val="004C2C8B"/>
    <w:rsid w:val="004C3764"/>
    <w:rsid w:val="004C3A75"/>
    <w:rsid w:val="004C4576"/>
    <w:rsid w:val="004C628E"/>
    <w:rsid w:val="004C6AEF"/>
    <w:rsid w:val="004C7516"/>
    <w:rsid w:val="004C76BF"/>
    <w:rsid w:val="004C7C3D"/>
    <w:rsid w:val="004C7F38"/>
    <w:rsid w:val="004D069B"/>
    <w:rsid w:val="004D0B37"/>
    <w:rsid w:val="004D137C"/>
    <w:rsid w:val="004D1769"/>
    <w:rsid w:val="004D1D4C"/>
    <w:rsid w:val="004D25A4"/>
    <w:rsid w:val="004D44C2"/>
    <w:rsid w:val="004D6AC7"/>
    <w:rsid w:val="004D6CA8"/>
    <w:rsid w:val="004E0764"/>
    <w:rsid w:val="004E121E"/>
    <w:rsid w:val="004E2118"/>
    <w:rsid w:val="004E24F5"/>
    <w:rsid w:val="004E29A3"/>
    <w:rsid w:val="004E4832"/>
    <w:rsid w:val="004E657E"/>
    <w:rsid w:val="004E7F7C"/>
    <w:rsid w:val="004F0223"/>
    <w:rsid w:val="004F1AFA"/>
    <w:rsid w:val="004F2ADE"/>
    <w:rsid w:val="004F2E07"/>
    <w:rsid w:val="004F411E"/>
    <w:rsid w:val="004F4539"/>
    <w:rsid w:val="004F4596"/>
    <w:rsid w:val="004F470B"/>
    <w:rsid w:val="004F65E3"/>
    <w:rsid w:val="004F70E5"/>
    <w:rsid w:val="004F74F8"/>
    <w:rsid w:val="005001E7"/>
    <w:rsid w:val="00500318"/>
    <w:rsid w:val="00500FC4"/>
    <w:rsid w:val="0050150C"/>
    <w:rsid w:val="00501B72"/>
    <w:rsid w:val="00501CBC"/>
    <w:rsid w:val="00502B14"/>
    <w:rsid w:val="00502E4E"/>
    <w:rsid w:val="005030AF"/>
    <w:rsid w:val="00503C1F"/>
    <w:rsid w:val="005041D3"/>
    <w:rsid w:val="00506CEF"/>
    <w:rsid w:val="00510670"/>
    <w:rsid w:val="0051072E"/>
    <w:rsid w:val="00510E06"/>
    <w:rsid w:val="00511398"/>
    <w:rsid w:val="00512F80"/>
    <w:rsid w:val="0051337C"/>
    <w:rsid w:val="0051393A"/>
    <w:rsid w:val="0051427F"/>
    <w:rsid w:val="005155C1"/>
    <w:rsid w:val="00516533"/>
    <w:rsid w:val="005173E6"/>
    <w:rsid w:val="00517527"/>
    <w:rsid w:val="00517A6E"/>
    <w:rsid w:val="00517D77"/>
    <w:rsid w:val="00521185"/>
    <w:rsid w:val="00521B42"/>
    <w:rsid w:val="0052265B"/>
    <w:rsid w:val="0052346F"/>
    <w:rsid w:val="00524288"/>
    <w:rsid w:val="00524C04"/>
    <w:rsid w:val="005255CD"/>
    <w:rsid w:val="00525873"/>
    <w:rsid w:val="00525D92"/>
    <w:rsid w:val="0052610F"/>
    <w:rsid w:val="00526397"/>
    <w:rsid w:val="00526419"/>
    <w:rsid w:val="0052645D"/>
    <w:rsid w:val="00526463"/>
    <w:rsid w:val="00526E21"/>
    <w:rsid w:val="005272C4"/>
    <w:rsid w:val="0052795F"/>
    <w:rsid w:val="00527F42"/>
    <w:rsid w:val="00530A07"/>
    <w:rsid w:val="00530ACF"/>
    <w:rsid w:val="00530B0D"/>
    <w:rsid w:val="005310C9"/>
    <w:rsid w:val="00531281"/>
    <w:rsid w:val="00532352"/>
    <w:rsid w:val="005329CC"/>
    <w:rsid w:val="005331D2"/>
    <w:rsid w:val="005337DA"/>
    <w:rsid w:val="00533C3B"/>
    <w:rsid w:val="00533EAB"/>
    <w:rsid w:val="00534276"/>
    <w:rsid w:val="00535157"/>
    <w:rsid w:val="00540590"/>
    <w:rsid w:val="00540722"/>
    <w:rsid w:val="005415C4"/>
    <w:rsid w:val="00542C28"/>
    <w:rsid w:val="00542DDE"/>
    <w:rsid w:val="00543938"/>
    <w:rsid w:val="00544957"/>
    <w:rsid w:val="00544B03"/>
    <w:rsid w:val="00544DBE"/>
    <w:rsid w:val="00546095"/>
    <w:rsid w:val="00546421"/>
    <w:rsid w:val="005471E6"/>
    <w:rsid w:val="00547519"/>
    <w:rsid w:val="00547EBC"/>
    <w:rsid w:val="00547EF7"/>
    <w:rsid w:val="0055049A"/>
    <w:rsid w:val="00550B11"/>
    <w:rsid w:val="00550C7A"/>
    <w:rsid w:val="00551468"/>
    <w:rsid w:val="005516DE"/>
    <w:rsid w:val="005524CB"/>
    <w:rsid w:val="00552666"/>
    <w:rsid w:val="00553DFE"/>
    <w:rsid w:val="005544AB"/>
    <w:rsid w:val="00554557"/>
    <w:rsid w:val="005548A6"/>
    <w:rsid w:val="00554950"/>
    <w:rsid w:val="00554D44"/>
    <w:rsid w:val="005550E4"/>
    <w:rsid w:val="00555EF6"/>
    <w:rsid w:val="005601B3"/>
    <w:rsid w:val="00561698"/>
    <w:rsid w:val="00561E4F"/>
    <w:rsid w:val="005620B0"/>
    <w:rsid w:val="005628FD"/>
    <w:rsid w:val="00563113"/>
    <w:rsid w:val="00563155"/>
    <w:rsid w:val="005631CA"/>
    <w:rsid w:val="0056413B"/>
    <w:rsid w:val="00565955"/>
    <w:rsid w:val="0056599A"/>
    <w:rsid w:val="005659E0"/>
    <w:rsid w:val="0056783B"/>
    <w:rsid w:val="00570088"/>
    <w:rsid w:val="00570A6F"/>
    <w:rsid w:val="00570F89"/>
    <w:rsid w:val="00571054"/>
    <w:rsid w:val="0057116A"/>
    <w:rsid w:val="005716E8"/>
    <w:rsid w:val="005720E4"/>
    <w:rsid w:val="005728AD"/>
    <w:rsid w:val="00572C50"/>
    <w:rsid w:val="00572E2C"/>
    <w:rsid w:val="00573259"/>
    <w:rsid w:val="00573957"/>
    <w:rsid w:val="00574778"/>
    <w:rsid w:val="00574961"/>
    <w:rsid w:val="00574C2D"/>
    <w:rsid w:val="00575222"/>
    <w:rsid w:val="00575AB8"/>
    <w:rsid w:val="00576D16"/>
    <w:rsid w:val="00577AE8"/>
    <w:rsid w:val="00577FF3"/>
    <w:rsid w:val="0058027F"/>
    <w:rsid w:val="0058156D"/>
    <w:rsid w:val="00581742"/>
    <w:rsid w:val="00581BC0"/>
    <w:rsid w:val="00582592"/>
    <w:rsid w:val="00582A34"/>
    <w:rsid w:val="00582A5D"/>
    <w:rsid w:val="00582E39"/>
    <w:rsid w:val="0058322C"/>
    <w:rsid w:val="005833F0"/>
    <w:rsid w:val="005839D8"/>
    <w:rsid w:val="00583B1C"/>
    <w:rsid w:val="0058532A"/>
    <w:rsid w:val="005858D7"/>
    <w:rsid w:val="005869C2"/>
    <w:rsid w:val="0059036F"/>
    <w:rsid w:val="005906CB"/>
    <w:rsid w:val="0059084B"/>
    <w:rsid w:val="00591A71"/>
    <w:rsid w:val="00592BB2"/>
    <w:rsid w:val="0059332F"/>
    <w:rsid w:val="00594025"/>
    <w:rsid w:val="0059456F"/>
    <w:rsid w:val="00594FBF"/>
    <w:rsid w:val="00595BCC"/>
    <w:rsid w:val="00596473"/>
    <w:rsid w:val="00596684"/>
    <w:rsid w:val="0059716A"/>
    <w:rsid w:val="005971BB"/>
    <w:rsid w:val="005A0551"/>
    <w:rsid w:val="005A0A30"/>
    <w:rsid w:val="005A18D1"/>
    <w:rsid w:val="005A1DBF"/>
    <w:rsid w:val="005A238F"/>
    <w:rsid w:val="005A2397"/>
    <w:rsid w:val="005A2A93"/>
    <w:rsid w:val="005A2AC9"/>
    <w:rsid w:val="005A2B08"/>
    <w:rsid w:val="005A2DF5"/>
    <w:rsid w:val="005A31BB"/>
    <w:rsid w:val="005A353A"/>
    <w:rsid w:val="005A35B5"/>
    <w:rsid w:val="005A385E"/>
    <w:rsid w:val="005A3B99"/>
    <w:rsid w:val="005A3FEC"/>
    <w:rsid w:val="005A40CB"/>
    <w:rsid w:val="005A45F8"/>
    <w:rsid w:val="005A57C5"/>
    <w:rsid w:val="005A59D1"/>
    <w:rsid w:val="005A604C"/>
    <w:rsid w:val="005A78B6"/>
    <w:rsid w:val="005A78E2"/>
    <w:rsid w:val="005A7D2C"/>
    <w:rsid w:val="005B002A"/>
    <w:rsid w:val="005B0241"/>
    <w:rsid w:val="005B0F3A"/>
    <w:rsid w:val="005B151A"/>
    <w:rsid w:val="005B17EF"/>
    <w:rsid w:val="005B211E"/>
    <w:rsid w:val="005B2584"/>
    <w:rsid w:val="005B2E69"/>
    <w:rsid w:val="005B2F12"/>
    <w:rsid w:val="005B327A"/>
    <w:rsid w:val="005B3A3D"/>
    <w:rsid w:val="005B3C46"/>
    <w:rsid w:val="005B451F"/>
    <w:rsid w:val="005B466E"/>
    <w:rsid w:val="005B4EF7"/>
    <w:rsid w:val="005B6EC8"/>
    <w:rsid w:val="005B743E"/>
    <w:rsid w:val="005B74CD"/>
    <w:rsid w:val="005C0330"/>
    <w:rsid w:val="005C098B"/>
    <w:rsid w:val="005C1048"/>
    <w:rsid w:val="005C18FD"/>
    <w:rsid w:val="005C2464"/>
    <w:rsid w:val="005C3F68"/>
    <w:rsid w:val="005C424E"/>
    <w:rsid w:val="005C5BDB"/>
    <w:rsid w:val="005C74CD"/>
    <w:rsid w:val="005D12C1"/>
    <w:rsid w:val="005D1AF2"/>
    <w:rsid w:val="005D1E9D"/>
    <w:rsid w:val="005D23F8"/>
    <w:rsid w:val="005D2703"/>
    <w:rsid w:val="005D2F09"/>
    <w:rsid w:val="005D3152"/>
    <w:rsid w:val="005D3F45"/>
    <w:rsid w:val="005D4213"/>
    <w:rsid w:val="005D42FF"/>
    <w:rsid w:val="005D5224"/>
    <w:rsid w:val="005D52E3"/>
    <w:rsid w:val="005D5AB7"/>
    <w:rsid w:val="005D67E6"/>
    <w:rsid w:val="005D6FCC"/>
    <w:rsid w:val="005D6FFF"/>
    <w:rsid w:val="005D797B"/>
    <w:rsid w:val="005D7EAD"/>
    <w:rsid w:val="005E047C"/>
    <w:rsid w:val="005E06D5"/>
    <w:rsid w:val="005E1696"/>
    <w:rsid w:val="005E1EDE"/>
    <w:rsid w:val="005E2014"/>
    <w:rsid w:val="005E2490"/>
    <w:rsid w:val="005E263D"/>
    <w:rsid w:val="005E2F12"/>
    <w:rsid w:val="005E30EC"/>
    <w:rsid w:val="005E457D"/>
    <w:rsid w:val="005E4A6C"/>
    <w:rsid w:val="005E4ACE"/>
    <w:rsid w:val="005E5105"/>
    <w:rsid w:val="005E5D07"/>
    <w:rsid w:val="005E668E"/>
    <w:rsid w:val="005E6CA9"/>
    <w:rsid w:val="005E74DE"/>
    <w:rsid w:val="005F0BAC"/>
    <w:rsid w:val="005F0F94"/>
    <w:rsid w:val="005F1025"/>
    <w:rsid w:val="005F1669"/>
    <w:rsid w:val="005F1AFA"/>
    <w:rsid w:val="005F2AFA"/>
    <w:rsid w:val="005F304F"/>
    <w:rsid w:val="005F3539"/>
    <w:rsid w:val="005F436F"/>
    <w:rsid w:val="005F43EE"/>
    <w:rsid w:val="005F43FA"/>
    <w:rsid w:val="005F46DF"/>
    <w:rsid w:val="005F5391"/>
    <w:rsid w:val="005F5904"/>
    <w:rsid w:val="005F5A71"/>
    <w:rsid w:val="005F5F6D"/>
    <w:rsid w:val="005F68A1"/>
    <w:rsid w:val="005F694A"/>
    <w:rsid w:val="005F70EB"/>
    <w:rsid w:val="005F7C05"/>
    <w:rsid w:val="005F7F19"/>
    <w:rsid w:val="0060152B"/>
    <w:rsid w:val="00601EA6"/>
    <w:rsid w:val="00602915"/>
    <w:rsid w:val="00602BB0"/>
    <w:rsid w:val="00602C4C"/>
    <w:rsid w:val="00603802"/>
    <w:rsid w:val="00603F2D"/>
    <w:rsid w:val="00605F13"/>
    <w:rsid w:val="00606468"/>
    <w:rsid w:val="00606D5C"/>
    <w:rsid w:val="00607073"/>
    <w:rsid w:val="0060709F"/>
    <w:rsid w:val="0060713E"/>
    <w:rsid w:val="00607581"/>
    <w:rsid w:val="006075D4"/>
    <w:rsid w:val="00607D6A"/>
    <w:rsid w:val="00607D7F"/>
    <w:rsid w:val="00610269"/>
    <w:rsid w:val="006107D3"/>
    <w:rsid w:val="006111FD"/>
    <w:rsid w:val="00611276"/>
    <w:rsid w:val="00612231"/>
    <w:rsid w:val="00613514"/>
    <w:rsid w:val="0061387E"/>
    <w:rsid w:val="00613CDF"/>
    <w:rsid w:val="006150E2"/>
    <w:rsid w:val="00615CDB"/>
    <w:rsid w:val="0061651D"/>
    <w:rsid w:val="00616959"/>
    <w:rsid w:val="00616A5C"/>
    <w:rsid w:val="00616DE8"/>
    <w:rsid w:val="0062066F"/>
    <w:rsid w:val="00620853"/>
    <w:rsid w:val="00620858"/>
    <w:rsid w:val="00621AF1"/>
    <w:rsid w:val="00621D8A"/>
    <w:rsid w:val="006220BF"/>
    <w:rsid w:val="00622E98"/>
    <w:rsid w:val="00622F50"/>
    <w:rsid w:val="0062358A"/>
    <w:rsid w:val="0062451D"/>
    <w:rsid w:val="00624A2F"/>
    <w:rsid w:val="00624E8C"/>
    <w:rsid w:val="006253FF"/>
    <w:rsid w:val="00625835"/>
    <w:rsid w:val="0062599A"/>
    <w:rsid w:val="00626564"/>
    <w:rsid w:val="00627EEF"/>
    <w:rsid w:val="0063003E"/>
    <w:rsid w:val="0063093F"/>
    <w:rsid w:val="00630A43"/>
    <w:rsid w:val="00630EDA"/>
    <w:rsid w:val="00631030"/>
    <w:rsid w:val="006315CF"/>
    <w:rsid w:val="00631F23"/>
    <w:rsid w:val="00631FC4"/>
    <w:rsid w:val="0063235E"/>
    <w:rsid w:val="00633423"/>
    <w:rsid w:val="00633517"/>
    <w:rsid w:val="00633950"/>
    <w:rsid w:val="00633AF4"/>
    <w:rsid w:val="00633E9D"/>
    <w:rsid w:val="0063440A"/>
    <w:rsid w:val="00634824"/>
    <w:rsid w:val="00634BD1"/>
    <w:rsid w:val="00634BEA"/>
    <w:rsid w:val="00635075"/>
    <w:rsid w:val="00635409"/>
    <w:rsid w:val="00635D42"/>
    <w:rsid w:val="00636698"/>
    <w:rsid w:val="00637A27"/>
    <w:rsid w:val="0064075D"/>
    <w:rsid w:val="006409B5"/>
    <w:rsid w:val="00641A8A"/>
    <w:rsid w:val="00641BB7"/>
    <w:rsid w:val="00641C8B"/>
    <w:rsid w:val="006425DF"/>
    <w:rsid w:val="00642D93"/>
    <w:rsid w:val="006431BB"/>
    <w:rsid w:val="0064417D"/>
    <w:rsid w:val="00644D60"/>
    <w:rsid w:val="00645424"/>
    <w:rsid w:val="006459C3"/>
    <w:rsid w:val="00645D07"/>
    <w:rsid w:val="006462EA"/>
    <w:rsid w:val="00646761"/>
    <w:rsid w:val="0064745F"/>
    <w:rsid w:val="00650E57"/>
    <w:rsid w:val="00652012"/>
    <w:rsid w:val="00652508"/>
    <w:rsid w:val="00652630"/>
    <w:rsid w:val="006529CA"/>
    <w:rsid w:val="00652CAA"/>
    <w:rsid w:val="006530B5"/>
    <w:rsid w:val="006539AA"/>
    <w:rsid w:val="00653DE5"/>
    <w:rsid w:val="00654974"/>
    <w:rsid w:val="00654A7A"/>
    <w:rsid w:val="006551E3"/>
    <w:rsid w:val="0065565D"/>
    <w:rsid w:val="00655D40"/>
    <w:rsid w:val="00655FD0"/>
    <w:rsid w:val="006560B9"/>
    <w:rsid w:val="00656577"/>
    <w:rsid w:val="00657EDC"/>
    <w:rsid w:val="00660593"/>
    <w:rsid w:val="0066068F"/>
    <w:rsid w:val="006606E1"/>
    <w:rsid w:val="006606FA"/>
    <w:rsid w:val="00660E01"/>
    <w:rsid w:val="006610C1"/>
    <w:rsid w:val="00661212"/>
    <w:rsid w:val="00661C34"/>
    <w:rsid w:val="00661EF7"/>
    <w:rsid w:val="00662AE9"/>
    <w:rsid w:val="00662AF2"/>
    <w:rsid w:val="00662BB9"/>
    <w:rsid w:val="006637AD"/>
    <w:rsid w:val="00663A7A"/>
    <w:rsid w:val="00663C6B"/>
    <w:rsid w:val="00663D37"/>
    <w:rsid w:val="00663E9E"/>
    <w:rsid w:val="006648CF"/>
    <w:rsid w:val="006652B9"/>
    <w:rsid w:val="0066531B"/>
    <w:rsid w:val="0066599B"/>
    <w:rsid w:val="00665CFB"/>
    <w:rsid w:val="006665FE"/>
    <w:rsid w:val="00666AA1"/>
    <w:rsid w:val="006679BF"/>
    <w:rsid w:val="00667D3A"/>
    <w:rsid w:val="00667F26"/>
    <w:rsid w:val="00670697"/>
    <w:rsid w:val="00670818"/>
    <w:rsid w:val="00670AAB"/>
    <w:rsid w:val="006713E4"/>
    <w:rsid w:val="0067213A"/>
    <w:rsid w:val="006726D3"/>
    <w:rsid w:val="00672847"/>
    <w:rsid w:val="00672A6E"/>
    <w:rsid w:val="00672E53"/>
    <w:rsid w:val="00672FCC"/>
    <w:rsid w:val="00673311"/>
    <w:rsid w:val="0067357C"/>
    <w:rsid w:val="0067409A"/>
    <w:rsid w:val="006740B1"/>
    <w:rsid w:val="00674627"/>
    <w:rsid w:val="0067673A"/>
    <w:rsid w:val="006769A1"/>
    <w:rsid w:val="0067721D"/>
    <w:rsid w:val="00680157"/>
    <w:rsid w:val="006805BF"/>
    <w:rsid w:val="0068080E"/>
    <w:rsid w:val="00681015"/>
    <w:rsid w:val="00681F69"/>
    <w:rsid w:val="00682989"/>
    <w:rsid w:val="00684615"/>
    <w:rsid w:val="006856B0"/>
    <w:rsid w:val="0068605A"/>
    <w:rsid w:val="00686266"/>
    <w:rsid w:val="00687537"/>
    <w:rsid w:val="006875AE"/>
    <w:rsid w:val="00690651"/>
    <w:rsid w:val="00692286"/>
    <w:rsid w:val="00692557"/>
    <w:rsid w:val="00692B77"/>
    <w:rsid w:val="00692D48"/>
    <w:rsid w:val="00693CDD"/>
    <w:rsid w:val="006955D3"/>
    <w:rsid w:val="006956AD"/>
    <w:rsid w:val="00695FB2"/>
    <w:rsid w:val="006964D4"/>
    <w:rsid w:val="006967BF"/>
    <w:rsid w:val="0069693A"/>
    <w:rsid w:val="00696D41"/>
    <w:rsid w:val="00696D7D"/>
    <w:rsid w:val="00697A2C"/>
    <w:rsid w:val="00697DFC"/>
    <w:rsid w:val="006A0613"/>
    <w:rsid w:val="006A097D"/>
    <w:rsid w:val="006A1114"/>
    <w:rsid w:val="006A1A07"/>
    <w:rsid w:val="006A23DD"/>
    <w:rsid w:val="006A2AA1"/>
    <w:rsid w:val="006A302F"/>
    <w:rsid w:val="006A3A4C"/>
    <w:rsid w:val="006A3F7B"/>
    <w:rsid w:val="006A477D"/>
    <w:rsid w:val="006B0DC0"/>
    <w:rsid w:val="006B1BBE"/>
    <w:rsid w:val="006B2741"/>
    <w:rsid w:val="006B3EF0"/>
    <w:rsid w:val="006B574C"/>
    <w:rsid w:val="006B57FA"/>
    <w:rsid w:val="006B5D45"/>
    <w:rsid w:val="006B63C8"/>
    <w:rsid w:val="006B65B4"/>
    <w:rsid w:val="006C04F1"/>
    <w:rsid w:val="006C114F"/>
    <w:rsid w:val="006C1BD5"/>
    <w:rsid w:val="006C2AE0"/>
    <w:rsid w:val="006C2B69"/>
    <w:rsid w:val="006C2D50"/>
    <w:rsid w:val="006C2FE7"/>
    <w:rsid w:val="006C3006"/>
    <w:rsid w:val="006C42BA"/>
    <w:rsid w:val="006C4442"/>
    <w:rsid w:val="006C4599"/>
    <w:rsid w:val="006C575A"/>
    <w:rsid w:val="006C58FB"/>
    <w:rsid w:val="006C5D29"/>
    <w:rsid w:val="006C68D2"/>
    <w:rsid w:val="006C69C5"/>
    <w:rsid w:val="006C6E88"/>
    <w:rsid w:val="006C74AA"/>
    <w:rsid w:val="006D0448"/>
    <w:rsid w:val="006D0BD4"/>
    <w:rsid w:val="006D126F"/>
    <w:rsid w:val="006D1741"/>
    <w:rsid w:val="006D2303"/>
    <w:rsid w:val="006D4847"/>
    <w:rsid w:val="006D4FEE"/>
    <w:rsid w:val="006D56B8"/>
    <w:rsid w:val="006D6BBB"/>
    <w:rsid w:val="006D6D11"/>
    <w:rsid w:val="006D6D21"/>
    <w:rsid w:val="006D7490"/>
    <w:rsid w:val="006D793B"/>
    <w:rsid w:val="006D79FB"/>
    <w:rsid w:val="006D7ACF"/>
    <w:rsid w:val="006D7DF0"/>
    <w:rsid w:val="006E0474"/>
    <w:rsid w:val="006E0651"/>
    <w:rsid w:val="006E155F"/>
    <w:rsid w:val="006E1AB7"/>
    <w:rsid w:val="006E20E5"/>
    <w:rsid w:val="006E2145"/>
    <w:rsid w:val="006E3136"/>
    <w:rsid w:val="006E316C"/>
    <w:rsid w:val="006E3285"/>
    <w:rsid w:val="006E3503"/>
    <w:rsid w:val="006E3DF3"/>
    <w:rsid w:val="006E43DE"/>
    <w:rsid w:val="006E484B"/>
    <w:rsid w:val="006E4F37"/>
    <w:rsid w:val="006E4FE0"/>
    <w:rsid w:val="006E5AD1"/>
    <w:rsid w:val="006E5F34"/>
    <w:rsid w:val="006E6407"/>
    <w:rsid w:val="006E6456"/>
    <w:rsid w:val="006E6922"/>
    <w:rsid w:val="006E72FC"/>
    <w:rsid w:val="006F1308"/>
    <w:rsid w:val="006F1542"/>
    <w:rsid w:val="006F184D"/>
    <w:rsid w:val="006F2768"/>
    <w:rsid w:val="006F3336"/>
    <w:rsid w:val="006F4B40"/>
    <w:rsid w:val="006F5434"/>
    <w:rsid w:val="006F5A93"/>
    <w:rsid w:val="006F653F"/>
    <w:rsid w:val="006F6546"/>
    <w:rsid w:val="006F6573"/>
    <w:rsid w:val="006F65C1"/>
    <w:rsid w:val="006F6776"/>
    <w:rsid w:val="006F7101"/>
    <w:rsid w:val="006F7DA3"/>
    <w:rsid w:val="0070046E"/>
    <w:rsid w:val="00700B15"/>
    <w:rsid w:val="00700BCE"/>
    <w:rsid w:val="00701BA8"/>
    <w:rsid w:val="00701DC8"/>
    <w:rsid w:val="007022D3"/>
    <w:rsid w:val="00702514"/>
    <w:rsid w:val="00702597"/>
    <w:rsid w:val="00702AD9"/>
    <w:rsid w:val="0070307E"/>
    <w:rsid w:val="0070314D"/>
    <w:rsid w:val="007031B6"/>
    <w:rsid w:val="00703FCA"/>
    <w:rsid w:val="00704C89"/>
    <w:rsid w:val="00705E48"/>
    <w:rsid w:val="00706CF1"/>
    <w:rsid w:val="00706F45"/>
    <w:rsid w:val="00706FAA"/>
    <w:rsid w:val="00707C55"/>
    <w:rsid w:val="00707FAB"/>
    <w:rsid w:val="007104E6"/>
    <w:rsid w:val="007108F1"/>
    <w:rsid w:val="007112BE"/>
    <w:rsid w:val="00713939"/>
    <w:rsid w:val="00713A0D"/>
    <w:rsid w:val="00714399"/>
    <w:rsid w:val="00714F3C"/>
    <w:rsid w:val="007156F7"/>
    <w:rsid w:val="0071574B"/>
    <w:rsid w:val="007170AE"/>
    <w:rsid w:val="00717781"/>
    <w:rsid w:val="0072058F"/>
    <w:rsid w:val="00720A87"/>
    <w:rsid w:val="00721CFD"/>
    <w:rsid w:val="00722306"/>
    <w:rsid w:val="00724EC6"/>
    <w:rsid w:val="00725468"/>
    <w:rsid w:val="00725820"/>
    <w:rsid w:val="00725AD7"/>
    <w:rsid w:val="0072632E"/>
    <w:rsid w:val="00726388"/>
    <w:rsid w:val="007300E1"/>
    <w:rsid w:val="00730E10"/>
    <w:rsid w:val="007312D2"/>
    <w:rsid w:val="00733DFE"/>
    <w:rsid w:val="00734105"/>
    <w:rsid w:val="00734654"/>
    <w:rsid w:val="00735D15"/>
    <w:rsid w:val="00735E5A"/>
    <w:rsid w:val="00736235"/>
    <w:rsid w:val="00736907"/>
    <w:rsid w:val="00736CDF"/>
    <w:rsid w:val="00736D53"/>
    <w:rsid w:val="007420C7"/>
    <w:rsid w:val="007426D8"/>
    <w:rsid w:val="00743366"/>
    <w:rsid w:val="00743C23"/>
    <w:rsid w:val="00745A09"/>
    <w:rsid w:val="00745B4A"/>
    <w:rsid w:val="00745B9F"/>
    <w:rsid w:val="00746363"/>
    <w:rsid w:val="00746FF7"/>
    <w:rsid w:val="007474F0"/>
    <w:rsid w:val="00747A77"/>
    <w:rsid w:val="00747B33"/>
    <w:rsid w:val="0075052D"/>
    <w:rsid w:val="00752096"/>
    <w:rsid w:val="0075227D"/>
    <w:rsid w:val="00752411"/>
    <w:rsid w:val="0075284D"/>
    <w:rsid w:val="00753AF0"/>
    <w:rsid w:val="00754935"/>
    <w:rsid w:val="00754A81"/>
    <w:rsid w:val="00754ECB"/>
    <w:rsid w:val="007550FD"/>
    <w:rsid w:val="00755475"/>
    <w:rsid w:val="007555A4"/>
    <w:rsid w:val="00756473"/>
    <w:rsid w:val="007564CF"/>
    <w:rsid w:val="0075714C"/>
    <w:rsid w:val="0075799B"/>
    <w:rsid w:val="00757D2C"/>
    <w:rsid w:val="00760027"/>
    <w:rsid w:val="00760251"/>
    <w:rsid w:val="00760A03"/>
    <w:rsid w:val="007634FA"/>
    <w:rsid w:val="00763C80"/>
    <w:rsid w:val="0076442E"/>
    <w:rsid w:val="00764508"/>
    <w:rsid w:val="007648A2"/>
    <w:rsid w:val="00764A79"/>
    <w:rsid w:val="00765283"/>
    <w:rsid w:val="00765E6B"/>
    <w:rsid w:val="0076615F"/>
    <w:rsid w:val="00766207"/>
    <w:rsid w:val="00766359"/>
    <w:rsid w:val="007668E0"/>
    <w:rsid w:val="00766FEA"/>
    <w:rsid w:val="00767D15"/>
    <w:rsid w:val="00770090"/>
    <w:rsid w:val="007711B8"/>
    <w:rsid w:val="007714BC"/>
    <w:rsid w:val="00771956"/>
    <w:rsid w:val="00773117"/>
    <w:rsid w:val="00773949"/>
    <w:rsid w:val="00773A0A"/>
    <w:rsid w:val="00773B76"/>
    <w:rsid w:val="0077426A"/>
    <w:rsid w:val="00774348"/>
    <w:rsid w:val="00774999"/>
    <w:rsid w:val="00774C31"/>
    <w:rsid w:val="00775EDB"/>
    <w:rsid w:val="007766AE"/>
    <w:rsid w:val="007767EE"/>
    <w:rsid w:val="00777CF6"/>
    <w:rsid w:val="007801BC"/>
    <w:rsid w:val="0078129B"/>
    <w:rsid w:val="00781612"/>
    <w:rsid w:val="00781A9B"/>
    <w:rsid w:val="00781C95"/>
    <w:rsid w:val="00782DAA"/>
    <w:rsid w:val="0078365E"/>
    <w:rsid w:val="00783CFF"/>
    <w:rsid w:val="00784560"/>
    <w:rsid w:val="0078479E"/>
    <w:rsid w:val="007853E7"/>
    <w:rsid w:val="00787174"/>
    <w:rsid w:val="00787314"/>
    <w:rsid w:val="00787EC2"/>
    <w:rsid w:val="0079052A"/>
    <w:rsid w:val="00790D13"/>
    <w:rsid w:val="00791020"/>
    <w:rsid w:val="00791058"/>
    <w:rsid w:val="0079199A"/>
    <w:rsid w:val="007926B8"/>
    <w:rsid w:val="00792FC4"/>
    <w:rsid w:val="007934E7"/>
    <w:rsid w:val="0079431F"/>
    <w:rsid w:val="0079511D"/>
    <w:rsid w:val="0079682C"/>
    <w:rsid w:val="00797114"/>
    <w:rsid w:val="0079751F"/>
    <w:rsid w:val="007976AC"/>
    <w:rsid w:val="007A028A"/>
    <w:rsid w:val="007A0492"/>
    <w:rsid w:val="007A0599"/>
    <w:rsid w:val="007A083D"/>
    <w:rsid w:val="007A14D4"/>
    <w:rsid w:val="007A19E4"/>
    <w:rsid w:val="007A2161"/>
    <w:rsid w:val="007A3191"/>
    <w:rsid w:val="007A42C1"/>
    <w:rsid w:val="007A4693"/>
    <w:rsid w:val="007A5489"/>
    <w:rsid w:val="007A5EFE"/>
    <w:rsid w:val="007A60D0"/>
    <w:rsid w:val="007A645C"/>
    <w:rsid w:val="007A65E2"/>
    <w:rsid w:val="007B03E1"/>
    <w:rsid w:val="007B07A3"/>
    <w:rsid w:val="007B0862"/>
    <w:rsid w:val="007B0CF6"/>
    <w:rsid w:val="007B0DFC"/>
    <w:rsid w:val="007B1968"/>
    <w:rsid w:val="007B1CD5"/>
    <w:rsid w:val="007B2AD4"/>
    <w:rsid w:val="007B35CE"/>
    <w:rsid w:val="007B38B6"/>
    <w:rsid w:val="007B3920"/>
    <w:rsid w:val="007B392C"/>
    <w:rsid w:val="007B4078"/>
    <w:rsid w:val="007B4DA7"/>
    <w:rsid w:val="007B51D4"/>
    <w:rsid w:val="007B5BA8"/>
    <w:rsid w:val="007B5BF6"/>
    <w:rsid w:val="007B6A68"/>
    <w:rsid w:val="007B6FB1"/>
    <w:rsid w:val="007B7131"/>
    <w:rsid w:val="007C014E"/>
    <w:rsid w:val="007C038D"/>
    <w:rsid w:val="007C03F5"/>
    <w:rsid w:val="007C042B"/>
    <w:rsid w:val="007C0A85"/>
    <w:rsid w:val="007C1C26"/>
    <w:rsid w:val="007C1F62"/>
    <w:rsid w:val="007C2CDC"/>
    <w:rsid w:val="007C3348"/>
    <w:rsid w:val="007C37CC"/>
    <w:rsid w:val="007C39ED"/>
    <w:rsid w:val="007C44C5"/>
    <w:rsid w:val="007C4D54"/>
    <w:rsid w:val="007C4DF4"/>
    <w:rsid w:val="007C53AD"/>
    <w:rsid w:val="007C54A7"/>
    <w:rsid w:val="007C586A"/>
    <w:rsid w:val="007C59C7"/>
    <w:rsid w:val="007C5AF3"/>
    <w:rsid w:val="007C5DF9"/>
    <w:rsid w:val="007C6362"/>
    <w:rsid w:val="007C648C"/>
    <w:rsid w:val="007C6AC1"/>
    <w:rsid w:val="007C6FD1"/>
    <w:rsid w:val="007C746B"/>
    <w:rsid w:val="007C7967"/>
    <w:rsid w:val="007D073E"/>
    <w:rsid w:val="007D0F48"/>
    <w:rsid w:val="007D1089"/>
    <w:rsid w:val="007D13C0"/>
    <w:rsid w:val="007D1711"/>
    <w:rsid w:val="007D1C22"/>
    <w:rsid w:val="007D428B"/>
    <w:rsid w:val="007D4510"/>
    <w:rsid w:val="007D4ADF"/>
    <w:rsid w:val="007D5B68"/>
    <w:rsid w:val="007D6E8B"/>
    <w:rsid w:val="007D756E"/>
    <w:rsid w:val="007E0335"/>
    <w:rsid w:val="007E0C25"/>
    <w:rsid w:val="007E0EB4"/>
    <w:rsid w:val="007E18C4"/>
    <w:rsid w:val="007E1911"/>
    <w:rsid w:val="007E1F61"/>
    <w:rsid w:val="007E1FF3"/>
    <w:rsid w:val="007E2962"/>
    <w:rsid w:val="007E29DB"/>
    <w:rsid w:val="007E2CC4"/>
    <w:rsid w:val="007E3AE9"/>
    <w:rsid w:val="007E4151"/>
    <w:rsid w:val="007E4604"/>
    <w:rsid w:val="007E5893"/>
    <w:rsid w:val="007E675E"/>
    <w:rsid w:val="007E7DC5"/>
    <w:rsid w:val="007E7FC9"/>
    <w:rsid w:val="007F0634"/>
    <w:rsid w:val="007F0DC7"/>
    <w:rsid w:val="007F140F"/>
    <w:rsid w:val="007F218C"/>
    <w:rsid w:val="007F2E32"/>
    <w:rsid w:val="007F3052"/>
    <w:rsid w:val="007F3C10"/>
    <w:rsid w:val="007F3D41"/>
    <w:rsid w:val="007F3F5B"/>
    <w:rsid w:val="007F466F"/>
    <w:rsid w:val="007F5376"/>
    <w:rsid w:val="007F550B"/>
    <w:rsid w:val="007F59BB"/>
    <w:rsid w:val="007F6591"/>
    <w:rsid w:val="007F6A63"/>
    <w:rsid w:val="007F7D47"/>
    <w:rsid w:val="007F7DD2"/>
    <w:rsid w:val="007F7EF2"/>
    <w:rsid w:val="00800C71"/>
    <w:rsid w:val="008010A7"/>
    <w:rsid w:val="0080297F"/>
    <w:rsid w:val="00802B6A"/>
    <w:rsid w:val="00802FC8"/>
    <w:rsid w:val="00803589"/>
    <w:rsid w:val="008038CE"/>
    <w:rsid w:val="00803903"/>
    <w:rsid w:val="008047BB"/>
    <w:rsid w:val="0080550C"/>
    <w:rsid w:val="0080580B"/>
    <w:rsid w:val="008062E4"/>
    <w:rsid w:val="008065A6"/>
    <w:rsid w:val="0080701D"/>
    <w:rsid w:val="00807635"/>
    <w:rsid w:val="0080779B"/>
    <w:rsid w:val="00807870"/>
    <w:rsid w:val="00810D6A"/>
    <w:rsid w:val="008111A4"/>
    <w:rsid w:val="008118FA"/>
    <w:rsid w:val="0081200E"/>
    <w:rsid w:val="00812344"/>
    <w:rsid w:val="00812A08"/>
    <w:rsid w:val="00813099"/>
    <w:rsid w:val="0081385F"/>
    <w:rsid w:val="00813F56"/>
    <w:rsid w:val="008141E1"/>
    <w:rsid w:val="00814804"/>
    <w:rsid w:val="0081486B"/>
    <w:rsid w:val="00814AC2"/>
    <w:rsid w:val="008159DC"/>
    <w:rsid w:val="00815E13"/>
    <w:rsid w:val="00817E9E"/>
    <w:rsid w:val="00820CAA"/>
    <w:rsid w:val="00821292"/>
    <w:rsid w:val="0082228A"/>
    <w:rsid w:val="0082277F"/>
    <w:rsid w:val="0082288F"/>
    <w:rsid w:val="00822B20"/>
    <w:rsid w:val="008244A9"/>
    <w:rsid w:val="00824509"/>
    <w:rsid w:val="0082602C"/>
    <w:rsid w:val="0082608A"/>
    <w:rsid w:val="00826F7D"/>
    <w:rsid w:val="0082754E"/>
    <w:rsid w:val="00830187"/>
    <w:rsid w:val="00830486"/>
    <w:rsid w:val="00830901"/>
    <w:rsid w:val="008319D8"/>
    <w:rsid w:val="008326DD"/>
    <w:rsid w:val="0083285D"/>
    <w:rsid w:val="0083479E"/>
    <w:rsid w:val="00835189"/>
    <w:rsid w:val="008351B3"/>
    <w:rsid w:val="00835477"/>
    <w:rsid w:val="008355AA"/>
    <w:rsid w:val="00836E5A"/>
    <w:rsid w:val="00840482"/>
    <w:rsid w:val="00840661"/>
    <w:rsid w:val="00840B48"/>
    <w:rsid w:val="0084157A"/>
    <w:rsid w:val="0084169B"/>
    <w:rsid w:val="00841FCD"/>
    <w:rsid w:val="008422E9"/>
    <w:rsid w:val="0084531B"/>
    <w:rsid w:val="008457BB"/>
    <w:rsid w:val="008463C7"/>
    <w:rsid w:val="008468C5"/>
    <w:rsid w:val="008469B1"/>
    <w:rsid w:val="00846A41"/>
    <w:rsid w:val="00846BB8"/>
    <w:rsid w:val="0084728D"/>
    <w:rsid w:val="0084739F"/>
    <w:rsid w:val="0084764E"/>
    <w:rsid w:val="008476BF"/>
    <w:rsid w:val="00850229"/>
    <w:rsid w:val="00850F32"/>
    <w:rsid w:val="008516C5"/>
    <w:rsid w:val="00851C4B"/>
    <w:rsid w:val="00851E4E"/>
    <w:rsid w:val="00852028"/>
    <w:rsid w:val="0085288E"/>
    <w:rsid w:val="00852A19"/>
    <w:rsid w:val="00852AF7"/>
    <w:rsid w:val="00853129"/>
    <w:rsid w:val="00853517"/>
    <w:rsid w:val="008537B0"/>
    <w:rsid w:val="0085416F"/>
    <w:rsid w:val="008544F4"/>
    <w:rsid w:val="00854920"/>
    <w:rsid w:val="00854EB8"/>
    <w:rsid w:val="0085520F"/>
    <w:rsid w:val="008552A7"/>
    <w:rsid w:val="00855EB5"/>
    <w:rsid w:val="00856103"/>
    <w:rsid w:val="0085664B"/>
    <w:rsid w:val="008572BE"/>
    <w:rsid w:val="008577C6"/>
    <w:rsid w:val="00857A8B"/>
    <w:rsid w:val="00857F5F"/>
    <w:rsid w:val="00860181"/>
    <w:rsid w:val="008616B4"/>
    <w:rsid w:val="0086197E"/>
    <w:rsid w:val="008623C4"/>
    <w:rsid w:val="00862403"/>
    <w:rsid w:val="00862415"/>
    <w:rsid w:val="008630A5"/>
    <w:rsid w:val="008630C2"/>
    <w:rsid w:val="00863300"/>
    <w:rsid w:val="008634C5"/>
    <w:rsid w:val="00863AFF"/>
    <w:rsid w:val="00865376"/>
    <w:rsid w:val="00865E2C"/>
    <w:rsid w:val="008660C9"/>
    <w:rsid w:val="00866AFB"/>
    <w:rsid w:val="00866E67"/>
    <w:rsid w:val="008675EA"/>
    <w:rsid w:val="0087034A"/>
    <w:rsid w:val="008710B7"/>
    <w:rsid w:val="008717C5"/>
    <w:rsid w:val="00871AFE"/>
    <w:rsid w:val="00871EB9"/>
    <w:rsid w:val="00871F54"/>
    <w:rsid w:val="0087210B"/>
    <w:rsid w:val="00872FC7"/>
    <w:rsid w:val="00873501"/>
    <w:rsid w:val="00873679"/>
    <w:rsid w:val="0087372B"/>
    <w:rsid w:val="00873B72"/>
    <w:rsid w:val="008748B8"/>
    <w:rsid w:val="00874967"/>
    <w:rsid w:val="00876855"/>
    <w:rsid w:val="0087712A"/>
    <w:rsid w:val="008772DC"/>
    <w:rsid w:val="008774F4"/>
    <w:rsid w:val="008801FE"/>
    <w:rsid w:val="00880355"/>
    <w:rsid w:val="00880838"/>
    <w:rsid w:val="00880936"/>
    <w:rsid w:val="00880964"/>
    <w:rsid w:val="00881668"/>
    <w:rsid w:val="00881EF0"/>
    <w:rsid w:val="00882209"/>
    <w:rsid w:val="008828F7"/>
    <w:rsid w:val="00882F02"/>
    <w:rsid w:val="00883A2C"/>
    <w:rsid w:val="0088475D"/>
    <w:rsid w:val="00884A0D"/>
    <w:rsid w:val="00884D32"/>
    <w:rsid w:val="00884ED0"/>
    <w:rsid w:val="00885633"/>
    <w:rsid w:val="00885FCC"/>
    <w:rsid w:val="008866D9"/>
    <w:rsid w:val="0088675E"/>
    <w:rsid w:val="00890986"/>
    <w:rsid w:val="00891026"/>
    <w:rsid w:val="0089178A"/>
    <w:rsid w:val="008919FC"/>
    <w:rsid w:val="00891C4C"/>
    <w:rsid w:val="00891D40"/>
    <w:rsid w:val="00891D6F"/>
    <w:rsid w:val="00892940"/>
    <w:rsid w:val="008934DC"/>
    <w:rsid w:val="008936D5"/>
    <w:rsid w:val="00893A9D"/>
    <w:rsid w:val="008957DE"/>
    <w:rsid w:val="0089593A"/>
    <w:rsid w:val="008967F7"/>
    <w:rsid w:val="00896B55"/>
    <w:rsid w:val="00896ED8"/>
    <w:rsid w:val="00896EF1"/>
    <w:rsid w:val="0089714A"/>
    <w:rsid w:val="008A0BC7"/>
    <w:rsid w:val="008A18BF"/>
    <w:rsid w:val="008A281E"/>
    <w:rsid w:val="008A2CCF"/>
    <w:rsid w:val="008A3500"/>
    <w:rsid w:val="008A3EEA"/>
    <w:rsid w:val="008A5EA2"/>
    <w:rsid w:val="008A6660"/>
    <w:rsid w:val="008A7054"/>
    <w:rsid w:val="008A7572"/>
    <w:rsid w:val="008A76AA"/>
    <w:rsid w:val="008A76EB"/>
    <w:rsid w:val="008A7DEE"/>
    <w:rsid w:val="008B04A5"/>
    <w:rsid w:val="008B0850"/>
    <w:rsid w:val="008B0D9A"/>
    <w:rsid w:val="008B140D"/>
    <w:rsid w:val="008B1484"/>
    <w:rsid w:val="008B26CA"/>
    <w:rsid w:val="008B2ADC"/>
    <w:rsid w:val="008B303F"/>
    <w:rsid w:val="008B30C5"/>
    <w:rsid w:val="008B33A0"/>
    <w:rsid w:val="008B3551"/>
    <w:rsid w:val="008B4768"/>
    <w:rsid w:val="008B47A6"/>
    <w:rsid w:val="008B4C29"/>
    <w:rsid w:val="008B4C4F"/>
    <w:rsid w:val="008B53F2"/>
    <w:rsid w:val="008B59EC"/>
    <w:rsid w:val="008B5C53"/>
    <w:rsid w:val="008B6E3F"/>
    <w:rsid w:val="008B733D"/>
    <w:rsid w:val="008B7647"/>
    <w:rsid w:val="008B7BF6"/>
    <w:rsid w:val="008C0C14"/>
    <w:rsid w:val="008C0D98"/>
    <w:rsid w:val="008C0FDE"/>
    <w:rsid w:val="008C136A"/>
    <w:rsid w:val="008C1379"/>
    <w:rsid w:val="008C1402"/>
    <w:rsid w:val="008C1A81"/>
    <w:rsid w:val="008C26A5"/>
    <w:rsid w:val="008C278B"/>
    <w:rsid w:val="008C27ED"/>
    <w:rsid w:val="008C2BD4"/>
    <w:rsid w:val="008C35A7"/>
    <w:rsid w:val="008C4058"/>
    <w:rsid w:val="008C44BE"/>
    <w:rsid w:val="008C5349"/>
    <w:rsid w:val="008C5C00"/>
    <w:rsid w:val="008C6043"/>
    <w:rsid w:val="008D197C"/>
    <w:rsid w:val="008D1EA5"/>
    <w:rsid w:val="008D2101"/>
    <w:rsid w:val="008D2441"/>
    <w:rsid w:val="008D2A87"/>
    <w:rsid w:val="008D3742"/>
    <w:rsid w:val="008D3C4B"/>
    <w:rsid w:val="008D4C90"/>
    <w:rsid w:val="008D5719"/>
    <w:rsid w:val="008D5F7A"/>
    <w:rsid w:val="008D6018"/>
    <w:rsid w:val="008D6309"/>
    <w:rsid w:val="008D6AC0"/>
    <w:rsid w:val="008D6BE9"/>
    <w:rsid w:val="008E05A2"/>
    <w:rsid w:val="008E0780"/>
    <w:rsid w:val="008E184B"/>
    <w:rsid w:val="008E1F14"/>
    <w:rsid w:val="008E2547"/>
    <w:rsid w:val="008E2551"/>
    <w:rsid w:val="008E2748"/>
    <w:rsid w:val="008E36AF"/>
    <w:rsid w:val="008E5143"/>
    <w:rsid w:val="008E5492"/>
    <w:rsid w:val="008E676C"/>
    <w:rsid w:val="008E6E20"/>
    <w:rsid w:val="008E70BA"/>
    <w:rsid w:val="008E7A08"/>
    <w:rsid w:val="008E7A55"/>
    <w:rsid w:val="008E7F12"/>
    <w:rsid w:val="008F02A5"/>
    <w:rsid w:val="008F036E"/>
    <w:rsid w:val="008F091F"/>
    <w:rsid w:val="008F0A1E"/>
    <w:rsid w:val="008F18BD"/>
    <w:rsid w:val="008F19BB"/>
    <w:rsid w:val="008F1B14"/>
    <w:rsid w:val="008F1BB5"/>
    <w:rsid w:val="008F25AE"/>
    <w:rsid w:val="008F2824"/>
    <w:rsid w:val="008F2DAC"/>
    <w:rsid w:val="008F5386"/>
    <w:rsid w:val="008F5EC4"/>
    <w:rsid w:val="008F5FDD"/>
    <w:rsid w:val="008F6831"/>
    <w:rsid w:val="008F6FA4"/>
    <w:rsid w:val="008F7B9E"/>
    <w:rsid w:val="0090016B"/>
    <w:rsid w:val="00900A39"/>
    <w:rsid w:val="00901AC1"/>
    <w:rsid w:val="00902CE1"/>
    <w:rsid w:val="00903FC1"/>
    <w:rsid w:val="00904B04"/>
    <w:rsid w:val="00904F7D"/>
    <w:rsid w:val="009053D2"/>
    <w:rsid w:val="00905D38"/>
    <w:rsid w:val="00906D56"/>
    <w:rsid w:val="00907555"/>
    <w:rsid w:val="00907639"/>
    <w:rsid w:val="009078DA"/>
    <w:rsid w:val="00907CA5"/>
    <w:rsid w:val="00910A52"/>
    <w:rsid w:val="00910CA6"/>
    <w:rsid w:val="00912420"/>
    <w:rsid w:val="009129FA"/>
    <w:rsid w:val="009131B6"/>
    <w:rsid w:val="00913CDE"/>
    <w:rsid w:val="009145C4"/>
    <w:rsid w:val="00914D4E"/>
    <w:rsid w:val="0091520A"/>
    <w:rsid w:val="0091533B"/>
    <w:rsid w:val="00915667"/>
    <w:rsid w:val="00915675"/>
    <w:rsid w:val="009161E9"/>
    <w:rsid w:val="00916379"/>
    <w:rsid w:val="0091687F"/>
    <w:rsid w:val="00916F98"/>
    <w:rsid w:val="009171DD"/>
    <w:rsid w:val="00922651"/>
    <w:rsid w:val="00924598"/>
    <w:rsid w:val="009245FA"/>
    <w:rsid w:val="0092514A"/>
    <w:rsid w:val="00925C8A"/>
    <w:rsid w:val="00926217"/>
    <w:rsid w:val="009263C4"/>
    <w:rsid w:val="00926415"/>
    <w:rsid w:val="00927010"/>
    <w:rsid w:val="00927458"/>
    <w:rsid w:val="00927898"/>
    <w:rsid w:val="00927CBC"/>
    <w:rsid w:val="0093007D"/>
    <w:rsid w:val="00930F50"/>
    <w:rsid w:val="00931A85"/>
    <w:rsid w:val="009345A9"/>
    <w:rsid w:val="0093560A"/>
    <w:rsid w:val="0093690F"/>
    <w:rsid w:val="00936CCB"/>
    <w:rsid w:val="00937AE8"/>
    <w:rsid w:val="00937BF4"/>
    <w:rsid w:val="00937E7E"/>
    <w:rsid w:val="00940191"/>
    <w:rsid w:val="00940560"/>
    <w:rsid w:val="009415B3"/>
    <w:rsid w:val="00941E32"/>
    <w:rsid w:val="009429A0"/>
    <w:rsid w:val="00943848"/>
    <w:rsid w:val="009438FE"/>
    <w:rsid w:val="00943FBB"/>
    <w:rsid w:val="009456FC"/>
    <w:rsid w:val="0094592D"/>
    <w:rsid w:val="00945C6F"/>
    <w:rsid w:val="00946629"/>
    <w:rsid w:val="00946FE7"/>
    <w:rsid w:val="0094711F"/>
    <w:rsid w:val="009477EF"/>
    <w:rsid w:val="00947A63"/>
    <w:rsid w:val="009507DA"/>
    <w:rsid w:val="0095115D"/>
    <w:rsid w:val="00951797"/>
    <w:rsid w:val="00953592"/>
    <w:rsid w:val="00953627"/>
    <w:rsid w:val="009536F9"/>
    <w:rsid w:val="00954D34"/>
    <w:rsid w:val="00955BD7"/>
    <w:rsid w:val="00955F4C"/>
    <w:rsid w:val="009561D5"/>
    <w:rsid w:val="009564C9"/>
    <w:rsid w:val="0095740A"/>
    <w:rsid w:val="009603AB"/>
    <w:rsid w:val="0096106D"/>
    <w:rsid w:val="00962091"/>
    <w:rsid w:val="00962585"/>
    <w:rsid w:val="009627C4"/>
    <w:rsid w:val="00962CF1"/>
    <w:rsid w:val="00963003"/>
    <w:rsid w:val="00963031"/>
    <w:rsid w:val="00963176"/>
    <w:rsid w:val="0096371D"/>
    <w:rsid w:val="00964112"/>
    <w:rsid w:val="009652A2"/>
    <w:rsid w:val="009652C6"/>
    <w:rsid w:val="009658A9"/>
    <w:rsid w:val="00965946"/>
    <w:rsid w:val="00965A09"/>
    <w:rsid w:val="00966355"/>
    <w:rsid w:val="0096646E"/>
    <w:rsid w:val="00966B98"/>
    <w:rsid w:val="00966BBA"/>
    <w:rsid w:val="00966FFB"/>
    <w:rsid w:val="009674F1"/>
    <w:rsid w:val="00967949"/>
    <w:rsid w:val="00967EAF"/>
    <w:rsid w:val="00971054"/>
    <w:rsid w:val="009720A1"/>
    <w:rsid w:val="00972CC2"/>
    <w:rsid w:val="00972F96"/>
    <w:rsid w:val="0097509D"/>
    <w:rsid w:val="00975340"/>
    <w:rsid w:val="00976E94"/>
    <w:rsid w:val="00977007"/>
    <w:rsid w:val="00977587"/>
    <w:rsid w:val="009775C6"/>
    <w:rsid w:val="00977751"/>
    <w:rsid w:val="009802F8"/>
    <w:rsid w:val="00980B3A"/>
    <w:rsid w:val="00980CE8"/>
    <w:rsid w:val="00980DBB"/>
    <w:rsid w:val="009815C6"/>
    <w:rsid w:val="009815D2"/>
    <w:rsid w:val="00981A6C"/>
    <w:rsid w:val="00981F7B"/>
    <w:rsid w:val="00982D58"/>
    <w:rsid w:val="0098348D"/>
    <w:rsid w:val="009841B9"/>
    <w:rsid w:val="009844C0"/>
    <w:rsid w:val="0098458E"/>
    <w:rsid w:val="00984610"/>
    <w:rsid w:val="00984B74"/>
    <w:rsid w:val="00984BCB"/>
    <w:rsid w:val="0098590B"/>
    <w:rsid w:val="00985DBF"/>
    <w:rsid w:val="00986280"/>
    <w:rsid w:val="00986310"/>
    <w:rsid w:val="009863F7"/>
    <w:rsid w:val="009874C3"/>
    <w:rsid w:val="00987636"/>
    <w:rsid w:val="00987FCD"/>
    <w:rsid w:val="009902B8"/>
    <w:rsid w:val="00990CB6"/>
    <w:rsid w:val="00990E91"/>
    <w:rsid w:val="009917BB"/>
    <w:rsid w:val="00991C89"/>
    <w:rsid w:val="00992900"/>
    <w:rsid w:val="00992EFE"/>
    <w:rsid w:val="0099336A"/>
    <w:rsid w:val="0099401A"/>
    <w:rsid w:val="00994157"/>
    <w:rsid w:val="00995D94"/>
    <w:rsid w:val="00995E5D"/>
    <w:rsid w:val="0099651C"/>
    <w:rsid w:val="00996A76"/>
    <w:rsid w:val="00997064"/>
    <w:rsid w:val="00997209"/>
    <w:rsid w:val="009977EA"/>
    <w:rsid w:val="009A0094"/>
    <w:rsid w:val="009A041E"/>
    <w:rsid w:val="009A04E9"/>
    <w:rsid w:val="009A071D"/>
    <w:rsid w:val="009A0921"/>
    <w:rsid w:val="009A1441"/>
    <w:rsid w:val="009A171D"/>
    <w:rsid w:val="009A266D"/>
    <w:rsid w:val="009A3F81"/>
    <w:rsid w:val="009A452E"/>
    <w:rsid w:val="009A49F8"/>
    <w:rsid w:val="009A4B8E"/>
    <w:rsid w:val="009A5170"/>
    <w:rsid w:val="009A53AC"/>
    <w:rsid w:val="009A53CE"/>
    <w:rsid w:val="009A58EE"/>
    <w:rsid w:val="009A5C40"/>
    <w:rsid w:val="009A742C"/>
    <w:rsid w:val="009A7675"/>
    <w:rsid w:val="009A7E91"/>
    <w:rsid w:val="009B04C4"/>
    <w:rsid w:val="009B0AD9"/>
    <w:rsid w:val="009B0C45"/>
    <w:rsid w:val="009B0FCC"/>
    <w:rsid w:val="009B0FF0"/>
    <w:rsid w:val="009B1C61"/>
    <w:rsid w:val="009B24B2"/>
    <w:rsid w:val="009B3207"/>
    <w:rsid w:val="009B33AF"/>
    <w:rsid w:val="009B5797"/>
    <w:rsid w:val="009B5B8E"/>
    <w:rsid w:val="009B5C58"/>
    <w:rsid w:val="009B5C86"/>
    <w:rsid w:val="009B6504"/>
    <w:rsid w:val="009B6C55"/>
    <w:rsid w:val="009B6EFA"/>
    <w:rsid w:val="009B79B8"/>
    <w:rsid w:val="009C04EB"/>
    <w:rsid w:val="009C0705"/>
    <w:rsid w:val="009C09C5"/>
    <w:rsid w:val="009C0FA0"/>
    <w:rsid w:val="009C0FDC"/>
    <w:rsid w:val="009C10F9"/>
    <w:rsid w:val="009C21B3"/>
    <w:rsid w:val="009C2EDD"/>
    <w:rsid w:val="009C2FF1"/>
    <w:rsid w:val="009C36FC"/>
    <w:rsid w:val="009C3B5C"/>
    <w:rsid w:val="009C41FD"/>
    <w:rsid w:val="009C4CB6"/>
    <w:rsid w:val="009C6660"/>
    <w:rsid w:val="009C67B6"/>
    <w:rsid w:val="009C67C3"/>
    <w:rsid w:val="009C79E8"/>
    <w:rsid w:val="009C7FF4"/>
    <w:rsid w:val="009D0FB7"/>
    <w:rsid w:val="009D16CD"/>
    <w:rsid w:val="009D1ADB"/>
    <w:rsid w:val="009D2798"/>
    <w:rsid w:val="009D2A87"/>
    <w:rsid w:val="009D36C8"/>
    <w:rsid w:val="009D428C"/>
    <w:rsid w:val="009D4D19"/>
    <w:rsid w:val="009D50E0"/>
    <w:rsid w:val="009D5713"/>
    <w:rsid w:val="009D61FD"/>
    <w:rsid w:val="009D73BA"/>
    <w:rsid w:val="009E0281"/>
    <w:rsid w:val="009E18D6"/>
    <w:rsid w:val="009E2453"/>
    <w:rsid w:val="009E315D"/>
    <w:rsid w:val="009E3413"/>
    <w:rsid w:val="009E3687"/>
    <w:rsid w:val="009E3F15"/>
    <w:rsid w:val="009E4088"/>
    <w:rsid w:val="009E4B82"/>
    <w:rsid w:val="009E592A"/>
    <w:rsid w:val="009E696A"/>
    <w:rsid w:val="009E6A97"/>
    <w:rsid w:val="009E7A54"/>
    <w:rsid w:val="009E7FE8"/>
    <w:rsid w:val="009F0223"/>
    <w:rsid w:val="009F08E8"/>
    <w:rsid w:val="009F0B96"/>
    <w:rsid w:val="009F12A9"/>
    <w:rsid w:val="009F17F3"/>
    <w:rsid w:val="009F3667"/>
    <w:rsid w:val="009F3951"/>
    <w:rsid w:val="009F4AD0"/>
    <w:rsid w:val="009F4CF7"/>
    <w:rsid w:val="009F4F88"/>
    <w:rsid w:val="009F54BB"/>
    <w:rsid w:val="009F6295"/>
    <w:rsid w:val="009F6C44"/>
    <w:rsid w:val="009F78A5"/>
    <w:rsid w:val="009F7AD2"/>
    <w:rsid w:val="009F7C09"/>
    <w:rsid w:val="00A003EF"/>
    <w:rsid w:val="00A00C63"/>
    <w:rsid w:val="00A00F60"/>
    <w:rsid w:val="00A0167E"/>
    <w:rsid w:val="00A01BD8"/>
    <w:rsid w:val="00A020C3"/>
    <w:rsid w:val="00A03308"/>
    <w:rsid w:val="00A03932"/>
    <w:rsid w:val="00A039EC"/>
    <w:rsid w:val="00A043CD"/>
    <w:rsid w:val="00A0455B"/>
    <w:rsid w:val="00A048FC"/>
    <w:rsid w:val="00A05407"/>
    <w:rsid w:val="00A05C10"/>
    <w:rsid w:val="00A06B9C"/>
    <w:rsid w:val="00A07039"/>
    <w:rsid w:val="00A071E4"/>
    <w:rsid w:val="00A0757B"/>
    <w:rsid w:val="00A07801"/>
    <w:rsid w:val="00A07A95"/>
    <w:rsid w:val="00A07B14"/>
    <w:rsid w:val="00A07BE1"/>
    <w:rsid w:val="00A114D5"/>
    <w:rsid w:val="00A11BC1"/>
    <w:rsid w:val="00A12546"/>
    <w:rsid w:val="00A128D6"/>
    <w:rsid w:val="00A12EA9"/>
    <w:rsid w:val="00A131B1"/>
    <w:rsid w:val="00A132DB"/>
    <w:rsid w:val="00A13622"/>
    <w:rsid w:val="00A13EEA"/>
    <w:rsid w:val="00A14F90"/>
    <w:rsid w:val="00A15960"/>
    <w:rsid w:val="00A15F6D"/>
    <w:rsid w:val="00A16CCA"/>
    <w:rsid w:val="00A17120"/>
    <w:rsid w:val="00A171B0"/>
    <w:rsid w:val="00A17D59"/>
    <w:rsid w:val="00A20555"/>
    <w:rsid w:val="00A205DD"/>
    <w:rsid w:val="00A20E95"/>
    <w:rsid w:val="00A21270"/>
    <w:rsid w:val="00A2170A"/>
    <w:rsid w:val="00A2195B"/>
    <w:rsid w:val="00A2204D"/>
    <w:rsid w:val="00A221AA"/>
    <w:rsid w:val="00A22769"/>
    <w:rsid w:val="00A22A42"/>
    <w:rsid w:val="00A241E7"/>
    <w:rsid w:val="00A24359"/>
    <w:rsid w:val="00A249AF"/>
    <w:rsid w:val="00A255CD"/>
    <w:rsid w:val="00A25FFE"/>
    <w:rsid w:val="00A264B8"/>
    <w:rsid w:val="00A266B8"/>
    <w:rsid w:val="00A26F6B"/>
    <w:rsid w:val="00A3097B"/>
    <w:rsid w:val="00A315CF"/>
    <w:rsid w:val="00A326AB"/>
    <w:rsid w:val="00A32AED"/>
    <w:rsid w:val="00A32C6A"/>
    <w:rsid w:val="00A33D35"/>
    <w:rsid w:val="00A354A4"/>
    <w:rsid w:val="00A3643F"/>
    <w:rsid w:val="00A37214"/>
    <w:rsid w:val="00A37460"/>
    <w:rsid w:val="00A37759"/>
    <w:rsid w:val="00A37BCF"/>
    <w:rsid w:val="00A37FEB"/>
    <w:rsid w:val="00A414E7"/>
    <w:rsid w:val="00A41577"/>
    <w:rsid w:val="00A41AF7"/>
    <w:rsid w:val="00A4304B"/>
    <w:rsid w:val="00A45283"/>
    <w:rsid w:val="00A45656"/>
    <w:rsid w:val="00A464D4"/>
    <w:rsid w:val="00A47087"/>
    <w:rsid w:val="00A470E9"/>
    <w:rsid w:val="00A471F9"/>
    <w:rsid w:val="00A52179"/>
    <w:rsid w:val="00A536B1"/>
    <w:rsid w:val="00A542C4"/>
    <w:rsid w:val="00A5559F"/>
    <w:rsid w:val="00A558FB"/>
    <w:rsid w:val="00A56D57"/>
    <w:rsid w:val="00A56E22"/>
    <w:rsid w:val="00A571D0"/>
    <w:rsid w:val="00A577C7"/>
    <w:rsid w:val="00A57803"/>
    <w:rsid w:val="00A611B3"/>
    <w:rsid w:val="00A61654"/>
    <w:rsid w:val="00A6166B"/>
    <w:rsid w:val="00A61994"/>
    <w:rsid w:val="00A61E52"/>
    <w:rsid w:val="00A61F5B"/>
    <w:rsid w:val="00A6285A"/>
    <w:rsid w:val="00A644F5"/>
    <w:rsid w:val="00A653E8"/>
    <w:rsid w:val="00A654AD"/>
    <w:rsid w:val="00A65BE6"/>
    <w:rsid w:val="00A70A37"/>
    <w:rsid w:val="00A70F35"/>
    <w:rsid w:val="00A71098"/>
    <w:rsid w:val="00A71B3B"/>
    <w:rsid w:val="00A73503"/>
    <w:rsid w:val="00A73561"/>
    <w:rsid w:val="00A738C2"/>
    <w:rsid w:val="00A74C3B"/>
    <w:rsid w:val="00A753D4"/>
    <w:rsid w:val="00A75DB2"/>
    <w:rsid w:val="00A75F44"/>
    <w:rsid w:val="00A76069"/>
    <w:rsid w:val="00A77CE4"/>
    <w:rsid w:val="00A806EC"/>
    <w:rsid w:val="00A810F0"/>
    <w:rsid w:val="00A820D2"/>
    <w:rsid w:val="00A82A86"/>
    <w:rsid w:val="00A83684"/>
    <w:rsid w:val="00A83812"/>
    <w:rsid w:val="00A84636"/>
    <w:rsid w:val="00A847A4"/>
    <w:rsid w:val="00A8488B"/>
    <w:rsid w:val="00A84EEC"/>
    <w:rsid w:val="00A854AB"/>
    <w:rsid w:val="00A85994"/>
    <w:rsid w:val="00A85B75"/>
    <w:rsid w:val="00A85D4E"/>
    <w:rsid w:val="00A8663E"/>
    <w:rsid w:val="00A86D80"/>
    <w:rsid w:val="00A87C8F"/>
    <w:rsid w:val="00A901A9"/>
    <w:rsid w:val="00A902E0"/>
    <w:rsid w:val="00A9093F"/>
    <w:rsid w:val="00A91661"/>
    <w:rsid w:val="00A916F7"/>
    <w:rsid w:val="00A921AC"/>
    <w:rsid w:val="00A92252"/>
    <w:rsid w:val="00A925A1"/>
    <w:rsid w:val="00A92654"/>
    <w:rsid w:val="00A9274D"/>
    <w:rsid w:val="00A934F3"/>
    <w:rsid w:val="00A93748"/>
    <w:rsid w:val="00A94988"/>
    <w:rsid w:val="00A94D80"/>
    <w:rsid w:val="00A951A1"/>
    <w:rsid w:val="00AA178C"/>
    <w:rsid w:val="00AA2199"/>
    <w:rsid w:val="00AA2402"/>
    <w:rsid w:val="00AA24B3"/>
    <w:rsid w:val="00AA2621"/>
    <w:rsid w:val="00AA2D39"/>
    <w:rsid w:val="00AA40C1"/>
    <w:rsid w:val="00AA4DF6"/>
    <w:rsid w:val="00AA5024"/>
    <w:rsid w:val="00AA5282"/>
    <w:rsid w:val="00AA65E8"/>
    <w:rsid w:val="00AA781C"/>
    <w:rsid w:val="00AA7948"/>
    <w:rsid w:val="00AB0074"/>
    <w:rsid w:val="00AB083F"/>
    <w:rsid w:val="00AB0B6E"/>
    <w:rsid w:val="00AB10FB"/>
    <w:rsid w:val="00AB1C37"/>
    <w:rsid w:val="00AB1CCD"/>
    <w:rsid w:val="00AB1E63"/>
    <w:rsid w:val="00AB21C7"/>
    <w:rsid w:val="00AB2384"/>
    <w:rsid w:val="00AB257A"/>
    <w:rsid w:val="00AB28AA"/>
    <w:rsid w:val="00AB437E"/>
    <w:rsid w:val="00AB4A95"/>
    <w:rsid w:val="00AB6545"/>
    <w:rsid w:val="00AB6FC4"/>
    <w:rsid w:val="00AB7239"/>
    <w:rsid w:val="00AB7F0D"/>
    <w:rsid w:val="00AC02EA"/>
    <w:rsid w:val="00AC14C6"/>
    <w:rsid w:val="00AC16D6"/>
    <w:rsid w:val="00AC19B7"/>
    <w:rsid w:val="00AC1EC5"/>
    <w:rsid w:val="00AC21DD"/>
    <w:rsid w:val="00AC2368"/>
    <w:rsid w:val="00AC26F0"/>
    <w:rsid w:val="00AC282D"/>
    <w:rsid w:val="00AC322D"/>
    <w:rsid w:val="00AC37BB"/>
    <w:rsid w:val="00AC4422"/>
    <w:rsid w:val="00AC505B"/>
    <w:rsid w:val="00AC5508"/>
    <w:rsid w:val="00AC5659"/>
    <w:rsid w:val="00AC5BE6"/>
    <w:rsid w:val="00AC6CFD"/>
    <w:rsid w:val="00AC72B2"/>
    <w:rsid w:val="00AC7907"/>
    <w:rsid w:val="00AC79A5"/>
    <w:rsid w:val="00AD1344"/>
    <w:rsid w:val="00AD1683"/>
    <w:rsid w:val="00AD1E21"/>
    <w:rsid w:val="00AD2C63"/>
    <w:rsid w:val="00AD4DAB"/>
    <w:rsid w:val="00AD5112"/>
    <w:rsid w:val="00AD52E8"/>
    <w:rsid w:val="00AD5447"/>
    <w:rsid w:val="00AD573C"/>
    <w:rsid w:val="00AD5D61"/>
    <w:rsid w:val="00AD5E27"/>
    <w:rsid w:val="00AD6443"/>
    <w:rsid w:val="00AD6791"/>
    <w:rsid w:val="00AD6F36"/>
    <w:rsid w:val="00AD7174"/>
    <w:rsid w:val="00AD7C0C"/>
    <w:rsid w:val="00AE01D2"/>
    <w:rsid w:val="00AE046D"/>
    <w:rsid w:val="00AE24D3"/>
    <w:rsid w:val="00AE295B"/>
    <w:rsid w:val="00AE2D82"/>
    <w:rsid w:val="00AE3314"/>
    <w:rsid w:val="00AE4229"/>
    <w:rsid w:val="00AE4315"/>
    <w:rsid w:val="00AE479A"/>
    <w:rsid w:val="00AE547C"/>
    <w:rsid w:val="00AE6040"/>
    <w:rsid w:val="00AE6212"/>
    <w:rsid w:val="00AE7AE4"/>
    <w:rsid w:val="00AF0C8B"/>
    <w:rsid w:val="00AF0DB0"/>
    <w:rsid w:val="00AF0E8A"/>
    <w:rsid w:val="00AF0EDF"/>
    <w:rsid w:val="00AF1100"/>
    <w:rsid w:val="00AF229A"/>
    <w:rsid w:val="00AF2756"/>
    <w:rsid w:val="00AF363E"/>
    <w:rsid w:val="00AF45EA"/>
    <w:rsid w:val="00AF4ADB"/>
    <w:rsid w:val="00AF55BB"/>
    <w:rsid w:val="00AF5B13"/>
    <w:rsid w:val="00AF5BAD"/>
    <w:rsid w:val="00AF5E2F"/>
    <w:rsid w:val="00AF6EC5"/>
    <w:rsid w:val="00AF70CD"/>
    <w:rsid w:val="00AF7976"/>
    <w:rsid w:val="00AF7C14"/>
    <w:rsid w:val="00AF7F54"/>
    <w:rsid w:val="00B00260"/>
    <w:rsid w:val="00B010C1"/>
    <w:rsid w:val="00B01DB4"/>
    <w:rsid w:val="00B02549"/>
    <w:rsid w:val="00B029A6"/>
    <w:rsid w:val="00B02A22"/>
    <w:rsid w:val="00B03953"/>
    <w:rsid w:val="00B03E53"/>
    <w:rsid w:val="00B045D1"/>
    <w:rsid w:val="00B047E0"/>
    <w:rsid w:val="00B04F16"/>
    <w:rsid w:val="00B053C4"/>
    <w:rsid w:val="00B05E88"/>
    <w:rsid w:val="00B06B0F"/>
    <w:rsid w:val="00B071CC"/>
    <w:rsid w:val="00B076A2"/>
    <w:rsid w:val="00B07765"/>
    <w:rsid w:val="00B07CED"/>
    <w:rsid w:val="00B109EF"/>
    <w:rsid w:val="00B114CC"/>
    <w:rsid w:val="00B11713"/>
    <w:rsid w:val="00B11C27"/>
    <w:rsid w:val="00B11CBE"/>
    <w:rsid w:val="00B11D42"/>
    <w:rsid w:val="00B12571"/>
    <w:rsid w:val="00B126F0"/>
    <w:rsid w:val="00B129ED"/>
    <w:rsid w:val="00B12AC7"/>
    <w:rsid w:val="00B12D08"/>
    <w:rsid w:val="00B12DE3"/>
    <w:rsid w:val="00B137F7"/>
    <w:rsid w:val="00B14F9D"/>
    <w:rsid w:val="00B15CF2"/>
    <w:rsid w:val="00B160DA"/>
    <w:rsid w:val="00B16B1B"/>
    <w:rsid w:val="00B16BDF"/>
    <w:rsid w:val="00B17579"/>
    <w:rsid w:val="00B2068C"/>
    <w:rsid w:val="00B20973"/>
    <w:rsid w:val="00B21ADD"/>
    <w:rsid w:val="00B21D1B"/>
    <w:rsid w:val="00B22750"/>
    <w:rsid w:val="00B227CA"/>
    <w:rsid w:val="00B2286A"/>
    <w:rsid w:val="00B22A1C"/>
    <w:rsid w:val="00B23E3F"/>
    <w:rsid w:val="00B24482"/>
    <w:rsid w:val="00B24512"/>
    <w:rsid w:val="00B24947"/>
    <w:rsid w:val="00B26742"/>
    <w:rsid w:val="00B26816"/>
    <w:rsid w:val="00B271D9"/>
    <w:rsid w:val="00B27A56"/>
    <w:rsid w:val="00B27CB5"/>
    <w:rsid w:val="00B304CF"/>
    <w:rsid w:val="00B305C0"/>
    <w:rsid w:val="00B30661"/>
    <w:rsid w:val="00B30DE3"/>
    <w:rsid w:val="00B311BB"/>
    <w:rsid w:val="00B31705"/>
    <w:rsid w:val="00B31D67"/>
    <w:rsid w:val="00B31F2F"/>
    <w:rsid w:val="00B321C1"/>
    <w:rsid w:val="00B3273B"/>
    <w:rsid w:val="00B32EFE"/>
    <w:rsid w:val="00B3344C"/>
    <w:rsid w:val="00B34142"/>
    <w:rsid w:val="00B34245"/>
    <w:rsid w:val="00B3451B"/>
    <w:rsid w:val="00B36F39"/>
    <w:rsid w:val="00B37041"/>
    <w:rsid w:val="00B3726A"/>
    <w:rsid w:val="00B40137"/>
    <w:rsid w:val="00B40193"/>
    <w:rsid w:val="00B408A0"/>
    <w:rsid w:val="00B41627"/>
    <w:rsid w:val="00B416B5"/>
    <w:rsid w:val="00B4170A"/>
    <w:rsid w:val="00B419E9"/>
    <w:rsid w:val="00B41DD9"/>
    <w:rsid w:val="00B424DC"/>
    <w:rsid w:val="00B42A7A"/>
    <w:rsid w:val="00B42C0B"/>
    <w:rsid w:val="00B43651"/>
    <w:rsid w:val="00B43FC8"/>
    <w:rsid w:val="00B445E7"/>
    <w:rsid w:val="00B4484D"/>
    <w:rsid w:val="00B458F3"/>
    <w:rsid w:val="00B46FEF"/>
    <w:rsid w:val="00B47E1F"/>
    <w:rsid w:val="00B501F7"/>
    <w:rsid w:val="00B50E86"/>
    <w:rsid w:val="00B51711"/>
    <w:rsid w:val="00B52497"/>
    <w:rsid w:val="00B5319B"/>
    <w:rsid w:val="00B535EC"/>
    <w:rsid w:val="00B55036"/>
    <w:rsid w:val="00B551D2"/>
    <w:rsid w:val="00B55318"/>
    <w:rsid w:val="00B554D7"/>
    <w:rsid w:val="00B5590F"/>
    <w:rsid w:val="00B56777"/>
    <w:rsid w:val="00B56896"/>
    <w:rsid w:val="00B57685"/>
    <w:rsid w:val="00B57990"/>
    <w:rsid w:val="00B60456"/>
    <w:rsid w:val="00B60BFE"/>
    <w:rsid w:val="00B6153C"/>
    <w:rsid w:val="00B61EB1"/>
    <w:rsid w:val="00B621E3"/>
    <w:rsid w:val="00B62270"/>
    <w:rsid w:val="00B62C1A"/>
    <w:rsid w:val="00B62D54"/>
    <w:rsid w:val="00B635D7"/>
    <w:rsid w:val="00B63620"/>
    <w:rsid w:val="00B64E01"/>
    <w:rsid w:val="00B64E39"/>
    <w:rsid w:val="00B65097"/>
    <w:rsid w:val="00B6540D"/>
    <w:rsid w:val="00B662BB"/>
    <w:rsid w:val="00B6640E"/>
    <w:rsid w:val="00B66DD3"/>
    <w:rsid w:val="00B67BE9"/>
    <w:rsid w:val="00B70744"/>
    <w:rsid w:val="00B70927"/>
    <w:rsid w:val="00B71E7B"/>
    <w:rsid w:val="00B72AA7"/>
    <w:rsid w:val="00B72BF7"/>
    <w:rsid w:val="00B72C32"/>
    <w:rsid w:val="00B72DE4"/>
    <w:rsid w:val="00B73247"/>
    <w:rsid w:val="00B732AF"/>
    <w:rsid w:val="00B74608"/>
    <w:rsid w:val="00B7566D"/>
    <w:rsid w:val="00B75797"/>
    <w:rsid w:val="00B763DF"/>
    <w:rsid w:val="00B76994"/>
    <w:rsid w:val="00B77646"/>
    <w:rsid w:val="00B804AF"/>
    <w:rsid w:val="00B822E8"/>
    <w:rsid w:val="00B82AB7"/>
    <w:rsid w:val="00B835D9"/>
    <w:rsid w:val="00B84956"/>
    <w:rsid w:val="00B859B7"/>
    <w:rsid w:val="00B86071"/>
    <w:rsid w:val="00B8772F"/>
    <w:rsid w:val="00B903C6"/>
    <w:rsid w:val="00B90515"/>
    <w:rsid w:val="00B91DF4"/>
    <w:rsid w:val="00B91E69"/>
    <w:rsid w:val="00B92198"/>
    <w:rsid w:val="00B92DE0"/>
    <w:rsid w:val="00B941ED"/>
    <w:rsid w:val="00B94381"/>
    <w:rsid w:val="00B9470D"/>
    <w:rsid w:val="00B947F7"/>
    <w:rsid w:val="00B94D7C"/>
    <w:rsid w:val="00B95EA2"/>
    <w:rsid w:val="00B96087"/>
    <w:rsid w:val="00B96180"/>
    <w:rsid w:val="00B96437"/>
    <w:rsid w:val="00B96802"/>
    <w:rsid w:val="00B9695B"/>
    <w:rsid w:val="00BA0DBE"/>
    <w:rsid w:val="00BA0EF3"/>
    <w:rsid w:val="00BA103E"/>
    <w:rsid w:val="00BA10EE"/>
    <w:rsid w:val="00BA12ED"/>
    <w:rsid w:val="00BA2158"/>
    <w:rsid w:val="00BA299C"/>
    <w:rsid w:val="00BA2B8A"/>
    <w:rsid w:val="00BA3703"/>
    <w:rsid w:val="00BA377A"/>
    <w:rsid w:val="00BA3A0C"/>
    <w:rsid w:val="00BA480B"/>
    <w:rsid w:val="00BA4925"/>
    <w:rsid w:val="00BA66DF"/>
    <w:rsid w:val="00BA6C25"/>
    <w:rsid w:val="00BA7009"/>
    <w:rsid w:val="00BA712D"/>
    <w:rsid w:val="00BA755E"/>
    <w:rsid w:val="00BA760B"/>
    <w:rsid w:val="00BA78C0"/>
    <w:rsid w:val="00BA7B66"/>
    <w:rsid w:val="00BB01A9"/>
    <w:rsid w:val="00BB060B"/>
    <w:rsid w:val="00BB13F5"/>
    <w:rsid w:val="00BB2BC6"/>
    <w:rsid w:val="00BB3451"/>
    <w:rsid w:val="00BB53D9"/>
    <w:rsid w:val="00BB5543"/>
    <w:rsid w:val="00BB61BB"/>
    <w:rsid w:val="00BB621F"/>
    <w:rsid w:val="00BB63C5"/>
    <w:rsid w:val="00BB65CC"/>
    <w:rsid w:val="00BB6E8C"/>
    <w:rsid w:val="00BB6FBE"/>
    <w:rsid w:val="00BB7067"/>
    <w:rsid w:val="00BB7905"/>
    <w:rsid w:val="00BC16DD"/>
    <w:rsid w:val="00BC19EF"/>
    <w:rsid w:val="00BC1B6E"/>
    <w:rsid w:val="00BC215F"/>
    <w:rsid w:val="00BC2C7E"/>
    <w:rsid w:val="00BC2F33"/>
    <w:rsid w:val="00BC32A0"/>
    <w:rsid w:val="00BC3400"/>
    <w:rsid w:val="00BC3B17"/>
    <w:rsid w:val="00BC3BA4"/>
    <w:rsid w:val="00BC4A02"/>
    <w:rsid w:val="00BC4A05"/>
    <w:rsid w:val="00BC4EB5"/>
    <w:rsid w:val="00BC506B"/>
    <w:rsid w:val="00BC52B4"/>
    <w:rsid w:val="00BC59BF"/>
    <w:rsid w:val="00BC5EBB"/>
    <w:rsid w:val="00BC6840"/>
    <w:rsid w:val="00BC75BA"/>
    <w:rsid w:val="00BD1493"/>
    <w:rsid w:val="00BD1AFE"/>
    <w:rsid w:val="00BD1D91"/>
    <w:rsid w:val="00BD1E7F"/>
    <w:rsid w:val="00BD2793"/>
    <w:rsid w:val="00BD3588"/>
    <w:rsid w:val="00BD401D"/>
    <w:rsid w:val="00BD4616"/>
    <w:rsid w:val="00BD47B1"/>
    <w:rsid w:val="00BD4E71"/>
    <w:rsid w:val="00BD5558"/>
    <w:rsid w:val="00BD613B"/>
    <w:rsid w:val="00BD7806"/>
    <w:rsid w:val="00BE06BD"/>
    <w:rsid w:val="00BE12CC"/>
    <w:rsid w:val="00BE2966"/>
    <w:rsid w:val="00BE3094"/>
    <w:rsid w:val="00BE3417"/>
    <w:rsid w:val="00BE3F36"/>
    <w:rsid w:val="00BE459C"/>
    <w:rsid w:val="00BE4688"/>
    <w:rsid w:val="00BE4A1D"/>
    <w:rsid w:val="00BE4CD5"/>
    <w:rsid w:val="00BE5635"/>
    <w:rsid w:val="00BE569D"/>
    <w:rsid w:val="00BE57EA"/>
    <w:rsid w:val="00BE5D38"/>
    <w:rsid w:val="00BE7787"/>
    <w:rsid w:val="00BF1020"/>
    <w:rsid w:val="00BF10BF"/>
    <w:rsid w:val="00BF1BE1"/>
    <w:rsid w:val="00BF2D33"/>
    <w:rsid w:val="00BF3892"/>
    <w:rsid w:val="00BF3933"/>
    <w:rsid w:val="00BF3D16"/>
    <w:rsid w:val="00BF41EC"/>
    <w:rsid w:val="00BF53F8"/>
    <w:rsid w:val="00BF58FF"/>
    <w:rsid w:val="00BF5E5C"/>
    <w:rsid w:val="00BF63E1"/>
    <w:rsid w:val="00BF6D9A"/>
    <w:rsid w:val="00C00222"/>
    <w:rsid w:val="00C00B34"/>
    <w:rsid w:val="00C00D49"/>
    <w:rsid w:val="00C01016"/>
    <w:rsid w:val="00C01D6A"/>
    <w:rsid w:val="00C02218"/>
    <w:rsid w:val="00C02811"/>
    <w:rsid w:val="00C03505"/>
    <w:rsid w:val="00C03C2A"/>
    <w:rsid w:val="00C04BA0"/>
    <w:rsid w:val="00C04E04"/>
    <w:rsid w:val="00C05CA4"/>
    <w:rsid w:val="00C066EB"/>
    <w:rsid w:val="00C10CC3"/>
    <w:rsid w:val="00C11682"/>
    <w:rsid w:val="00C1186E"/>
    <w:rsid w:val="00C11C99"/>
    <w:rsid w:val="00C12177"/>
    <w:rsid w:val="00C12BE4"/>
    <w:rsid w:val="00C134DB"/>
    <w:rsid w:val="00C13F36"/>
    <w:rsid w:val="00C1491F"/>
    <w:rsid w:val="00C14EA9"/>
    <w:rsid w:val="00C14EF0"/>
    <w:rsid w:val="00C15983"/>
    <w:rsid w:val="00C15EA6"/>
    <w:rsid w:val="00C17131"/>
    <w:rsid w:val="00C1725A"/>
    <w:rsid w:val="00C17D5C"/>
    <w:rsid w:val="00C2134F"/>
    <w:rsid w:val="00C21FFB"/>
    <w:rsid w:val="00C222A3"/>
    <w:rsid w:val="00C22950"/>
    <w:rsid w:val="00C23DAE"/>
    <w:rsid w:val="00C243C5"/>
    <w:rsid w:val="00C24B20"/>
    <w:rsid w:val="00C25036"/>
    <w:rsid w:val="00C251B0"/>
    <w:rsid w:val="00C25AA9"/>
    <w:rsid w:val="00C25F5F"/>
    <w:rsid w:val="00C26639"/>
    <w:rsid w:val="00C27170"/>
    <w:rsid w:val="00C27184"/>
    <w:rsid w:val="00C27447"/>
    <w:rsid w:val="00C27558"/>
    <w:rsid w:val="00C276B4"/>
    <w:rsid w:val="00C27887"/>
    <w:rsid w:val="00C27EEE"/>
    <w:rsid w:val="00C30346"/>
    <w:rsid w:val="00C33858"/>
    <w:rsid w:val="00C346F6"/>
    <w:rsid w:val="00C3490B"/>
    <w:rsid w:val="00C34A99"/>
    <w:rsid w:val="00C34A9A"/>
    <w:rsid w:val="00C351CE"/>
    <w:rsid w:val="00C35491"/>
    <w:rsid w:val="00C35C1F"/>
    <w:rsid w:val="00C362AD"/>
    <w:rsid w:val="00C368B9"/>
    <w:rsid w:val="00C36B4E"/>
    <w:rsid w:val="00C37B9A"/>
    <w:rsid w:val="00C37E31"/>
    <w:rsid w:val="00C40AF9"/>
    <w:rsid w:val="00C41505"/>
    <w:rsid w:val="00C41BCA"/>
    <w:rsid w:val="00C41FD9"/>
    <w:rsid w:val="00C42262"/>
    <w:rsid w:val="00C42A28"/>
    <w:rsid w:val="00C42BBB"/>
    <w:rsid w:val="00C42CDB"/>
    <w:rsid w:val="00C4308D"/>
    <w:rsid w:val="00C4373B"/>
    <w:rsid w:val="00C43EE1"/>
    <w:rsid w:val="00C449DD"/>
    <w:rsid w:val="00C44E80"/>
    <w:rsid w:val="00C45F5B"/>
    <w:rsid w:val="00C46BB2"/>
    <w:rsid w:val="00C47D81"/>
    <w:rsid w:val="00C5015E"/>
    <w:rsid w:val="00C50204"/>
    <w:rsid w:val="00C5071F"/>
    <w:rsid w:val="00C5135B"/>
    <w:rsid w:val="00C51A8C"/>
    <w:rsid w:val="00C51B44"/>
    <w:rsid w:val="00C52BBE"/>
    <w:rsid w:val="00C52FB8"/>
    <w:rsid w:val="00C532E1"/>
    <w:rsid w:val="00C53B52"/>
    <w:rsid w:val="00C53D7B"/>
    <w:rsid w:val="00C5470C"/>
    <w:rsid w:val="00C548C0"/>
    <w:rsid w:val="00C54F6B"/>
    <w:rsid w:val="00C55204"/>
    <w:rsid w:val="00C5534B"/>
    <w:rsid w:val="00C56659"/>
    <w:rsid w:val="00C574B9"/>
    <w:rsid w:val="00C57EDC"/>
    <w:rsid w:val="00C603B0"/>
    <w:rsid w:val="00C6057C"/>
    <w:rsid w:val="00C60D59"/>
    <w:rsid w:val="00C61026"/>
    <w:rsid w:val="00C61B0B"/>
    <w:rsid w:val="00C627E5"/>
    <w:rsid w:val="00C62A56"/>
    <w:rsid w:val="00C62CD4"/>
    <w:rsid w:val="00C6375E"/>
    <w:rsid w:val="00C6386B"/>
    <w:rsid w:val="00C63C69"/>
    <w:rsid w:val="00C64851"/>
    <w:rsid w:val="00C6508F"/>
    <w:rsid w:val="00C657B6"/>
    <w:rsid w:val="00C65EDD"/>
    <w:rsid w:val="00C668DD"/>
    <w:rsid w:val="00C66A20"/>
    <w:rsid w:val="00C66B38"/>
    <w:rsid w:val="00C66CB8"/>
    <w:rsid w:val="00C6770D"/>
    <w:rsid w:val="00C67E96"/>
    <w:rsid w:val="00C705EF"/>
    <w:rsid w:val="00C70A5A"/>
    <w:rsid w:val="00C70D53"/>
    <w:rsid w:val="00C71DE0"/>
    <w:rsid w:val="00C72948"/>
    <w:rsid w:val="00C72AE8"/>
    <w:rsid w:val="00C7441D"/>
    <w:rsid w:val="00C7477B"/>
    <w:rsid w:val="00C74F23"/>
    <w:rsid w:val="00C754EF"/>
    <w:rsid w:val="00C75A83"/>
    <w:rsid w:val="00C7699F"/>
    <w:rsid w:val="00C76D18"/>
    <w:rsid w:val="00C76D9E"/>
    <w:rsid w:val="00C77851"/>
    <w:rsid w:val="00C8016A"/>
    <w:rsid w:val="00C80D66"/>
    <w:rsid w:val="00C812A3"/>
    <w:rsid w:val="00C823F6"/>
    <w:rsid w:val="00C82545"/>
    <w:rsid w:val="00C826B6"/>
    <w:rsid w:val="00C83162"/>
    <w:rsid w:val="00C8374B"/>
    <w:rsid w:val="00C83766"/>
    <w:rsid w:val="00C844EE"/>
    <w:rsid w:val="00C84DA1"/>
    <w:rsid w:val="00C84E99"/>
    <w:rsid w:val="00C8563C"/>
    <w:rsid w:val="00C86289"/>
    <w:rsid w:val="00C862B4"/>
    <w:rsid w:val="00C87145"/>
    <w:rsid w:val="00C87341"/>
    <w:rsid w:val="00C8770A"/>
    <w:rsid w:val="00C87882"/>
    <w:rsid w:val="00C90290"/>
    <w:rsid w:val="00C90AD3"/>
    <w:rsid w:val="00C90C8C"/>
    <w:rsid w:val="00C91A6E"/>
    <w:rsid w:val="00C91BD4"/>
    <w:rsid w:val="00C94396"/>
    <w:rsid w:val="00C94C52"/>
    <w:rsid w:val="00C95687"/>
    <w:rsid w:val="00C95911"/>
    <w:rsid w:val="00C95EC0"/>
    <w:rsid w:val="00C9623E"/>
    <w:rsid w:val="00C96A79"/>
    <w:rsid w:val="00C96BD8"/>
    <w:rsid w:val="00C96D2C"/>
    <w:rsid w:val="00C96D63"/>
    <w:rsid w:val="00C9705F"/>
    <w:rsid w:val="00CA20F1"/>
    <w:rsid w:val="00CA3645"/>
    <w:rsid w:val="00CA396B"/>
    <w:rsid w:val="00CA3B39"/>
    <w:rsid w:val="00CA4D08"/>
    <w:rsid w:val="00CA5787"/>
    <w:rsid w:val="00CA5ACC"/>
    <w:rsid w:val="00CA6304"/>
    <w:rsid w:val="00CA68E8"/>
    <w:rsid w:val="00CA6EB7"/>
    <w:rsid w:val="00CA6FB3"/>
    <w:rsid w:val="00CA75BC"/>
    <w:rsid w:val="00CB0085"/>
    <w:rsid w:val="00CB327B"/>
    <w:rsid w:val="00CB3EF5"/>
    <w:rsid w:val="00CB5152"/>
    <w:rsid w:val="00CB5B45"/>
    <w:rsid w:val="00CB5BC7"/>
    <w:rsid w:val="00CB5DF0"/>
    <w:rsid w:val="00CB5E13"/>
    <w:rsid w:val="00CB68D4"/>
    <w:rsid w:val="00CB69B5"/>
    <w:rsid w:val="00CB6C92"/>
    <w:rsid w:val="00CB7467"/>
    <w:rsid w:val="00CB7926"/>
    <w:rsid w:val="00CC01F9"/>
    <w:rsid w:val="00CC02B7"/>
    <w:rsid w:val="00CC0887"/>
    <w:rsid w:val="00CC09D4"/>
    <w:rsid w:val="00CC1956"/>
    <w:rsid w:val="00CC197B"/>
    <w:rsid w:val="00CC1A9B"/>
    <w:rsid w:val="00CC1C2D"/>
    <w:rsid w:val="00CC2FC0"/>
    <w:rsid w:val="00CC30A3"/>
    <w:rsid w:val="00CC32F8"/>
    <w:rsid w:val="00CC36D7"/>
    <w:rsid w:val="00CC3AEB"/>
    <w:rsid w:val="00CC4A2D"/>
    <w:rsid w:val="00CC4FCC"/>
    <w:rsid w:val="00CC72A9"/>
    <w:rsid w:val="00CC7617"/>
    <w:rsid w:val="00CC77A4"/>
    <w:rsid w:val="00CC7805"/>
    <w:rsid w:val="00CC7C00"/>
    <w:rsid w:val="00CC7E75"/>
    <w:rsid w:val="00CD05D3"/>
    <w:rsid w:val="00CD06D3"/>
    <w:rsid w:val="00CD0849"/>
    <w:rsid w:val="00CD0E28"/>
    <w:rsid w:val="00CD0FB2"/>
    <w:rsid w:val="00CD1545"/>
    <w:rsid w:val="00CD1C85"/>
    <w:rsid w:val="00CD277E"/>
    <w:rsid w:val="00CD2F83"/>
    <w:rsid w:val="00CD2FB9"/>
    <w:rsid w:val="00CD3401"/>
    <w:rsid w:val="00CD35A1"/>
    <w:rsid w:val="00CD3C4E"/>
    <w:rsid w:val="00CD3F86"/>
    <w:rsid w:val="00CD4BEB"/>
    <w:rsid w:val="00CD4D3D"/>
    <w:rsid w:val="00CD57BF"/>
    <w:rsid w:val="00CD5B95"/>
    <w:rsid w:val="00CD5D19"/>
    <w:rsid w:val="00CD675A"/>
    <w:rsid w:val="00CD6FB0"/>
    <w:rsid w:val="00CD71F9"/>
    <w:rsid w:val="00CD74A2"/>
    <w:rsid w:val="00CD7B0A"/>
    <w:rsid w:val="00CD7FA0"/>
    <w:rsid w:val="00CE0064"/>
    <w:rsid w:val="00CE1E7D"/>
    <w:rsid w:val="00CE2B5B"/>
    <w:rsid w:val="00CE35D3"/>
    <w:rsid w:val="00CE3867"/>
    <w:rsid w:val="00CE386F"/>
    <w:rsid w:val="00CE38FF"/>
    <w:rsid w:val="00CE3BCC"/>
    <w:rsid w:val="00CE4CE9"/>
    <w:rsid w:val="00CE5075"/>
    <w:rsid w:val="00CE56EF"/>
    <w:rsid w:val="00CE594A"/>
    <w:rsid w:val="00CE5F4F"/>
    <w:rsid w:val="00CE6259"/>
    <w:rsid w:val="00CE6785"/>
    <w:rsid w:val="00CE6DC4"/>
    <w:rsid w:val="00CE753E"/>
    <w:rsid w:val="00CF0DEC"/>
    <w:rsid w:val="00CF12BC"/>
    <w:rsid w:val="00CF3049"/>
    <w:rsid w:val="00CF33BD"/>
    <w:rsid w:val="00CF37E6"/>
    <w:rsid w:val="00CF390D"/>
    <w:rsid w:val="00CF3CC8"/>
    <w:rsid w:val="00CF40C7"/>
    <w:rsid w:val="00CF4177"/>
    <w:rsid w:val="00CF4366"/>
    <w:rsid w:val="00CF5470"/>
    <w:rsid w:val="00CF5B2F"/>
    <w:rsid w:val="00CF65A2"/>
    <w:rsid w:val="00CF6FE8"/>
    <w:rsid w:val="00CF7932"/>
    <w:rsid w:val="00CF7EBB"/>
    <w:rsid w:val="00CF7F55"/>
    <w:rsid w:val="00D0041F"/>
    <w:rsid w:val="00D00CFD"/>
    <w:rsid w:val="00D0200C"/>
    <w:rsid w:val="00D021D1"/>
    <w:rsid w:val="00D02BE9"/>
    <w:rsid w:val="00D02E94"/>
    <w:rsid w:val="00D036FC"/>
    <w:rsid w:val="00D045C4"/>
    <w:rsid w:val="00D047AF"/>
    <w:rsid w:val="00D04847"/>
    <w:rsid w:val="00D04FC2"/>
    <w:rsid w:val="00D05122"/>
    <w:rsid w:val="00D05A74"/>
    <w:rsid w:val="00D05F5B"/>
    <w:rsid w:val="00D06396"/>
    <w:rsid w:val="00D06B4F"/>
    <w:rsid w:val="00D06D67"/>
    <w:rsid w:val="00D0747A"/>
    <w:rsid w:val="00D07A40"/>
    <w:rsid w:val="00D102CD"/>
    <w:rsid w:val="00D106A6"/>
    <w:rsid w:val="00D10D46"/>
    <w:rsid w:val="00D1132A"/>
    <w:rsid w:val="00D11A9F"/>
    <w:rsid w:val="00D11E01"/>
    <w:rsid w:val="00D1297F"/>
    <w:rsid w:val="00D12DAC"/>
    <w:rsid w:val="00D12F5E"/>
    <w:rsid w:val="00D1334F"/>
    <w:rsid w:val="00D1338C"/>
    <w:rsid w:val="00D13930"/>
    <w:rsid w:val="00D152C6"/>
    <w:rsid w:val="00D15C75"/>
    <w:rsid w:val="00D15E1B"/>
    <w:rsid w:val="00D164F5"/>
    <w:rsid w:val="00D167F9"/>
    <w:rsid w:val="00D16B30"/>
    <w:rsid w:val="00D200D3"/>
    <w:rsid w:val="00D2013B"/>
    <w:rsid w:val="00D20A04"/>
    <w:rsid w:val="00D213B5"/>
    <w:rsid w:val="00D21C75"/>
    <w:rsid w:val="00D223FF"/>
    <w:rsid w:val="00D23FF9"/>
    <w:rsid w:val="00D24A52"/>
    <w:rsid w:val="00D24D9B"/>
    <w:rsid w:val="00D24F96"/>
    <w:rsid w:val="00D25BCC"/>
    <w:rsid w:val="00D25D11"/>
    <w:rsid w:val="00D26620"/>
    <w:rsid w:val="00D27991"/>
    <w:rsid w:val="00D27AD9"/>
    <w:rsid w:val="00D30978"/>
    <w:rsid w:val="00D30AC4"/>
    <w:rsid w:val="00D30D29"/>
    <w:rsid w:val="00D31FF2"/>
    <w:rsid w:val="00D325BE"/>
    <w:rsid w:val="00D32C29"/>
    <w:rsid w:val="00D33471"/>
    <w:rsid w:val="00D33946"/>
    <w:rsid w:val="00D33C97"/>
    <w:rsid w:val="00D34354"/>
    <w:rsid w:val="00D345A0"/>
    <w:rsid w:val="00D34F3C"/>
    <w:rsid w:val="00D35533"/>
    <w:rsid w:val="00D37610"/>
    <w:rsid w:val="00D3798D"/>
    <w:rsid w:val="00D37DAD"/>
    <w:rsid w:val="00D409CD"/>
    <w:rsid w:val="00D40B04"/>
    <w:rsid w:val="00D4110A"/>
    <w:rsid w:val="00D41E96"/>
    <w:rsid w:val="00D41F5F"/>
    <w:rsid w:val="00D43812"/>
    <w:rsid w:val="00D43822"/>
    <w:rsid w:val="00D43F4C"/>
    <w:rsid w:val="00D43FEE"/>
    <w:rsid w:val="00D448B9"/>
    <w:rsid w:val="00D44DBE"/>
    <w:rsid w:val="00D457A1"/>
    <w:rsid w:val="00D462EB"/>
    <w:rsid w:val="00D4692B"/>
    <w:rsid w:val="00D50071"/>
    <w:rsid w:val="00D50416"/>
    <w:rsid w:val="00D506E9"/>
    <w:rsid w:val="00D5098E"/>
    <w:rsid w:val="00D515AA"/>
    <w:rsid w:val="00D51722"/>
    <w:rsid w:val="00D517CB"/>
    <w:rsid w:val="00D518CA"/>
    <w:rsid w:val="00D52031"/>
    <w:rsid w:val="00D522D7"/>
    <w:rsid w:val="00D525F6"/>
    <w:rsid w:val="00D52ADC"/>
    <w:rsid w:val="00D52CCE"/>
    <w:rsid w:val="00D53344"/>
    <w:rsid w:val="00D5337D"/>
    <w:rsid w:val="00D53C3C"/>
    <w:rsid w:val="00D540BD"/>
    <w:rsid w:val="00D543C4"/>
    <w:rsid w:val="00D54892"/>
    <w:rsid w:val="00D54C32"/>
    <w:rsid w:val="00D55002"/>
    <w:rsid w:val="00D56438"/>
    <w:rsid w:val="00D571B9"/>
    <w:rsid w:val="00D5767F"/>
    <w:rsid w:val="00D57BF9"/>
    <w:rsid w:val="00D60121"/>
    <w:rsid w:val="00D6057E"/>
    <w:rsid w:val="00D62A0C"/>
    <w:rsid w:val="00D62AC1"/>
    <w:rsid w:val="00D6369D"/>
    <w:rsid w:val="00D63841"/>
    <w:rsid w:val="00D64519"/>
    <w:rsid w:val="00D64809"/>
    <w:rsid w:val="00D64EDE"/>
    <w:rsid w:val="00D6580F"/>
    <w:rsid w:val="00D659FE"/>
    <w:rsid w:val="00D65D53"/>
    <w:rsid w:val="00D66B0A"/>
    <w:rsid w:val="00D67A8E"/>
    <w:rsid w:val="00D703B7"/>
    <w:rsid w:val="00D713EE"/>
    <w:rsid w:val="00D71FD2"/>
    <w:rsid w:val="00D74CE6"/>
    <w:rsid w:val="00D75523"/>
    <w:rsid w:val="00D75D53"/>
    <w:rsid w:val="00D75FA6"/>
    <w:rsid w:val="00D76B46"/>
    <w:rsid w:val="00D76CFA"/>
    <w:rsid w:val="00D76D4C"/>
    <w:rsid w:val="00D7718C"/>
    <w:rsid w:val="00D771C1"/>
    <w:rsid w:val="00D80F01"/>
    <w:rsid w:val="00D80F33"/>
    <w:rsid w:val="00D81256"/>
    <w:rsid w:val="00D81C67"/>
    <w:rsid w:val="00D82055"/>
    <w:rsid w:val="00D825AB"/>
    <w:rsid w:val="00D82C77"/>
    <w:rsid w:val="00D83D38"/>
    <w:rsid w:val="00D8410D"/>
    <w:rsid w:val="00D84DED"/>
    <w:rsid w:val="00D852CC"/>
    <w:rsid w:val="00D8533A"/>
    <w:rsid w:val="00D853C4"/>
    <w:rsid w:val="00D86B75"/>
    <w:rsid w:val="00D86B86"/>
    <w:rsid w:val="00D87210"/>
    <w:rsid w:val="00D90C8E"/>
    <w:rsid w:val="00D90E6C"/>
    <w:rsid w:val="00D9115A"/>
    <w:rsid w:val="00D91458"/>
    <w:rsid w:val="00D927CF"/>
    <w:rsid w:val="00D92E4F"/>
    <w:rsid w:val="00D94D23"/>
    <w:rsid w:val="00D9542E"/>
    <w:rsid w:val="00D95C2A"/>
    <w:rsid w:val="00D95C51"/>
    <w:rsid w:val="00D95E6A"/>
    <w:rsid w:val="00D960C8"/>
    <w:rsid w:val="00D96449"/>
    <w:rsid w:val="00D966D9"/>
    <w:rsid w:val="00D968AC"/>
    <w:rsid w:val="00D9690C"/>
    <w:rsid w:val="00D97F83"/>
    <w:rsid w:val="00DA09DB"/>
    <w:rsid w:val="00DA0CF1"/>
    <w:rsid w:val="00DA15A6"/>
    <w:rsid w:val="00DA1874"/>
    <w:rsid w:val="00DA1B74"/>
    <w:rsid w:val="00DA1E6E"/>
    <w:rsid w:val="00DA2420"/>
    <w:rsid w:val="00DA342C"/>
    <w:rsid w:val="00DA39F4"/>
    <w:rsid w:val="00DA3F07"/>
    <w:rsid w:val="00DA4277"/>
    <w:rsid w:val="00DA4974"/>
    <w:rsid w:val="00DA49EA"/>
    <w:rsid w:val="00DA51B1"/>
    <w:rsid w:val="00DA5700"/>
    <w:rsid w:val="00DA5A90"/>
    <w:rsid w:val="00DA5EA6"/>
    <w:rsid w:val="00DA6AD8"/>
    <w:rsid w:val="00DA71F9"/>
    <w:rsid w:val="00DA7675"/>
    <w:rsid w:val="00DA7F0A"/>
    <w:rsid w:val="00DB0836"/>
    <w:rsid w:val="00DB1604"/>
    <w:rsid w:val="00DB1B79"/>
    <w:rsid w:val="00DB1E5B"/>
    <w:rsid w:val="00DB1F2C"/>
    <w:rsid w:val="00DB21AB"/>
    <w:rsid w:val="00DB2299"/>
    <w:rsid w:val="00DB23B4"/>
    <w:rsid w:val="00DB3C06"/>
    <w:rsid w:val="00DB3F8D"/>
    <w:rsid w:val="00DB3FE0"/>
    <w:rsid w:val="00DB42A7"/>
    <w:rsid w:val="00DB45C8"/>
    <w:rsid w:val="00DB4747"/>
    <w:rsid w:val="00DB5DA9"/>
    <w:rsid w:val="00DB654E"/>
    <w:rsid w:val="00DB65D2"/>
    <w:rsid w:val="00DB7467"/>
    <w:rsid w:val="00DB74A6"/>
    <w:rsid w:val="00DB7878"/>
    <w:rsid w:val="00DB7935"/>
    <w:rsid w:val="00DB7EB5"/>
    <w:rsid w:val="00DC0564"/>
    <w:rsid w:val="00DC08DA"/>
    <w:rsid w:val="00DC0E6A"/>
    <w:rsid w:val="00DC16A0"/>
    <w:rsid w:val="00DC16FF"/>
    <w:rsid w:val="00DC1D2C"/>
    <w:rsid w:val="00DC1FDB"/>
    <w:rsid w:val="00DC20C9"/>
    <w:rsid w:val="00DC2D0F"/>
    <w:rsid w:val="00DC3797"/>
    <w:rsid w:val="00DC3B9B"/>
    <w:rsid w:val="00DC4401"/>
    <w:rsid w:val="00DC47E9"/>
    <w:rsid w:val="00DC5583"/>
    <w:rsid w:val="00DC561D"/>
    <w:rsid w:val="00DC5644"/>
    <w:rsid w:val="00DC62D9"/>
    <w:rsid w:val="00DC6671"/>
    <w:rsid w:val="00DC680D"/>
    <w:rsid w:val="00DC6982"/>
    <w:rsid w:val="00DC718B"/>
    <w:rsid w:val="00DC7DAD"/>
    <w:rsid w:val="00DC7E85"/>
    <w:rsid w:val="00DD0E9D"/>
    <w:rsid w:val="00DD1595"/>
    <w:rsid w:val="00DD160D"/>
    <w:rsid w:val="00DD1AB6"/>
    <w:rsid w:val="00DD1C2D"/>
    <w:rsid w:val="00DD1C65"/>
    <w:rsid w:val="00DD1CBF"/>
    <w:rsid w:val="00DD3408"/>
    <w:rsid w:val="00DD3613"/>
    <w:rsid w:val="00DD41DD"/>
    <w:rsid w:val="00DD542E"/>
    <w:rsid w:val="00DD7A35"/>
    <w:rsid w:val="00DD7DAA"/>
    <w:rsid w:val="00DD7DAB"/>
    <w:rsid w:val="00DD7F50"/>
    <w:rsid w:val="00DE0C3C"/>
    <w:rsid w:val="00DE105C"/>
    <w:rsid w:val="00DE11B3"/>
    <w:rsid w:val="00DE27B1"/>
    <w:rsid w:val="00DE34D5"/>
    <w:rsid w:val="00DE3F6A"/>
    <w:rsid w:val="00DE6766"/>
    <w:rsid w:val="00DE6A01"/>
    <w:rsid w:val="00DE6CE9"/>
    <w:rsid w:val="00DE71DD"/>
    <w:rsid w:val="00DE727D"/>
    <w:rsid w:val="00DE7EC2"/>
    <w:rsid w:val="00DF03D1"/>
    <w:rsid w:val="00DF0CCC"/>
    <w:rsid w:val="00DF1353"/>
    <w:rsid w:val="00DF1608"/>
    <w:rsid w:val="00DF16FA"/>
    <w:rsid w:val="00DF2102"/>
    <w:rsid w:val="00DF252E"/>
    <w:rsid w:val="00DF39AD"/>
    <w:rsid w:val="00DF3F3E"/>
    <w:rsid w:val="00DF4507"/>
    <w:rsid w:val="00DF4571"/>
    <w:rsid w:val="00DF459F"/>
    <w:rsid w:val="00DF504F"/>
    <w:rsid w:val="00DF522D"/>
    <w:rsid w:val="00DF6133"/>
    <w:rsid w:val="00DF6406"/>
    <w:rsid w:val="00DF658D"/>
    <w:rsid w:val="00DF7712"/>
    <w:rsid w:val="00E005DC"/>
    <w:rsid w:val="00E015E5"/>
    <w:rsid w:val="00E015EC"/>
    <w:rsid w:val="00E051F5"/>
    <w:rsid w:val="00E055B1"/>
    <w:rsid w:val="00E05B4B"/>
    <w:rsid w:val="00E06113"/>
    <w:rsid w:val="00E0670F"/>
    <w:rsid w:val="00E06A39"/>
    <w:rsid w:val="00E073F0"/>
    <w:rsid w:val="00E076F9"/>
    <w:rsid w:val="00E102BF"/>
    <w:rsid w:val="00E11BCD"/>
    <w:rsid w:val="00E123D9"/>
    <w:rsid w:val="00E12C20"/>
    <w:rsid w:val="00E13782"/>
    <w:rsid w:val="00E13FE8"/>
    <w:rsid w:val="00E14F75"/>
    <w:rsid w:val="00E15207"/>
    <w:rsid w:val="00E15300"/>
    <w:rsid w:val="00E154A3"/>
    <w:rsid w:val="00E15C60"/>
    <w:rsid w:val="00E1632E"/>
    <w:rsid w:val="00E17E24"/>
    <w:rsid w:val="00E203B3"/>
    <w:rsid w:val="00E21520"/>
    <w:rsid w:val="00E215F9"/>
    <w:rsid w:val="00E248D1"/>
    <w:rsid w:val="00E24DA3"/>
    <w:rsid w:val="00E2516D"/>
    <w:rsid w:val="00E25515"/>
    <w:rsid w:val="00E27545"/>
    <w:rsid w:val="00E27715"/>
    <w:rsid w:val="00E30191"/>
    <w:rsid w:val="00E30DD4"/>
    <w:rsid w:val="00E3117D"/>
    <w:rsid w:val="00E31625"/>
    <w:rsid w:val="00E31946"/>
    <w:rsid w:val="00E31DF6"/>
    <w:rsid w:val="00E32308"/>
    <w:rsid w:val="00E33670"/>
    <w:rsid w:val="00E33F1D"/>
    <w:rsid w:val="00E3652E"/>
    <w:rsid w:val="00E36BFA"/>
    <w:rsid w:val="00E37C18"/>
    <w:rsid w:val="00E40306"/>
    <w:rsid w:val="00E40B10"/>
    <w:rsid w:val="00E41741"/>
    <w:rsid w:val="00E4182A"/>
    <w:rsid w:val="00E4193A"/>
    <w:rsid w:val="00E41FA9"/>
    <w:rsid w:val="00E42274"/>
    <w:rsid w:val="00E431D1"/>
    <w:rsid w:val="00E435B3"/>
    <w:rsid w:val="00E435BF"/>
    <w:rsid w:val="00E443A1"/>
    <w:rsid w:val="00E44BAE"/>
    <w:rsid w:val="00E44D02"/>
    <w:rsid w:val="00E451AA"/>
    <w:rsid w:val="00E451CB"/>
    <w:rsid w:val="00E45587"/>
    <w:rsid w:val="00E45A65"/>
    <w:rsid w:val="00E47264"/>
    <w:rsid w:val="00E47DE2"/>
    <w:rsid w:val="00E5028F"/>
    <w:rsid w:val="00E50A69"/>
    <w:rsid w:val="00E51B16"/>
    <w:rsid w:val="00E51F2F"/>
    <w:rsid w:val="00E51FFA"/>
    <w:rsid w:val="00E52444"/>
    <w:rsid w:val="00E52622"/>
    <w:rsid w:val="00E5288C"/>
    <w:rsid w:val="00E53126"/>
    <w:rsid w:val="00E53348"/>
    <w:rsid w:val="00E53C69"/>
    <w:rsid w:val="00E546E9"/>
    <w:rsid w:val="00E55182"/>
    <w:rsid w:val="00E552A9"/>
    <w:rsid w:val="00E5614D"/>
    <w:rsid w:val="00E5696E"/>
    <w:rsid w:val="00E56B37"/>
    <w:rsid w:val="00E57164"/>
    <w:rsid w:val="00E5795D"/>
    <w:rsid w:val="00E57BF3"/>
    <w:rsid w:val="00E6017F"/>
    <w:rsid w:val="00E607AA"/>
    <w:rsid w:val="00E60DF2"/>
    <w:rsid w:val="00E618D0"/>
    <w:rsid w:val="00E6371D"/>
    <w:rsid w:val="00E63C4B"/>
    <w:rsid w:val="00E644BA"/>
    <w:rsid w:val="00E65370"/>
    <w:rsid w:val="00E65D6D"/>
    <w:rsid w:val="00E67E86"/>
    <w:rsid w:val="00E7057D"/>
    <w:rsid w:val="00E70628"/>
    <w:rsid w:val="00E70C9B"/>
    <w:rsid w:val="00E70DB5"/>
    <w:rsid w:val="00E711C5"/>
    <w:rsid w:val="00E71301"/>
    <w:rsid w:val="00E71AC4"/>
    <w:rsid w:val="00E71FB4"/>
    <w:rsid w:val="00E720E4"/>
    <w:rsid w:val="00E726D0"/>
    <w:rsid w:val="00E752AC"/>
    <w:rsid w:val="00E75598"/>
    <w:rsid w:val="00E758D4"/>
    <w:rsid w:val="00E75973"/>
    <w:rsid w:val="00E75FAA"/>
    <w:rsid w:val="00E76206"/>
    <w:rsid w:val="00E76598"/>
    <w:rsid w:val="00E76F45"/>
    <w:rsid w:val="00E77304"/>
    <w:rsid w:val="00E77A2E"/>
    <w:rsid w:val="00E77AE9"/>
    <w:rsid w:val="00E803D8"/>
    <w:rsid w:val="00E80CF6"/>
    <w:rsid w:val="00E81ACE"/>
    <w:rsid w:val="00E81E34"/>
    <w:rsid w:val="00E82275"/>
    <w:rsid w:val="00E82AA6"/>
    <w:rsid w:val="00E82BA7"/>
    <w:rsid w:val="00E82BEF"/>
    <w:rsid w:val="00E82CE8"/>
    <w:rsid w:val="00E8323F"/>
    <w:rsid w:val="00E83579"/>
    <w:rsid w:val="00E842F3"/>
    <w:rsid w:val="00E84F7A"/>
    <w:rsid w:val="00E8597E"/>
    <w:rsid w:val="00E85DF2"/>
    <w:rsid w:val="00E868F1"/>
    <w:rsid w:val="00E86DF5"/>
    <w:rsid w:val="00E8732B"/>
    <w:rsid w:val="00E87520"/>
    <w:rsid w:val="00E91760"/>
    <w:rsid w:val="00E9196C"/>
    <w:rsid w:val="00E92953"/>
    <w:rsid w:val="00E92DC6"/>
    <w:rsid w:val="00E933AC"/>
    <w:rsid w:val="00E942A0"/>
    <w:rsid w:val="00E94518"/>
    <w:rsid w:val="00E94D24"/>
    <w:rsid w:val="00E95775"/>
    <w:rsid w:val="00E96326"/>
    <w:rsid w:val="00E96566"/>
    <w:rsid w:val="00E96E17"/>
    <w:rsid w:val="00E96F18"/>
    <w:rsid w:val="00E9713C"/>
    <w:rsid w:val="00E97E10"/>
    <w:rsid w:val="00EA0043"/>
    <w:rsid w:val="00EA083C"/>
    <w:rsid w:val="00EA0B1A"/>
    <w:rsid w:val="00EA169B"/>
    <w:rsid w:val="00EA1773"/>
    <w:rsid w:val="00EA1807"/>
    <w:rsid w:val="00EA1C70"/>
    <w:rsid w:val="00EA1EB9"/>
    <w:rsid w:val="00EA2020"/>
    <w:rsid w:val="00EA248B"/>
    <w:rsid w:val="00EA2B17"/>
    <w:rsid w:val="00EA353E"/>
    <w:rsid w:val="00EA3D1A"/>
    <w:rsid w:val="00EA54DB"/>
    <w:rsid w:val="00EA5D83"/>
    <w:rsid w:val="00EA5FAE"/>
    <w:rsid w:val="00EA6206"/>
    <w:rsid w:val="00EA718E"/>
    <w:rsid w:val="00EA7B8F"/>
    <w:rsid w:val="00EB02DC"/>
    <w:rsid w:val="00EB0AA4"/>
    <w:rsid w:val="00EB0E29"/>
    <w:rsid w:val="00EB1720"/>
    <w:rsid w:val="00EB1D87"/>
    <w:rsid w:val="00EB1E07"/>
    <w:rsid w:val="00EB230A"/>
    <w:rsid w:val="00EB2636"/>
    <w:rsid w:val="00EB26A8"/>
    <w:rsid w:val="00EB271A"/>
    <w:rsid w:val="00EB33FD"/>
    <w:rsid w:val="00EB518D"/>
    <w:rsid w:val="00EB56B7"/>
    <w:rsid w:val="00EB5718"/>
    <w:rsid w:val="00EB6286"/>
    <w:rsid w:val="00EB6CE3"/>
    <w:rsid w:val="00EC0549"/>
    <w:rsid w:val="00EC3F6F"/>
    <w:rsid w:val="00EC50B5"/>
    <w:rsid w:val="00EC51E2"/>
    <w:rsid w:val="00EC54DB"/>
    <w:rsid w:val="00EC5BEE"/>
    <w:rsid w:val="00EC5C7E"/>
    <w:rsid w:val="00EC61BB"/>
    <w:rsid w:val="00EC69BE"/>
    <w:rsid w:val="00EC71CC"/>
    <w:rsid w:val="00EC73B7"/>
    <w:rsid w:val="00EC7FE1"/>
    <w:rsid w:val="00ED1055"/>
    <w:rsid w:val="00ED165E"/>
    <w:rsid w:val="00ED1AA2"/>
    <w:rsid w:val="00ED1D2A"/>
    <w:rsid w:val="00ED2986"/>
    <w:rsid w:val="00ED32D5"/>
    <w:rsid w:val="00ED3EFE"/>
    <w:rsid w:val="00ED4523"/>
    <w:rsid w:val="00ED51C9"/>
    <w:rsid w:val="00ED527A"/>
    <w:rsid w:val="00ED5353"/>
    <w:rsid w:val="00ED540D"/>
    <w:rsid w:val="00ED5D2C"/>
    <w:rsid w:val="00ED6072"/>
    <w:rsid w:val="00ED6D9A"/>
    <w:rsid w:val="00ED6DA1"/>
    <w:rsid w:val="00ED6E11"/>
    <w:rsid w:val="00ED6E47"/>
    <w:rsid w:val="00ED7479"/>
    <w:rsid w:val="00ED7A5A"/>
    <w:rsid w:val="00EE0270"/>
    <w:rsid w:val="00EE02B0"/>
    <w:rsid w:val="00EE0DFA"/>
    <w:rsid w:val="00EE1435"/>
    <w:rsid w:val="00EE1A56"/>
    <w:rsid w:val="00EE1BD8"/>
    <w:rsid w:val="00EE1F1E"/>
    <w:rsid w:val="00EE2E40"/>
    <w:rsid w:val="00EE30BD"/>
    <w:rsid w:val="00EE3C16"/>
    <w:rsid w:val="00EE505C"/>
    <w:rsid w:val="00EE575B"/>
    <w:rsid w:val="00EE609F"/>
    <w:rsid w:val="00EE631C"/>
    <w:rsid w:val="00EE775B"/>
    <w:rsid w:val="00EE78AC"/>
    <w:rsid w:val="00EE7D62"/>
    <w:rsid w:val="00EF00BC"/>
    <w:rsid w:val="00EF0618"/>
    <w:rsid w:val="00EF0913"/>
    <w:rsid w:val="00EF0A0E"/>
    <w:rsid w:val="00EF0CAD"/>
    <w:rsid w:val="00EF0DFA"/>
    <w:rsid w:val="00EF1178"/>
    <w:rsid w:val="00EF1969"/>
    <w:rsid w:val="00EF2159"/>
    <w:rsid w:val="00EF3114"/>
    <w:rsid w:val="00EF3A5E"/>
    <w:rsid w:val="00EF3B8F"/>
    <w:rsid w:val="00EF3C2C"/>
    <w:rsid w:val="00EF4C55"/>
    <w:rsid w:val="00EF5A75"/>
    <w:rsid w:val="00EF6384"/>
    <w:rsid w:val="00EF64FA"/>
    <w:rsid w:val="00EF6698"/>
    <w:rsid w:val="00EF66BC"/>
    <w:rsid w:val="00EF66E2"/>
    <w:rsid w:val="00EF67D7"/>
    <w:rsid w:val="00EF7100"/>
    <w:rsid w:val="00F003B0"/>
    <w:rsid w:val="00F018F2"/>
    <w:rsid w:val="00F01BB4"/>
    <w:rsid w:val="00F01F80"/>
    <w:rsid w:val="00F027D0"/>
    <w:rsid w:val="00F02CA0"/>
    <w:rsid w:val="00F02D6E"/>
    <w:rsid w:val="00F02EB4"/>
    <w:rsid w:val="00F036A4"/>
    <w:rsid w:val="00F038C5"/>
    <w:rsid w:val="00F03A6C"/>
    <w:rsid w:val="00F04CC8"/>
    <w:rsid w:val="00F0578A"/>
    <w:rsid w:val="00F05AD9"/>
    <w:rsid w:val="00F05AE0"/>
    <w:rsid w:val="00F0610C"/>
    <w:rsid w:val="00F0685B"/>
    <w:rsid w:val="00F069DA"/>
    <w:rsid w:val="00F069DB"/>
    <w:rsid w:val="00F07202"/>
    <w:rsid w:val="00F10679"/>
    <w:rsid w:val="00F10B00"/>
    <w:rsid w:val="00F10CEA"/>
    <w:rsid w:val="00F111C1"/>
    <w:rsid w:val="00F12872"/>
    <w:rsid w:val="00F13AE1"/>
    <w:rsid w:val="00F142CC"/>
    <w:rsid w:val="00F1452F"/>
    <w:rsid w:val="00F15F6D"/>
    <w:rsid w:val="00F1669D"/>
    <w:rsid w:val="00F16F8D"/>
    <w:rsid w:val="00F176C1"/>
    <w:rsid w:val="00F20C2A"/>
    <w:rsid w:val="00F20F7A"/>
    <w:rsid w:val="00F23058"/>
    <w:rsid w:val="00F23087"/>
    <w:rsid w:val="00F23677"/>
    <w:rsid w:val="00F2429D"/>
    <w:rsid w:val="00F24AE7"/>
    <w:rsid w:val="00F25AB1"/>
    <w:rsid w:val="00F26E8F"/>
    <w:rsid w:val="00F27273"/>
    <w:rsid w:val="00F277C8"/>
    <w:rsid w:val="00F31DCF"/>
    <w:rsid w:val="00F32F25"/>
    <w:rsid w:val="00F332F9"/>
    <w:rsid w:val="00F3436C"/>
    <w:rsid w:val="00F3495E"/>
    <w:rsid w:val="00F34C49"/>
    <w:rsid w:val="00F34EB8"/>
    <w:rsid w:val="00F34F50"/>
    <w:rsid w:val="00F34F8C"/>
    <w:rsid w:val="00F353BE"/>
    <w:rsid w:val="00F355B0"/>
    <w:rsid w:val="00F359D6"/>
    <w:rsid w:val="00F363C3"/>
    <w:rsid w:val="00F368DE"/>
    <w:rsid w:val="00F36BB2"/>
    <w:rsid w:val="00F36E66"/>
    <w:rsid w:val="00F37653"/>
    <w:rsid w:val="00F37764"/>
    <w:rsid w:val="00F37DA0"/>
    <w:rsid w:val="00F4031A"/>
    <w:rsid w:val="00F41898"/>
    <w:rsid w:val="00F41BF7"/>
    <w:rsid w:val="00F41DFF"/>
    <w:rsid w:val="00F41FF9"/>
    <w:rsid w:val="00F420CF"/>
    <w:rsid w:val="00F423F7"/>
    <w:rsid w:val="00F427B7"/>
    <w:rsid w:val="00F43845"/>
    <w:rsid w:val="00F43FE1"/>
    <w:rsid w:val="00F44A49"/>
    <w:rsid w:val="00F45288"/>
    <w:rsid w:val="00F45C33"/>
    <w:rsid w:val="00F46482"/>
    <w:rsid w:val="00F467D8"/>
    <w:rsid w:val="00F469FD"/>
    <w:rsid w:val="00F46E7B"/>
    <w:rsid w:val="00F47775"/>
    <w:rsid w:val="00F504D1"/>
    <w:rsid w:val="00F51318"/>
    <w:rsid w:val="00F514BF"/>
    <w:rsid w:val="00F51F7E"/>
    <w:rsid w:val="00F51F9D"/>
    <w:rsid w:val="00F52691"/>
    <w:rsid w:val="00F52CE9"/>
    <w:rsid w:val="00F5425F"/>
    <w:rsid w:val="00F550C2"/>
    <w:rsid w:val="00F564EA"/>
    <w:rsid w:val="00F569C9"/>
    <w:rsid w:val="00F56D63"/>
    <w:rsid w:val="00F5709A"/>
    <w:rsid w:val="00F57213"/>
    <w:rsid w:val="00F6048C"/>
    <w:rsid w:val="00F60C75"/>
    <w:rsid w:val="00F61382"/>
    <w:rsid w:val="00F6184D"/>
    <w:rsid w:val="00F61CD6"/>
    <w:rsid w:val="00F6289A"/>
    <w:rsid w:val="00F62A09"/>
    <w:rsid w:val="00F62D2C"/>
    <w:rsid w:val="00F62F0A"/>
    <w:rsid w:val="00F63FE6"/>
    <w:rsid w:val="00F64100"/>
    <w:rsid w:val="00F646E4"/>
    <w:rsid w:val="00F64A31"/>
    <w:rsid w:val="00F64B8B"/>
    <w:rsid w:val="00F65125"/>
    <w:rsid w:val="00F662B4"/>
    <w:rsid w:val="00F66700"/>
    <w:rsid w:val="00F66F39"/>
    <w:rsid w:val="00F67989"/>
    <w:rsid w:val="00F67CBE"/>
    <w:rsid w:val="00F67E52"/>
    <w:rsid w:val="00F70AD7"/>
    <w:rsid w:val="00F70CD4"/>
    <w:rsid w:val="00F719CD"/>
    <w:rsid w:val="00F7254B"/>
    <w:rsid w:val="00F729B0"/>
    <w:rsid w:val="00F745A0"/>
    <w:rsid w:val="00F75152"/>
    <w:rsid w:val="00F756AD"/>
    <w:rsid w:val="00F765C4"/>
    <w:rsid w:val="00F7740A"/>
    <w:rsid w:val="00F77841"/>
    <w:rsid w:val="00F81156"/>
    <w:rsid w:val="00F81A8B"/>
    <w:rsid w:val="00F81B3C"/>
    <w:rsid w:val="00F820F9"/>
    <w:rsid w:val="00F8212B"/>
    <w:rsid w:val="00F82B81"/>
    <w:rsid w:val="00F8309C"/>
    <w:rsid w:val="00F830A1"/>
    <w:rsid w:val="00F847C9"/>
    <w:rsid w:val="00F84A30"/>
    <w:rsid w:val="00F84CFB"/>
    <w:rsid w:val="00F84E03"/>
    <w:rsid w:val="00F84F17"/>
    <w:rsid w:val="00F85E6F"/>
    <w:rsid w:val="00F861EA"/>
    <w:rsid w:val="00F86237"/>
    <w:rsid w:val="00F86457"/>
    <w:rsid w:val="00F876D5"/>
    <w:rsid w:val="00F8782D"/>
    <w:rsid w:val="00F906E1"/>
    <w:rsid w:val="00F90E6A"/>
    <w:rsid w:val="00F915CC"/>
    <w:rsid w:val="00F92A12"/>
    <w:rsid w:val="00F930AD"/>
    <w:rsid w:val="00F93708"/>
    <w:rsid w:val="00F93901"/>
    <w:rsid w:val="00F94869"/>
    <w:rsid w:val="00F94B8D"/>
    <w:rsid w:val="00F94FD8"/>
    <w:rsid w:val="00F9502B"/>
    <w:rsid w:val="00F95731"/>
    <w:rsid w:val="00F977EC"/>
    <w:rsid w:val="00F97889"/>
    <w:rsid w:val="00F979B9"/>
    <w:rsid w:val="00FA0001"/>
    <w:rsid w:val="00FA1972"/>
    <w:rsid w:val="00FA2540"/>
    <w:rsid w:val="00FA27F3"/>
    <w:rsid w:val="00FA2E37"/>
    <w:rsid w:val="00FA2F0D"/>
    <w:rsid w:val="00FA3B8F"/>
    <w:rsid w:val="00FA427D"/>
    <w:rsid w:val="00FA4D24"/>
    <w:rsid w:val="00FA58FB"/>
    <w:rsid w:val="00FA651C"/>
    <w:rsid w:val="00FA7335"/>
    <w:rsid w:val="00FA7416"/>
    <w:rsid w:val="00FA75DE"/>
    <w:rsid w:val="00FB0495"/>
    <w:rsid w:val="00FB0544"/>
    <w:rsid w:val="00FB136B"/>
    <w:rsid w:val="00FB1457"/>
    <w:rsid w:val="00FB15E1"/>
    <w:rsid w:val="00FB3E35"/>
    <w:rsid w:val="00FB412D"/>
    <w:rsid w:val="00FB5202"/>
    <w:rsid w:val="00FB52D6"/>
    <w:rsid w:val="00FB5510"/>
    <w:rsid w:val="00FB7EC1"/>
    <w:rsid w:val="00FC0553"/>
    <w:rsid w:val="00FC2061"/>
    <w:rsid w:val="00FC2345"/>
    <w:rsid w:val="00FC23A8"/>
    <w:rsid w:val="00FC269C"/>
    <w:rsid w:val="00FC2E78"/>
    <w:rsid w:val="00FC31E4"/>
    <w:rsid w:val="00FC390D"/>
    <w:rsid w:val="00FC3E14"/>
    <w:rsid w:val="00FC4741"/>
    <w:rsid w:val="00FC4A17"/>
    <w:rsid w:val="00FC4DAB"/>
    <w:rsid w:val="00FC4FE3"/>
    <w:rsid w:val="00FC5503"/>
    <w:rsid w:val="00FC55E4"/>
    <w:rsid w:val="00FC5EF4"/>
    <w:rsid w:val="00FC630B"/>
    <w:rsid w:val="00FC6808"/>
    <w:rsid w:val="00FC6FBF"/>
    <w:rsid w:val="00FC6FEA"/>
    <w:rsid w:val="00FC7CB2"/>
    <w:rsid w:val="00FD0726"/>
    <w:rsid w:val="00FD169B"/>
    <w:rsid w:val="00FD1C5B"/>
    <w:rsid w:val="00FD2B83"/>
    <w:rsid w:val="00FD2CB2"/>
    <w:rsid w:val="00FD358A"/>
    <w:rsid w:val="00FD36BB"/>
    <w:rsid w:val="00FD38C7"/>
    <w:rsid w:val="00FD3AEF"/>
    <w:rsid w:val="00FD3B46"/>
    <w:rsid w:val="00FD4598"/>
    <w:rsid w:val="00FD63A7"/>
    <w:rsid w:val="00FD63AF"/>
    <w:rsid w:val="00FD63FD"/>
    <w:rsid w:val="00FD661C"/>
    <w:rsid w:val="00FD7E0F"/>
    <w:rsid w:val="00FD7FDF"/>
    <w:rsid w:val="00FE00D4"/>
    <w:rsid w:val="00FE06BF"/>
    <w:rsid w:val="00FE09E8"/>
    <w:rsid w:val="00FE0B2A"/>
    <w:rsid w:val="00FE13FD"/>
    <w:rsid w:val="00FE1DC9"/>
    <w:rsid w:val="00FE24D0"/>
    <w:rsid w:val="00FE2796"/>
    <w:rsid w:val="00FE3CE5"/>
    <w:rsid w:val="00FE41C0"/>
    <w:rsid w:val="00FE6108"/>
    <w:rsid w:val="00FE69B5"/>
    <w:rsid w:val="00FE724E"/>
    <w:rsid w:val="00FE7516"/>
    <w:rsid w:val="00FE7A9F"/>
    <w:rsid w:val="00FF034C"/>
    <w:rsid w:val="00FF070D"/>
    <w:rsid w:val="00FF0BAD"/>
    <w:rsid w:val="00FF0E5D"/>
    <w:rsid w:val="00FF0FD4"/>
    <w:rsid w:val="00FF1086"/>
    <w:rsid w:val="00FF21E3"/>
    <w:rsid w:val="00FF25D8"/>
    <w:rsid w:val="00FF2D31"/>
    <w:rsid w:val="00FF3C0E"/>
    <w:rsid w:val="00FF4056"/>
    <w:rsid w:val="00FF44BD"/>
    <w:rsid w:val="00FF4AD1"/>
    <w:rsid w:val="00FF4CFA"/>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59AF"/>
  <w15:docId w15:val="{955BD940-8A38-46BB-8826-B4238CB3C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paragraph" w:customStyle="1" w:styleId="Snum">
    <w:name w:val="Sõnum"/>
    <w:autoRedefine/>
    <w:qFormat/>
    <w:rsid w:val="00B126F0"/>
    <w:pPr>
      <w:spacing w:after="0" w:line="240" w:lineRule="auto"/>
      <w:jc w:val="both"/>
    </w:pPr>
    <w:rPr>
      <w:rFonts w:cs="Mangal"/>
      <w:kern w:val="1"/>
      <w:sz w:val="24"/>
      <w:szCs w:val="24"/>
      <w:lang w:eastAsia="zh-CN" w:bidi="hi-IN"/>
    </w:rPr>
  </w:style>
  <w:style w:type="character" w:styleId="Lahendamatamainimine">
    <w:name w:val="Unresolved Mention"/>
    <w:basedOn w:val="Liguvaikefont"/>
    <w:uiPriority w:val="99"/>
    <w:semiHidden/>
    <w:unhideWhenUsed/>
    <w:rsid w:val="00D12F5E"/>
    <w:rPr>
      <w:color w:val="605E5C"/>
      <w:shd w:val="clear" w:color="auto" w:fill="E1DFDD"/>
    </w:rPr>
  </w:style>
  <w:style w:type="table" w:styleId="Helekontuurtabel">
    <w:name w:val="Grid Table Light"/>
    <w:basedOn w:val="Normaaltabel"/>
    <w:uiPriority w:val="40"/>
    <w:rsid w:val="00B0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1083255567">
      <w:bodyDiv w:val="1"/>
      <w:marLeft w:val="0"/>
      <w:marRight w:val="0"/>
      <w:marTop w:val="0"/>
      <w:marBottom w:val="0"/>
      <w:divBdr>
        <w:top w:val="none" w:sz="0" w:space="0" w:color="auto"/>
        <w:left w:val="none" w:sz="0" w:space="0" w:color="auto"/>
        <w:bottom w:val="none" w:sz="0" w:space="0" w:color="auto"/>
        <w:right w:val="none" w:sz="0" w:space="0" w:color="auto"/>
      </w:divBdr>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732534160">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www.err.ee/1609435756/hollandi-provints-maksab-paikesepaneelide-valjalulitamise-eest-peale" TargetMode="External"/><Relationship Id="rId2" Type="http://schemas.openxmlformats.org/officeDocument/2006/relationships/hyperlink" Target="https://www.riigikantselei.ee/media/1036/download" TargetMode="External"/><Relationship Id="rId1" Type="http://schemas.openxmlformats.org/officeDocument/2006/relationships/hyperlink" Target="https://eur-lex.europa.eu/legal-content/ET/TXT/HTML/?uri=CELEX:32015R1222&amp;from=EN"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auno.hilimon@kliimaministeerium.ee" TargetMode="External"/><Relationship Id="rId18" Type="http://schemas.openxmlformats.org/officeDocument/2006/relationships/diagramColors" Target="diagrams/colors1.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diagramQuickStyle" Target="diagrams/quickStyle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image" Target="media/image4.png"/><Relationship Id="rId10" Type="http://schemas.microsoft.com/office/2011/relationships/commentsExtended" Target="commentsExtended.xml"/><Relationship Id="rId19" Type="http://schemas.microsoft.com/office/2007/relationships/diagramDrawing" Target="diagrams/drawing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mailto:helen.holtsman@kliimaministeerium.ee"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lering.ee/sites/default/files/2024-04/Bilansiteenuse%20hinna%20arvutamise%20%C3%BChtne%20metoodika_2024%20%28Elering%20AS%29_koosk%C3%B5lastatud%2005.04.2024%20%28002%29.pdf" TargetMode="External"/><Relationship Id="rId13" Type="http://schemas.openxmlformats.org/officeDocument/2006/relationships/hyperlink" Target="https://www.konkurentsiamet.ee/sites/default/files/news-files/tarbimise_juhtimise_iseseisva_tururaamistiku_ettepanekud_eestile.docx" TargetMode="External"/><Relationship Id="rId18" Type="http://schemas.openxmlformats.org/officeDocument/2006/relationships/hyperlink" Target="https://publications.tno.nl/publication/34639481/emVYyq/TNO-2022-P10131.pdf" TargetMode="External"/><Relationship Id="rId3" Type="http://schemas.openxmlformats.org/officeDocument/2006/relationships/hyperlink" Target="https://www.konkurentsiamet.ee/uudised/avalik-konsultatsioon-tarbimise-juhtimise-iseseisva-agregaatori-tururaamistiku-osas" TargetMode="External"/><Relationship Id="rId21" Type="http://schemas.openxmlformats.org/officeDocument/2006/relationships/hyperlink" Target="https://elektrilevi.ee/et/uudised/2023-aasta-tootmisrekordid-elektrilevi-vorgus" TargetMode="External"/><Relationship Id="rId7" Type="http://schemas.openxmlformats.org/officeDocument/2006/relationships/hyperlink" Target="https://eur-lex.europa.eu/legal-content/EN/TXT/?uri=CELEX%3A02017R2195-20220619" TargetMode="External"/><Relationship Id="rId12" Type="http://schemas.openxmlformats.org/officeDocument/2006/relationships/hyperlink" Target="https://elering.ee/sites/default/files/public/Elektriturg/Demand%20Response%20through%20Aggregation%20%20a%20Harmonized%20Approach%20in%20the%20Baltic....pdf" TargetMode="External"/><Relationship Id="rId17" Type="http://schemas.openxmlformats.org/officeDocument/2006/relationships/hyperlink" Target="https://dr4eu.org/wp-content/uploads/2021/05/CL-full-study_20210118.pdf" TargetMode="External"/><Relationship Id="rId25" Type="http://schemas.openxmlformats.org/officeDocument/2006/relationships/hyperlink" Target="https://www.konkurentsiamet.ee/asutus-uudised-ja-kontakt/aruanded-analuusid-hinnangud/elektri-ja-gaasituru-aruanded" TargetMode="External"/><Relationship Id="rId2" Type="http://schemas.openxmlformats.org/officeDocument/2006/relationships/hyperlink" Target="https://www.riigiteataja.ee/akt/107032023067?leiaKehtiv" TargetMode="External"/><Relationship Id="rId16" Type="http://schemas.openxmlformats.org/officeDocument/2006/relationships/hyperlink" Target="https://www.konkurentsiamet.ee/asutus-uudised-ja-kontakt/aruanded-analuusid-hinnangud/elektri-ja-gaasituru-aruanded" TargetMode="External"/><Relationship Id="rId20" Type="http://schemas.openxmlformats.org/officeDocument/2006/relationships/hyperlink" Target="https://www.acer.europa.eu/documents/public-consultations/pc2024e07-public-consultation-draft-network-code-demand-response" TargetMode="External"/><Relationship Id="rId1" Type="http://schemas.openxmlformats.org/officeDocument/2006/relationships/hyperlink" Target="https://www.valitsus.ee/media/6721/download" TargetMode="External"/><Relationship Id="rId6" Type="http://schemas.openxmlformats.org/officeDocument/2006/relationships/hyperlink" Target="https://www.elering.ee/node/2000" TargetMode="External"/><Relationship Id="rId11" Type="http://schemas.openxmlformats.org/officeDocument/2006/relationships/hyperlink" Target="https://www.konkurentsiamet.ee/asutus-uudised-ja-kontakt/aruanded-analuusid-hinnangud/elektri-ja-gaasituru-aruanded" TargetMode="External"/><Relationship Id="rId24" Type="http://schemas.openxmlformats.org/officeDocument/2006/relationships/hyperlink" Target="https://www.elering.ee/pohivorguga-liitumine" TargetMode="External"/><Relationship Id="rId5" Type="http://schemas.openxmlformats.org/officeDocument/2006/relationships/hyperlink" Target="https://www.riigikontroll.ee/DesktopModules/DigiDetail/FileDownloader.aspx?FileId=18316&amp;AuditId=5566" TargetMode="External"/><Relationship Id="rId15" Type="http://schemas.openxmlformats.org/officeDocument/2006/relationships/hyperlink" Target="https://www.konkurentsiamet.ee/asutus-uudised-ja-kontakt/aruanded-analuusid-hinnangud/elektri-ja-gaasituru-aruanded" TargetMode="External"/><Relationship Id="rId23" Type="http://schemas.openxmlformats.org/officeDocument/2006/relationships/hyperlink" Target="https://www.konkurentsiamet.ee/asutus-uudised-ja-kontakt/aruanded-analuusid-hinnangud/elektri-ja-gaasituru-aruanded" TargetMode="External"/><Relationship Id="rId10" Type="http://schemas.openxmlformats.org/officeDocument/2006/relationships/hyperlink" Target="https://kliimaministeerium.ee/energeetika-maavarad/korged-energiahinnad/energiapaketid" TargetMode="External"/><Relationship Id="rId19" Type="http://schemas.openxmlformats.org/officeDocument/2006/relationships/hyperlink" Target="https://elering.ee/sites/default/files/attachments/Tarbimise_juhtimine_1.pdf" TargetMode="External"/><Relationship Id="rId4" Type="http://schemas.openxmlformats.org/officeDocument/2006/relationships/hyperlink" Target="https://data.consilium.europa.eu/doc/document/PE-2-2024-INIT/en/pdf" TargetMode="External"/><Relationship Id="rId9" Type="http://schemas.openxmlformats.org/officeDocument/2006/relationships/hyperlink" Target="https://www.ttja.ee/uudised/elektripakette-puudutavad-kusimused-tekitavad-tarbijates-segadust-loe-kuidas-teha-teadlikke" TargetMode="External"/><Relationship Id="rId14" Type="http://schemas.openxmlformats.org/officeDocument/2006/relationships/hyperlink" Target="https://elering.ee/sites/default/files/attachments/Tarbimise_juhtimine_1.pdf" TargetMode="External"/><Relationship Id="rId22" Type="http://schemas.openxmlformats.org/officeDocument/2006/relationships/hyperlink" Target="https://www.elering.ee/pohivorguga-liitumine" TargetMode="Externa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CCA9BE-401A-4B00-BDC5-96DA00D23CA2}" type="doc">
      <dgm:prSet loTypeId="urn:microsoft.com/office/officeart/2005/8/layout/hChevron3" loCatId="process" qsTypeId="urn:microsoft.com/office/officeart/2005/8/quickstyle/simple1" qsCatId="simple" csTypeId="urn:microsoft.com/office/officeart/2005/8/colors/accent0_2" csCatId="mainScheme" phldr="1"/>
      <dgm:spPr/>
    </dgm:pt>
    <dgm:pt modelId="{548F1276-D419-41A8-9C84-7A4487B14FD8}">
      <dgm:prSet phldrT="[Tekst]"/>
      <dgm:spPr/>
      <dgm:t>
        <a:bodyPr/>
        <a:lstStyle/>
        <a:p>
          <a:r>
            <a:rPr lang="et-EE" dirty="0"/>
            <a:t>Pikaajaline turg</a:t>
          </a:r>
        </a:p>
        <a:p>
          <a:r>
            <a:rPr lang="et-EE" dirty="0"/>
            <a:t>&gt; 24 tundi</a:t>
          </a:r>
        </a:p>
      </dgm:t>
    </dgm:pt>
    <dgm:pt modelId="{F00894FF-7A03-4A32-9CEB-BF40080DE7A3}" type="parTrans" cxnId="{A8C3E4ED-4EB0-4D07-832C-28B9A013ACD7}">
      <dgm:prSet/>
      <dgm:spPr/>
      <dgm:t>
        <a:bodyPr/>
        <a:lstStyle/>
        <a:p>
          <a:endParaRPr lang="et-EE"/>
        </a:p>
      </dgm:t>
    </dgm:pt>
    <dgm:pt modelId="{C5F1864F-4632-4FA4-9337-638818E1ED81}" type="sibTrans" cxnId="{A8C3E4ED-4EB0-4D07-832C-28B9A013ACD7}">
      <dgm:prSet/>
      <dgm:spPr/>
      <dgm:t>
        <a:bodyPr/>
        <a:lstStyle/>
        <a:p>
          <a:endParaRPr lang="et-EE"/>
        </a:p>
      </dgm:t>
    </dgm:pt>
    <dgm:pt modelId="{8D0ADAD7-BE0C-4520-9607-F4F9046720AE}">
      <dgm:prSet phldrT="[Tekst]"/>
      <dgm:spPr/>
      <dgm:t>
        <a:bodyPr/>
        <a:lstStyle/>
        <a:p>
          <a:r>
            <a:rPr lang="et-EE" dirty="0"/>
            <a:t>Järgmise päeva turg</a:t>
          </a:r>
        </a:p>
        <a:p>
          <a:r>
            <a:rPr lang="et-EE" dirty="0"/>
            <a:t>24 tundi</a:t>
          </a:r>
        </a:p>
      </dgm:t>
    </dgm:pt>
    <dgm:pt modelId="{168F6A0B-E5A0-4D32-B4A0-6BA715BB3633}" type="parTrans" cxnId="{29EF2532-05F6-48BA-9CD4-3CCD7FBE29A3}">
      <dgm:prSet/>
      <dgm:spPr/>
      <dgm:t>
        <a:bodyPr/>
        <a:lstStyle/>
        <a:p>
          <a:endParaRPr lang="et-EE"/>
        </a:p>
      </dgm:t>
    </dgm:pt>
    <dgm:pt modelId="{008B9EB8-CB5A-46D9-B9E3-9D147FC88FD0}" type="sibTrans" cxnId="{29EF2532-05F6-48BA-9CD4-3CCD7FBE29A3}">
      <dgm:prSet/>
      <dgm:spPr/>
      <dgm:t>
        <a:bodyPr/>
        <a:lstStyle/>
        <a:p>
          <a:endParaRPr lang="et-EE"/>
        </a:p>
      </dgm:t>
    </dgm:pt>
    <dgm:pt modelId="{8EDEF801-9286-497F-9B02-C22E3938E1AB}">
      <dgm:prSet phldrT="[Tekst]"/>
      <dgm:spPr/>
      <dgm:t>
        <a:bodyPr/>
        <a:lstStyle/>
        <a:p>
          <a:r>
            <a:rPr lang="et-EE" dirty="0"/>
            <a:t>Päevasisene turg</a:t>
          </a:r>
        </a:p>
        <a:p>
          <a:r>
            <a:rPr lang="et-EE" dirty="0"/>
            <a:t>&gt; 1 tund</a:t>
          </a:r>
        </a:p>
      </dgm:t>
    </dgm:pt>
    <dgm:pt modelId="{4AB5B602-F848-43E4-BB41-AB0A6421841C}" type="parTrans" cxnId="{AD9355C4-4EF1-4F27-AD69-C3E031AEBD62}">
      <dgm:prSet/>
      <dgm:spPr/>
      <dgm:t>
        <a:bodyPr/>
        <a:lstStyle/>
        <a:p>
          <a:endParaRPr lang="et-EE"/>
        </a:p>
      </dgm:t>
    </dgm:pt>
    <dgm:pt modelId="{68246AF3-832B-4DF8-96C1-13DD9E1189C4}" type="sibTrans" cxnId="{AD9355C4-4EF1-4F27-AD69-C3E031AEBD62}">
      <dgm:prSet/>
      <dgm:spPr/>
      <dgm:t>
        <a:bodyPr/>
        <a:lstStyle/>
        <a:p>
          <a:endParaRPr lang="et-EE"/>
        </a:p>
      </dgm:t>
    </dgm:pt>
    <dgm:pt modelId="{14EFB796-F3A4-4077-A8A5-72B625A7E7A0}">
      <dgm:prSet phldrT="[Tekst]"/>
      <dgm:spPr/>
      <dgm:t>
        <a:bodyPr/>
        <a:lstStyle/>
        <a:p>
          <a:r>
            <a:rPr lang="et-EE" dirty="0"/>
            <a:t>Tasakaalustamise turg</a:t>
          </a:r>
        </a:p>
        <a:p>
          <a:r>
            <a:rPr lang="et-EE" dirty="0"/>
            <a:t>&lt; 1 tund</a:t>
          </a:r>
        </a:p>
      </dgm:t>
    </dgm:pt>
    <dgm:pt modelId="{4F13A716-DCA2-41BC-A4D7-EB7BDC65DD2D}" type="parTrans" cxnId="{E7E86F1B-61C3-4F4F-9602-C00A13769579}">
      <dgm:prSet/>
      <dgm:spPr/>
      <dgm:t>
        <a:bodyPr/>
        <a:lstStyle/>
        <a:p>
          <a:endParaRPr lang="et-EE"/>
        </a:p>
      </dgm:t>
    </dgm:pt>
    <dgm:pt modelId="{416E5521-A449-4653-938A-7AED42F6F9B1}" type="sibTrans" cxnId="{E7E86F1B-61C3-4F4F-9602-C00A13769579}">
      <dgm:prSet/>
      <dgm:spPr/>
      <dgm:t>
        <a:bodyPr/>
        <a:lstStyle/>
        <a:p>
          <a:endParaRPr lang="et-EE"/>
        </a:p>
      </dgm:t>
    </dgm:pt>
    <dgm:pt modelId="{2ABF3466-DEC3-4194-8B99-8D5F302A85B2}" type="pres">
      <dgm:prSet presAssocID="{D4CCA9BE-401A-4B00-BDC5-96DA00D23CA2}" presName="Name0" presStyleCnt="0">
        <dgm:presLayoutVars>
          <dgm:dir/>
          <dgm:resizeHandles val="exact"/>
        </dgm:presLayoutVars>
      </dgm:prSet>
      <dgm:spPr/>
    </dgm:pt>
    <dgm:pt modelId="{B59A8124-DEF5-4A6A-B5E6-77A6EBB14D50}" type="pres">
      <dgm:prSet presAssocID="{548F1276-D419-41A8-9C84-7A4487B14FD8}" presName="parTxOnly" presStyleLbl="node1" presStyleIdx="0" presStyleCnt="4">
        <dgm:presLayoutVars>
          <dgm:bulletEnabled val="1"/>
        </dgm:presLayoutVars>
      </dgm:prSet>
      <dgm:spPr/>
    </dgm:pt>
    <dgm:pt modelId="{1BD4234B-2CFB-4567-803D-9AA264D8F4B4}" type="pres">
      <dgm:prSet presAssocID="{C5F1864F-4632-4FA4-9337-638818E1ED81}" presName="parSpace" presStyleCnt="0"/>
      <dgm:spPr/>
    </dgm:pt>
    <dgm:pt modelId="{BE7D04CA-8465-4804-96BD-318E9DD1D607}" type="pres">
      <dgm:prSet presAssocID="{8D0ADAD7-BE0C-4520-9607-F4F9046720AE}" presName="parTxOnly" presStyleLbl="node1" presStyleIdx="1" presStyleCnt="4">
        <dgm:presLayoutVars>
          <dgm:bulletEnabled val="1"/>
        </dgm:presLayoutVars>
      </dgm:prSet>
      <dgm:spPr/>
    </dgm:pt>
    <dgm:pt modelId="{A1F8C7B7-35A9-4232-BED7-C4E4ACEA9E5F}" type="pres">
      <dgm:prSet presAssocID="{008B9EB8-CB5A-46D9-B9E3-9D147FC88FD0}" presName="parSpace" presStyleCnt="0"/>
      <dgm:spPr/>
    </dgm:pt>
    <dgm:pt modelId="{13AD16CF-F3A3-47C4-AEDC-FCA08DD73D00}" type="pres">
      <dgm:prSet presAssocID="{8EDEF801-9286-497F-9B02-C22E3938E1AB}" presName="parTxOnly" presStyleLbl="node1" presStyleIdx="2" presStyleCnt="4">
        <dgm:presLayoutVars>
          <dgm:bulletEnabled val="1"/>
        </dgm:presLayoutVars>
      </dgm:prSet>
      <dgm:spPr/>
    </dgm:pt>
    <dgm:pt modelId="{23818725-AEC8-400C-BBC1-0B565B36DA77}" type="pres">
      <dgm:prSet presAssocID="{68246AF3-832B-4DF8-96C1-13DD9E1189C4}" presName="parSpace" presStyleCnt="0"/>
      <dgm:spPr/>
    </dgm:pt>
    <dgm:pt modelId="{9D7E58EB-DE9A-4D42-B38D-59C1CFABE7E1}" type="pres">
      <dgm:prSet presAssocID="{14EFB796-F3A4-4077-A8A5-72B625A7E7A0}" presName="parTxOnly" presStyleLbl="node1" presStyleIdx="3" presStyleCnt="4">
        <dgm:presLayoutVars>
          <dgm:bulletEnabled val="1"/>
        </dgm:presLayoutVars>
      </dgm:prSet>
      <dgm:spPr/>
    </dgm:pt>
  </dgm:ptLst>
  <dgm:cxnLst>
    <dgm:cxn modelId="{93C44B0A-CE3F-4467-90BD-00EA09EEBEDE}" type="presOf" srcId="{548F1276-D419-41A8-9C84-7A4487B14FD8}" destId="{B59A8124-DEF5-4A6A-B5E6-77A6EBB14D50}" srcOrd="0" destOrd="0" presId="urn:microsoft.com/office/officeart/2005/8/layout/hChevron3"/>
    <dgm:cxn modelId="{E7E86F1B-61C3-4F4F-9602-C00A13769579}" srcId="{D4CCA9BE-401A-4B00-BDC5-96DA00D23CA2}" destId="{14EFB796-F3A4-4077-A8A5-72B625A7E7A0}" srcOrd="3" destOrd="0" parTransId="{4F13A716-DCA2-41BC-A4D7-EB7BDC65DD2D}" sibTransId="{416E5521-A449-4653-938A-7AED42F6F9B1}"/>
    <dgm:cxn modelId="{137A8C20-BEA8-4E70-8752-B04E81EB2E86}" type="presOf" srcId="{D4CCA9BE-401A-4B00-BDC5-96DA00D23CA2}" destId="{2ABF3466-DEC3-4194-8B99-8D5F302A85B2}" srcOrd="0" destOrd="0" presId="urn:microsoft.com/office/officeart/2005/8/layout/hChevron3"/>
    <dgm:cxn modelId="{29EF2532-05F6-48BA-9CD4-3CCD7FBE29A3}" srcId="{D4CCA9BE-401A-4B00-BDC5-96DA00D23CA2}" destId="{8D0ADAD7-BE0C-4520-9607-F4F9046720AE}" srcOrd="1" destOrd="0" parTransId="{168F6A0B-E5A0-4D32-B4A0-6BA715BB3633}" sibTransId="{008B9EB8-CB5A-46D9-B9E3-9D147FC88FD0}"/>
    <dgm:cxn modelId="{E5D44547-DD70-4F3C-BF33-E09C1C5E3A7F}" type="presOf" srcId="{14EFB796-F3A4-4077-A8A5-72B625A7E7A0}" destId="{9D7E58EB-DE9A-4D42-B38D-59C1CFABE7E1}" srcOrd="0" destOrd="0" presId="urn:microsoft.com/office/officeart/2005/8/layout/hChevron3"/>
    <dgm:cxn modelId="{AD9355C4-4EF1-4F27-AD69-C3E031AEBD62}" srcId="{D4CCA9BE-401A-4B00-BDC5-96DA00D23CA2}" destId="{8EDEF801-9286-497F-9B02-C22E3938E1AB}" srcOrd="2" destOrd="0" parTransId="{4AB5B602-F848-43E4-BB41-AB0A6421841C}" sibTransId="{68246AF3-832B-4DF8-96C1-13DD9E1189C4}"/>
    <dgm:cxn modelId="{8AA8FFCA-11FC-4200-9121-524CF19C83E2}" type="presOf" srcId="{8D0ADAD7-BE0C-4520-9607-F4F9046720AE}" destId="{BE7D04CA-8465-4804-96BD-318E9DD1D607}" srcOrd="0" destOrd="0" presId="urn:microsoft.com/office/officeart/2005/8/layout/hChevron3"/>
    <dgm:cxn modelId="{84D985DB-7890-4BC7-AF84-5E19927A6351}" type="presOf" srcId="{8EDEF801-9286-497F-9B02-C22E3938E1AB}" destId="{13AD16CF-F3A3-47C4-AEDC-FCA08DD73D00}" srcOrd="0" destOrd="0" presId="urn:microsoft.com/office/officeart/2005/8/layout/hChevron3"/>
    <dgm:cxn modelId="{A8C3E4ED-4EB0-4D07-832C-28B9A013ACD7}" srcId="{D4CCA9BE-401A-4B00-BDC5-96DA00D23CA2}" destId="{548F1276-D419-41A8-9C84-7A4487B14FD8}" srcOrd="0" destOrd="0" parTransId="{F00894FF-7A03-4A32-9CEB-BF40080DE7A3}" sibTransId="{C5F1864F-4632-4FA4-9337-638818E1ED81}"/>
    <dgm:cxn modelId="{F5F86578-5BCA-472B-AD4E-20CA7BEA77F9}" type="presParOf" srcId="{2ABF3466-DEC3-4194-8B99-8D5F302A85B2}" destId="{B59A8124-DEF5-4A6A-B5E6-77A6EBB14D50}" srcOrd="0" destOrd="0" presId="urn:microsoft.com/office/officeart/2005/8/layout/hChevron3"/>
    <dgm:cxn modelId="{630AC90E-95C3-402E-B12F-9EEAD06B20B9}" type="presParOf" srcId="{2ABF3466-DEC3-4194-8B99-8D5F302A85B2}" destId="{1BD4234B-2CFB-4567-803D-9AA264D8F4B4}" srcOrd="1" destOrd="0" presId="urn:microsoft.com/office/officeart/2005/8/layout/hChevron3"/>
    <dgm:cxn modelId="{E283A122-1405-43AD-ACB8-761F873C0B50}" type="presParOf" srcId="{2ABF3466-DEC3-4194-8B99-8D5F302A85B2}" destId="{BE7D04CA-8465-4804-96BD-318E9DD1D607}" srcOrd="2" destOrd="0" presId="urn:microsoft.com/office/officeart/2005/8/layout/hChevron3"/>
    <dgm:cxn modelId="{BCAF7828-C5CA-44BB-BF44-82CE03BE648F}" type="presParOf" srcId="{2ABF3466-DEC3-4194-8B99-8D5F302A85B2}" destId="{A1F8C7B7-35A9-4232-BED7-C4E4ACEA9E5F}" srcOrd="3" destOrd="0" presId="urn:microsoft.com/office/officeart/2005/8/layout/hChevron3"/>
    <dgm:cxn modelId="{1CE5D8CF-EF74-4962-841E-F2DF328EBCB4}" type="presParOf" srcId="{2ABF3466-DEC3-4194-8B99-8D5F302A85B2}" destId="{13AD16CF-F3A3-47C4-AEDC-FCA08DD73D00}" srcOrd="4" destOrd="0" presId="urn:microsoft.com/office/officeart/2005/8/layout/hChevron3"/>
    <dgm:cxn modelId="{4A0E7F89-224C-4863-B3A9-699761684C57}" type="presParOf" srcId="{2ABF3466-DEC3-4194-8B99-8D5F302A85B2}" destId="{23818725-AEC8-400C-BBC1-0B565B36DA77}" srcOrd="5" destOrd="0" presId="urn:microsoft.com/office/officeart/2005/8/layout/hChevron3"/>
    <dgm:cxn modelId="{9621D9C9-BE8F-45EB-A699-490C946D9BCD}" type="presParOf" srcId="{2ABF3466-DEC3-4194-8B99-8D5F302A85B2}" destId="{9D7E58EB-DE9A-4D42-B38D-59C1CFABE7E1}" srcOrd="6" destOrd="0" presId="urn:microsoft.com/office/officeart/2005/8/layout/hChevron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9A8124-DEF5-4A6A-B5E6-77A6EBB14D50}">
      <dsp:nvSpPr>
        <dsp:cNvPr id="0" name=""/>
        <dsp:cNvSpPr/>
      </dsp:nvSpPr>
      <dsp:spPr>
        <a:xfrm>
          <a:off x="1687" y="1526"/>
          <a:ext cx="1693149" cy="677259"/>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Pikaajaline turg</a:t>
          </a:r>
        </a:p>
        <a:p>
          <a:pPr marL="0" lvl="0" indent="0" algn="ctr" defTabSz="444500">
            <a:lnSpc>
              <a:spcPct val="90000"/>
            </a:lnSpc>
            <a:spcBef>
              <a:spcPct val="0"/>
            </a:spcBef>
            <a:spcAft>
              <a:spcPct val="35000"/>
            </a:spcAft>
            <a:buNone/>
          </a:pPr>
          <a:r>
            <a:rPr lang="et-EE" sz="1000" kern="1200" dirty="0"/>
            <a:t>&gt; 24 tundi</a:t>
          </a:r>
        </a:p>
      </dsp:txBody>
      <dsp:txXfrm>
        <a:off x="1687" y="1526"/>
        <a:ext cx="1523834" cy="677259"/>
      </dsp:txXfrm>
    </dsp:sp>
    <dsp:sp modelId="{BE7D04CA-8465-4804-96BD-318E9DD1D607}">
      <dsp:nvSpPr>
        <dsp:cNvPr id="0" name=""/>
        <dsp:cNvSpPr/>
      </dsp:nvSpPr>
      <dsp:spPr>
        <a:xfrm>
          <a:off x="135620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Järgmise päeva turg</a:t>
          </a:r>
        </a:p>
        <a:p>
          <a:pPr marL="0" lvl="0" indent="0" algn="ctr" defTabSz="444500">
            <a:lnSpc>
              <a:spcPct val="90000"/>
            </a:lnSpc>
            <a:spcBef>
              <a:spcPct val="0"/>
            </a:spcBef>
            <a:spcAft>
              <a:spcPct val="35000"/>
            </a:spcAft>
            <a:buNone/>
          </a:pPr>
          <a:r>
            <a:rPr lang="et-EE" sz="1000" kern="1200" dirty="0"/>
            <a:t>24 tundi</a:t>
          </a:r>
        </a:p>
      </dsp:txBody>
      <dsp:txXfrm>
        <a:off x="1694837" y="1526"/>
        <a:ext cx="1015890" cy="677259"/>
      </dsp:txXfrm>
    </dsp:sp>
    <dsp:sp modelId="{13AD16CF-F3A3-47C4-AEDC-FCA08DD73D00}">
      <dsp:nvSpPr>
        <dsp:cNvPr id="0" name=""/>
        <dsp:cNvSpPr/>
      </dsp:nvSpPr>
      <dsp:spPr>
        <a:xfrm>
          <a:off x="271072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Päevasisene turg</a:t>
          </a:r>
        </a:p>
        <a:p>
          <a:pPr marL="0" lvl="0" indent="0" algn="ctr" defTabSz="444500">
            <a:lnSpc>
              <a:spcPct val="90000"/>
            </a:lnSpc>
            <a:spcBef>
              <a:spcPct val="0"/>
            </a:spcBef>
            <a:spcAft>
              <a:spcPct val="35000"/>
            </a:spcAft>
            <a:buNone/>
          </a:pPr>
          <a:r>
            <a:rPr lang="et-EE" sz="1000" kern="1200" dirty="0"/>
            <a:t>&gt; 1 tund</a:t>
          </a:r>
        </a:p>
      </dsp:txBody>
      <dsp:txXfrm>
        <a:off x="3049357" y="1526"/>
        <a:ext cx="1015890" cy="677259"/>
      </dsp:txXfrm>
    </dsp:sp>
    <dsp:sp modelId="{9D7E58EB-DE9A-4D42-B38D-59C1CFABE7E1}">
      <dsp:nvSpPr>
        <dsp:cNvPr id="0" name=""/>
        <dsp:cNvSpPr/>
      </dsp:nvSpPr>
      <dsp:spPr>
        <a:xfrm>
          <a:off x="4065247" y="1526"/>
          <a:ext cx="1693149" cy="677259"/>
        </a:xfrm>
        <a:prstGeom prst="chevr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t-EE" sz="1000" kern="1200" dirty="0"/>
            <a:t>Tasakaalustamise turg</a:t>
          </a:r>
        </a:p>
        <a:p>
          <a:pPr marL="0" lvl="0" indent="0" algn="ctr" defTabSz="444500">
            <a:lnSpc>
              <a:spcPct val="90000"/>
            </a:lnSpc>
            <a:spcBef>
              <a:spcPct val="0"/>
            </a:spcBef>
            <a:spcAft>
              <a:spcPct val="35000"/>
            </a:spcAft>
            <a:buNone/>
          </a:pPr>
          <a:r>
            <a:rPr lang="et-EE" sz="1000" kern="1200" dirty="0"/>
            <a:t>&lt; 1 tund</a:t>
          </a:r>
        </a:p>
      </dsp:txBody>
      <dsp:txXfrm>
        <a:off x="4403877" y="1526"/>
        <a:ext cx="1015890" cy="677259"/>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2D76006-B1EE-4DB3-8E51-4B5EDD4788C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30</Pages>
  <Words>13303</Words>
  <Characters>77160</Characters>
  <Application>Microsoft Office Word</Application>
  <DocSecurity>0</DocSecurity>
  <Lines>643</Lines>
  <Paragraphs>180</Paragraphs>
  <ScaleCrop>false</ScaleCrop>
  <HeadingPairs>
    <vt:vector size="2" baseType="variant">
      <vt:variant>
        <vt:lpstr>Pealkiri</vt:lpstr>
      </vt:variant>
      <vt:variant>
        <vt:i4>1</vt:i4>
      </vt:variant>
    </vt:vector>
  </HeadingPairs>
  <TitlesOfParts>
    <vt:vector size="1" baseType="lpstr">
      <vt:lpstr>SK_ELTS</vt:lpstr>
    </vt:vector>
  </TitlesOfParts>
  <Company>Majandus- ja Kommunikatsiooniministeerium</Company>
  <LinksUpToDate>false</LinksUpToDate>
  <CharactersWithSpaces>90283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dc:title>
  <dc:creator>Tauno Hilimon</dc:creator>
  <cp:lastModifiedBy>Inge Mehide</cp:lastModifiedBy>
  <cp:revision>58</cp:revision>
  <cp:lastPrinted>2017-04-07T17:27:00Z</cp:lastPrinted>
  <dcterms:created xsi:type="dcterms:W3CDTF">2024-08-22T10:02:00Z</dcterms:created>
  <dcterms:modified xsi:type="dcterms:W3CDTF">2024-10-01T13:22:00Z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